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D9C6A" w14:textId="738BD7F8" w:rsidR="00434ACE" w:rsidRPr="00C47F90" w:rsidRDefault="00B3558E" w:rsidP="002F2A0B">
      <w:pPr>
        <w:jc w:val="right"/>
        <w:rPr>
          <w:rFonts w:ascii="Times New Roman" w:hAnsi="Times New Roman" w:cs="Times New Roman"/>
          <w:sz w:val="24"/>
          <w:szCs w:val="24"/>
        </w:rPr>
      </w:pPr>
      <w:bookmarkStart w:id="0" w:name="_Hlk74181003"/>
      <w:r>
        <w:rPr>
          <w:rFonts w:ascii="Times New Roman" w:hAnsi="Times New Roman" w:cs="Times New Roman"/>
          <w:sz w:val="24"/>
          <w:szCs w:val="24"/>
        </w:rPr>
        <w:t>12</w:t>
      </w:r>
      <w:r w:rsidR="00E4133C" w:rsidRPr="00C47F90">
        <w:rPr>
          <w:rFonts w:ascii="Times New Roman" w:hAnsi="Times New Roman" w:cs="Times New Roman"/>
          <w:sz w:val="24"/>
          <w:szCs w:val="24"/>
        </w:rPr>
        <w:t>.</w:t>
      </w:r>
      <w:r w:rsidR="004D7B82">
        <w:rPr>
          <w:rFonts w:ascii="Times New Roman" w:hAnsi="Times New Roman" w:cs="Times New Roman"/>
          <w:sz w:val="24"/>
          <w:szCs w:val="24"/>
        </w:rPr>
        <w:t>0</w:t>
      </w:r>
      <w:r w:rsidR="00731F79">
        <w:rPr>
          <w:rFonts w:ascii="Times New Roman" w:hAnsi="Times New Roman" w:cs="Times New Roman"/>
          <w:sz w:val="24"/>
          <w:szCs w:val="24"/>
        </w:rPr>
        <w:t>2</w:t>
      </w:r>
      <w:r w:rsidR="004245B1" w:rsidRPr="00C47F90">
        <w:rPr>
          <w:rFonts w:ascii="Times New Roman" w:hAnsi="Times New Roman" w:cs="Times New Roman"/>
          <w:sz w:val="24"/>
          <w:szCs w:val="24"/>
        </w:rPr>
        <w:t>.</w:t>
      </w:r>
      <w:r w:rsidR="00434ACE" w:rsidRPr="00C47F90">
        <w:rPr>
          <w:rFonts w:ascii="Times New Roman" w:hAnsi="Times New Roman" w:cs="Times New Roman"/>
          <w:sz w:val="24"/>
          <w:szCs w:val="24"/>
        </w:rPr>
        <w:t>202</w:t>
      </w:r>
      <w:r w:rsidR="004D7B82">
        <w:rPr>
          <w:rFonts w:ascii="Times New Roman" w:hAnsi="Times New Roman" w:cs="Times New Roman"/>
          <w:sz w:val="24"/>
          <w:szCs w:val="24"/>
        </w:rPr>
        <w:t>4</w:t>
      </w:r>
    </w:p>
    <w:p w14:paraId="69747FCF" w14:textId="77777777" w:rsidR="00A94C55" w:rsidRPr="00C47F90" w:rsidRDefault="00A94C55" w:rsidP="00B07D99">
      <w:pPr>
        <w:jc w:val="center"/>
        <w:rPr>
          <w:rFonts w:ascii="Times New Roman" w:hAnsi="Times New Roman" w:cs="Times New Roman"/>
          <w:b/>
          <w:bCs/>
          <w:sz w:val="24"/>
          <w:szCs w:val="24"/>
        </w:rPr>
      </w:pPr>
    </w:p>
    <w:p w14:paraId="3ECA5DFB" w14:textId="5E3963F0" w:rsidR="00932708" w:rsidRPr="00C47F90" w:rsidRDefault="00B07D99" w:rsidP="00B07D99">
      <w:pPr>
        <w:jc w:val="center"/>
        <w:rPr>
          <w:rFonts w:ascii="Times New Roman" w:hAnsi="Times New Roman" w:cs="Times New Roman"/>
          <w:b/>
          <w:bCs/>
          <w:sz w:val="24"/>
          <w:szCs w:val="24"/>
        </w:rPr>
      </w:pPr>
      <w:r w:rsidRPr="00C47F90">
        <w:rPr>
          <w:rFonts w:ascii="Times New Roman" w:hAnsi="Times New Roman" w:cs="Times New Roman"/>
          <w:b/>
          <w:bCs/>
          <w:sz w:val="24"/>
          <w:szCs w:val="24"/>
        </w:rPr>
        <w:t xml:space="preserve">Tarbijakaitseseaduse, </w:t>
      </w:r>
      <w:r w:rsidR="002C27E1">
        <w:rPr>
          <w:rFonts w:ascii="Times New Roman" w:hAnsi="Times New Roman" w:cs="Times New Roman"/>
          <w:b/>
          <w:bCs/>
          <w:sz w:val="24"/>
          <w:szCs w:val="24"/>
        </w:rPr>
        <w:t xml:space="preserve">riigilõivuseaduse ja </w:t>
      </w:r>
      <w:r w:rsidRPr="00C47F90">
        <w:rPr>
          <w:rFonts w:ascii="Times New Roman" w:hAnsi="Times New Roman" w:cs="Times New Roman"/>
          <w:b/>
          <w:bCs/>
          <w:sz w:val="24"/>
          <w:szCs w:val="24"/>
        </w:rPr>
        <w:t>täitemenetluse seadustiku muutmise seaduse eelnõu seletuskiri</w:t>
      </w:r>
      <w:r w:rsidR="00D85F55" w:rsidRPr="00C47F90">
        <w:rPr>
          <w:rFonts w:ascii="Times New Roman" w:hAnsi="Times New Roman" w:cs="Times New Roman"/>
          <w:b/>
          <w:bCs/>
          <w:sz w:val="24"/>
          <w:szCs w:val="24"/>
        </w:rPr>
        <w:t xml:space="preserve"> </w:t>
      </w:r>
    </w:p>
    <w:p w14:paraId="7484360E" w14:textId="77777777" w:rsidR="00B07D99" w:rsidRPr="00C47F90" w:rsidRDefault="00B07D99">
      <w:pPr>
        <w:rPr>
          <w:rFonts w:ascii="Times New Roman" w:hAnsi="Times New Roman" w:cs="Times New Roman"/>
          <w:sz w:val="24"/>
          <w:szCs w:val="24"/>
        </w:rPr>
      </w:pPr>
    </w:p>
    <w:p w14:paraId="0F1AA90E" w14:textId="77777777" w:rsidR="00B07D99" w:rsidRPr="00C47F90" w:rsidRDefault="00B07D99" w:rsidP="00E4133C">
      <w:pPr>
        <w:spacing w:after="0" w:line="240" w:lineRule="auto"/>
        <w:rPr>
          <w:rFonts w:ascii="Times New Roman" w:hAnsi="Times New Roman" w:cs="Times New Roman"/>
          <w:b/>
          <w:bCs/>
          <w:sz w:val="24"/>
          <w:szCs w:val="24"/>
        </w:rPr>
      </w:pPr>
      <w:r w:rsidRPr="00C47F90">
        <w:rPr>
          <w:rFonts w:ascii="Times New Roman" w:hAnsi="Times New Roman" w:cs="Times New Roman"/>
          <w:b/>
          <w:bCs/>
          <w:sz w:val="24"/>
          <w:szCs w:val="24"/>
        </w:rPr>
        <w:t>1. Sissejuhatus</w:t>
      </w:r>
    </w:p>
    <w:p w14:paraId="0CD43C34" w14:textId="5AB92845" w:rsidR="00B07D99" w:rsidRPr="00C47F90" w:rsidRDefault="00B07D99" w:rsidP="00E4133C">
      <w:pPr>
        <w:spacing w:after="0" w:line="240" w:lineRule="auto"/>
        <w:rPr>
          <w:rFonts w:ascii="Times New Roman" w:hAnsi="Times New Roman" w:cs="Times New Roman"/>
          <w:b/>
          <w:bCs/>
          <w:sz w:val="24"/>
          <w:szCs w:val="24"/>
        </w:rPr>
      </w:pPr>
      <w:r w:rsidRPr="00C47F90">
        <w:rPr>
          <w:rFonts w:ascii="Times New Roman" w:hAnsi="Times New Roman" w:cs="Times New Roman"/>
          <w:b/>
          <w:bCs/>
          <w:sz w:val="24"/>
          <w:szCs w:val="24"/>
        </w:rPr>
        <w:t>1.1. Sisukokkuvõte</w:t>
      </w:r>
    </w:p>
    <w:p w14:paraId="0C4AC2CD" w14:textId="77777777" w:rsidR="00E4133C" w:rsidRPr="00C47F90" w:rsidRDefault="00E4133C" w:rsidP="00E4133C">
      <w:pPr>
        <w:spacing w:after="0" w:line="240" w:lineRule="auto"/>
        <w:rPr>
          <w:rFonts w:ascii="Times New Roman" w:hAnsi="Times New Roman" w:cs="Times New Roman"/>
          <w:b/>
          <w:bCs/>
          <w:sz w:val="24"/>
          <w:szCs w:val="24"/>
        </w:rPr>
      </w:pPr>
    </w:p>
    <w:p w14:paraId="317A103A" w14:textId="4B660D58" w:rsidR="001F2365" w:rsidRPr="00C47F90" w:rsidRDefault="00B07D99"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Tarbijakaitseseaduse, </w:t>
      </w:r>
      <w:r w:rsidR="00A413A1">
        <w:rPr>
          <w:rFonts w:ascii="Times New Roman" w:hAnsi="Times New Roman" w:cs="Times New Roman"/>
          <w:sz w:val="24"/>
          <w:szCs w:val="24"/>
        </w:rPr>
        <w:t xml:space="preserve">riigilõivuseaduse ja </w:t>
      </w:r>
      <w:r w:rsidRPr="00C47F90">
        <w:rPr>
          <w:rFonts w:ascii="Times New Roman" w:hAnsi="Times New Roman" w:cs="Times New Roman"/>
          <w:sz w:val="24"/>
          <w:szCs w:val="24"/>
        </w:rPr>
        <w:t xml:space="preserve">täitemenetluse seadustiku muutmise seaduse eelnõu (edaspidi </w:t>
      </w:r>
      <w:r w:rsidRPr="00C47F90">
        <w:rPr>
          <w:rFonts w:ascii="Times New Roman" w:hAnsi="Times New Roman" w:cs="Times New Roman"/>
          <w:i/>
          <w:iCs/>
          <w:sz w:val="24"/>
          <w:szCs w:val="24"/>
        </w:rPr>
        <w:t>eelnõu</w:t>
      </w:r>
      <w:r w:rsidRPr="00C47F90">
        <w:rPr>
          <w:rFonts w:ascii="Times New Roman" w:hAnsi="Times New Roman" w:cs="Times New Roman"/>
          <w:sz w:val="24"/>
          <w:szCs w:val="24"/>
        </w:rPr>
        <w:t>) eesmär</w:t>
      </w:r>
      <w:r w:rsidR="00D85F55" w:rsidRPr="00C47F90">
        <w:rPr>
          <w:rFonts w:ascii="Times New Roman" w:hAnsi="Times New Roman" w:cs="Times New Roman"/>
          <w:sz w:val="24"/>
          <w:szCs w:val="24"/>
        </w:rPr>
        <w:t xml:space="preserve">k </w:t>
      </w:r>
      <w:r w:rsidRPr="00C47F90">
        <w:rPr>
          <w:rFonts w:ascii="Times New Roman" w:hAnsi="Times New Roman" w:cs="Times New Roman"/>
          <w:sz w:val="24"/>
          <w:szCs w:val="24"/>
        </w:rPr>
        <w:t xml:space="preserve">on tagada lihtne, kiire ja odav ning erapooletu ja õiglane tarbija </w:t>
      </w:r>
      <w:r w:rsidR="00E55BC7" w:rsidRPr="00C47F90">
        <w:rPr>
          <w:rFonts w:ascii="Times New Roman" w:hAnsi="Times New Roman" w:cs="Times New Roman"/>
          <w:sz w:val="24"/>
          <w:szCs w:val="24"/>
        </w:rPr>
        <w:t xml:space="preserve">ja kaupleja vahelise </w:t>
      </w:r>
      <w:r w:rsidRPr="00C47F90">
        <w:rPr>
          <w:rFonts w:ascii="Times New Roman" w:hAnsi="Times New Roman" w:cs="Times New Roman"/>
          <w:sz w:val="24"/>
          <w:szCs w:val="24"/>
        </w:rPr>
        <w:t xml:space="preserve">lepingulise vaidluse kohtuväline lahendamine. Eelnõuga muudetakse tarbijakaitseseaduses kehtestatud </w:t>
      </w:r>
      <w:r w:rsidR="00B851FF" w:rsidRPr="00C47F90">
        <w:rPr>
          <w:rFonts w:ascii="Times New Roman" w:hAnsi="Times New Roman" w:cs="Times New Roman"/>
          <w:sz w:val="24"/>
          <w:szCs w:val="24"/>
        </w:rPr>
        <w:t xml:space="preserve">tarbijavaidluste komisjoni </w:t>
      </w:r>
      <w:r w:rsidR="00E55BC7" w:rsidRPr="00C47F90">
        <w:rPr>
          <w:rFonts w:ascii="Times New Roman" w:hAnsi="Times New Roman" w:cs="Times New Roman"/>
          <w:sz w:val="24"/>
          <w:szCs w:val="24"/>
        </w:rPr>
        <w:t>(edaspidi</w:t>
      </w:r>
      <w:r w:rsidR="00B81CAB" w:rsidRPr="00C47F90">
        <w:rPr>
          <w:rFonts w:ascii="Times New Roman" w:hAnsi="Times New Roman" w:cs="Times New Roman"/>
          <w:sz w:val="24"/>
          <w:szCs w:val="24"/>
        </w:rPr>
        <w:t xml:space="preserve"> </w:t>
      </w:r>
      <w:r w:rsidR="00F97B7E" w:rsidRPr="00C47F90">
        <w:rPr>
          <w:rFonts w:ascii="Times New Roman" w:hAnsi="Times New Roman" w:cs="Times New Roman"/>
          <w:i/>
          <w:iCs/>
          <w:sz w:val="24"/>
          <w:szCs w:val="24"/>
        </w:rPr>
        <w:t>TVK</w:t>
      </w:r>
      <w:r w:rsidR="00F97B7E" w:rsidRPr="00C47F90">
        <w:rPr>
          <w:rFonts w:ascii="Times New Roman" w:hAnsi="Times New Roman" w:cs="Times New Roman"/>
          <w:sz w:val="24"/>
          <w:szCs w:val="24"/>
        </w:rPr>
        <w:t xml:space="preserve"> või </w:t>
      </w:r>
      <w:r w:rsidR="00566106" w:rsidRPr="00C47F90">
        <w:rPr>
          <w:rFonts w:ascii="Times New Roman" w:hAnsi="Times New Roman" w:cs="Times New Roman"/>
          <w:i/>
          <w:iCs/>
          <w:sz w:val="24"/>
          <w:szCs w:val="24"/>
        </w:rPr>
        <w:t>komisjon</w:t>
      </w:r>
      <w:r w:rsidR="00E55BC7" w:rsidRPr="00C47F90">
        <w:rPr>
          <w:rFonts w:ascii="Times New Roman" w:hAnsi="Times New Roman" w:cs="Times New Roman"/>
          <w:sz w:val="24"/>
          <w:szCs w:val="24"/>
        </w:rPr>
        <w:t xml:space="preserve">) </w:t>
      </w:r>
      <w:r w:rsidR="00B851FF" w:rsidRPr="00C47F90">
        <w:rPr>
          <w:rFonts w:ascii="Times New Roman" w:hAnsi="Times New Roman" w:cs="Times New Roman"/>
          <w:sz w:val="24"/>
          <w:szCs w:val="24"/>
        </w:rPr>
        <w:t xml:space="preserve">regulatsiooni, et muuta tarbijavaidluste kohtuväline lahendamine </w:t>
      </w:r>
      <w:r w:rsidR="00813E3B" w:rsidRPr="00C47F90">
        <w:rPr>
          <w:rFonts w:ascii="Times New Roman" w:hAnsi="Times New Roman" w:cs="Times New Roman"/>
          <w:sz w:val="24"/>
          <w:szCs w:val="24"/>
        </w:rPr>
        <w:t>menetlusosalistele usaldusväärsemaks ja tulem</w:t>
      </w:r>
      <w:r w:rsidR="00E55BC7" w:rsidRPr="00C47F90">
        <w:rPr>
          <w:rFonts w:ascii="Times New Roman" w:hAnsi="Times New Roman" w:cs="Times New Roman"/>
          <w:sz w:val="24"/>
          <w:szCs w:val="24"/>
        </w:rPr>
        <w:t xml:space="preserve">uslikumaks ning näha ette tarbijavaidluse poolte rahaline kohustus. </w:t>
      </w:r>
    </w:p>
    <w:p w14:paraId="3BA0EB5F" w14:textId="77777777" w:rsidR="001F2365" w:rsidRPr="00C47F90" w:rsidRDefault="001F2365" w:rsidP="00E4133C">
      <w:pPr>
        <w:spacing w:after="0" w:line="240" w:lineRule="auto"/>
        <w:jc w:val="both"/>
        <w:rPr>
          <w:rFonts w:ascii="Times New Roman" w:hAnsi="Times New Roman" w:cs="Times New Roman"/>
          <w:sz w:val="24"/>
          <w:szCs w:val="24"/>
        </w:rPr>
      </w:pPr>
    </w:p>
    <w:p w14:paraId="4516609F" w14:textId="011D5C4C" w:rsidR="00D51D9C" w:rsidRPr="00C47F90" w:rsidRDefault="0089374E" w:rsidP="00D56190">
      <w:pPr>
        <w:spacing w:after="6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Komisjoni </w:t>
      </w:r>
      <w:r w:rsidR="007B29AF" w:rsidRPr="00C47F90">
        <w:rPr>
          <w:rFonts w:ascii="Times New Roman" w:hAnsi="Times New Roman" w:cs="Times New Roman"/>
          <w:sz w:val="24"/>
          <w:szCs w:val="24"/>
        </w:rPr>
        <w:t xml:space="preserve">kohta </w:t>
      </w:r>
      <w:r w:rsidR="00D51D9C" w:rsidRPr="00C47F90">
        <w:rPr>
          <w:rFonts w:ascii="Times New Roman" w:hAnsi="Times New Roman" w:cs="Times New Roman"/>
          <w:sz w:val="24"/>
          <w:szCs w:val="24"/>
        </w:rPr>
        <w:t xml:space="preserve">kehtiva regulatsiooniga võrreldes on olulisemad </w:t>
      </w:r>
      <w:r w:rsidR="00813E3B" w:rsidRPr="00C47F90">
        <w:rPr>
          <w:rFonts w:ascii="Times New Roman" w:hAnsi="Times New Roman" w:cs="Times New Roman"/>
          <w:sz w:val="24"/>
          <w:szCs w:val="24"/>
        </w:rPr>
        <w:t xml:space="preserve">järgmised </w:t>
      </w:r>
      <w:r w:rsidR="00D51D9C" w:rsidRPr="00C47F90">
        <w:rPr>
          <w:rFonts w:ascii="Times New Roman" w:hAnsi="Times New Roman" w:cs="Times New Roman"/>
          <w:sz w:val="24"/>
          <w:szCs w:val="24"/>
        </w:rPr>
        <w:t>muudatused:</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8655"/>
      </w:tblGrid>
      <w:tr w:rsidR="00B432BE" w:rsidRPr="00C47F90" w14:paraId="65610400" w14:textId="77777777" w:rsidTr="007B29AF">
        <w:tc>
          <w:tcPr>
            <w:tcW w:w="416" w:type="dxa"/>
          </w:tcPr>
          <w:p w14:paraId="099F9B87" w14:textId="1D2F9587" w:rsidR="00B432BE" w:rsidRPr="00C47F90" w:rsidRDefault="00B432BE" w:rsidP="007B29AF">
            <w:pPr>
              <w:spacing w:before="60"/>
              <w:jc w:val="both"/>
              <w:rPr>
                <w:rFonts w:ascii="Times New Roman" w:hAnsi="Times New Roman" w:cs="Times New Roman"/>
                <w:sz w:val="24"/>
                <w:szCs w:val="24"/>
              </w:rPr>
            </w:pPr>
            <w:r w:rsidRPr="00C47F90">
              <w:rPr>
                <w:rFonts w:ascii="Times New Roman" w:hAnsi="Times New Roman" w:cs="Times New Roman"/>
                <w:sz w:val="24"/>
                <w:szCs w:val="24"/>
              </w:rPr>
              <w:t>1)</w:t>
            </w:r>
          </w:p>
        </w:tc>
        <w:tc>
          <w:tcPr>
            <w:tcW w:w="8795" w:type="dxa"/>
          </w:tcPr>
          <w:p w14:paraId="4B1E52F3" w14:textId="5F994166" w:rsidR="00B432BE" w:rsidRPr="00C47F90" w:rsidRDefault="00D56190" w:rsidP="0039631B">
            <w:pPr>
              <w:spacing w:before="60"/>
              <w:jc w:val="both"/>
              <w:rPr>
                <w:rFonts w:ascii="Times New Roman" w:hAnsi="Times New Roman" w:cs="Times New Roman"/>
                <w:sz w:val="24"/>
                <w:szCs w:val="24"/>
              </w:rPr>
            </w:pPr>
            <w:commentRangeStart w:id="1"/>
            <w:r w:rsidRPr="00C47F90">
              <w:rPr>
                <w:rFonts w:ascii="Times New Roman" w:hAnsi="Times New Roman" w:cs="Times New Roman"/>
                <w:sz w:val="24"/>
                <w:szCs w:val="24"/>
              </w:rPr>
              <w:t>nähakse ette võimalus pöörata komisjoni menetluses tehtud otsus täitemenetluse seadustiku alusel täitmisele, nii nagu on võimalik vaidlustada otsus, mis tehakse töövaidlus- ja üürivaidluskomisjonis läbiviidavas menetluses;</w:t>
            </w:r>
            <w:commentRangeEnd w:id="1"/>
            <w:r w:rsidR="00A9139C">
              <w:rPr>
                <w:rStyle w:val="Kommentaariviide"/>
              </w:rPr>
              <w:commentReference w:id="1"/>
            </w:r>
          </w:p>
        </w:tc>
      </w:tr>
      <w:tr w:rsidR="00B432BE" w:rsidRPr="00C47F90" w14:paraId="7195A6CF" w14:textId="77777777" w:rsidTr="007B29AF">
        <w:tc>
          <w:tcPr>
            <w:tcW w:w="416" w:type="dxa"/>
          </w:tcPr>
          <w:p w14:paraId="55E35807" w14:textId="0FEA33EB" w:rsidR="00B432BE" w:rsidRPr="00C47F90" w:rsidRDefault="008E3C9F" w:rsidP="007B29AF">
            <w:pPr>
              <w:spacing w:before="60"/>
              <w:jc w:val="both"/>
              <w:rPr>
                <w:rFonts w:ascii="Times New Roman" w:hAnsi="Times New Roman" w:cs="Times New Roman"/>
                <w:sz w:val="24"/>
                <w:szCs w:val="24"/>
              </w:rPr>
            </w:pPr>
            <w:r w:rsidRPr="00C47F90">
              <w:rPr>
                <w:rFonts w:ascii="Times New Roman" w:hAnsi="Times New Roman" w:cs="Times New Roman"/>
                <w:sz w:val="24"/>
                <w:szCs w:val="24"/>
              </w:rPr>
              <w:t>2)</w:t>
            </w:r>
          </w:p>
        </w:tc>
        <w:tc>
          <w:tcPr>
            <w:tcW w:w="8795" w:type="dxa"/>
          </w:tcPr>
          <w:p w14:paraId="0DB4F131" w14:textId="48C389B2" w:rsidR="00B432BE" w:rsidRPr="00C47F90" w:rsidRDefault="008E3C9F" w:rsidP="00F74C83">
            <w:pPr>
              <w:spacing w:before="60"/>
              <w:jc w:val="both"/>
              <w:rPr>
                <w:rFonts w:ascii="Times New Roman" w:hAnsi="Times New Roman" w:cs="Times New Roman"/>
                <w:sz w:val="24"/>
                <w:szCs w:val="24"/>
              </w:rPr>
            </w:pPr>
            <w:r w:rsidRPr="00C47F90">
              <w:rPr>
                <w:rFonts w:ascii="Times New Roman" w:hAnsi="Times New Roman" w:cs="Times New Roman"/>
                <w:sz w:val="24"/>
                <w:szCs w:val="24"/>
              </w:rPr>
              <w:t>eelnõuga luuakse komisjoni esimehe tähtajalised ametikohad, mille kestus on viis aastat, et</w:t>
            </w:r>
            <w:r w:rsidR="00F74C83" w:rsidRPr="00C47F90">
              <w:rPr>
                <w:rFonts w:ascii="Times New Roman" w:hAnsi="Times New Roman" w:cs="Times New Roman"/>
                <w:sz w:val="24"/>
                <w:szCs w:val="24"/>
              </w:rPr>
              <w:t xml:space="preserve"> </w:t>
            </w:r>
            <w:r w:rsidRPr="00C47F90">
              <w:rPr>
                <w:rFonts w:ascii="Times New Roman" w:hAnsi="Times New Roman" w:cs="Times New Roman"/>
                <w:sz w:val="24"/>
                <w:szCs w:val="24"/>
              </w:rPr>
              <w:t>ühtlustada tarbijavaidluste menetlusi ja parendada komisjoni otsuste kvaliteeti.</w:t>
            </w:r>
            <w:r w:rsidR="0084330D" w:rsidRPr="00C47F90">
              <w:rPr>
                <w:rFonts w:ascii="Times New Roman" w:hAnsi="Times New Roman" w:cs="Times New Roman"/>
                <w:sz w:val="24"/>
                <w:szCs w:val="24"/>
              </w:rPr>
              <w:t xml:space="preserve"> </w:t>
            </w:r>
            <w:r w:rsidRPr="00C47F90">
              <w:rPr>
                <w:rFonts w:ascii="Times New Roman" w:hAnsi="Times New Roman" w:cs="Times New Roman"/>
                <w:sz w:val="24"/>
                <w:szCs w:val="24"/>
              </w:rPr>
              <w:t>Seni oli t</w:t>
            </w:r>
            <w:r w:rsidR="00217718">
              <w:rPr>
                <w:rFonts w:ascii="Times New Roman" w:hAnsi="Times New Roman" w:cs="Times New Roman"/>
                <w:sz w:val="24"/>
                <w:szCs w:val="24"/>
              </w:rPr>
              <w:t>arbija</w:t>
            </w:r>
            <w:r w:rsidRPr="00C47F90">
              <w:rPr>
                <w:rFonts w:ascii="Times New Roman" w:hAnsi="Times New Roman" w:cs="Times New Roman"/>
                <w:sz w:val="24"/>
                <w:szCs w:val="24"/>
              </w:rPr>
              <w:t xml:space="preserve">vaidluskomisjonis 12 komisjoni esimehe ametikohta ja neil töötavad inimesed tegutsesid </w:t>
            </w:r>
            <w:r w:rsidR="000D1F7A">
              <w:rPr>
                <w:rFonts w:ascii="Times New Roman" w:hAnsi="Times New Roman" w:cs="Times New Roman"/>
                <w:sz w:val="24"/>
                <w:szCs w:val="24"/>
              </w:rPr>
              <w:t>käsundus</w:t>
            </w:r>
            <w:r w:rsidRPr="00C47F90">
              <w:rPr>
                <w:rFonts w:ascii="Times New Roman" w:hAnsi="Times New Roman" w:cs="Times New Roman"/>
                <w:sz w:val="24"/>
                <w:szCs w:val="24"/>
              </w:rPr>
              <w:t xml:space="preserve">lepingu alusel; </w:t>
            </w:r>
          </w:p>
        </w:tc>
      </w:tr>
      <w:tr w:rsidR="00B432BE" w:rsidRPr="00C47F90" w14:paraId="436A7453" w14:textId="77777777" w:rsidTr="007B29AF">
        <w:tc>
          <w:tcPr>
            <w:tcW w:w="416" w:type="dxa"/>
          </w:tcPr>
          <w:p w14:paraId="152D5461" w14:textId="57E01A9C" w:rsidR="00B432BE" w:rsidRPr="00C47F90" w:rsidRDefault="00790722" w:rsidP="007B29AF">
            <w:pPr>
              <w:spacing w:before="60"/>
              <w:jc w:val="both"/>
              <w:rPr>
                <w:rFonts w:ascii="Times New Roman" w:hAnsi="Times New Roman" w:cs="Times New Roman"/>
                <w:sz w:val="24"/>
                <w:szCs w:val="24"/>
              </w:rPr>
            </w:pPr>
            <w:r w:rsidRPr="00C47F90">
              <w:rPr>
                <w:rFonts w:ascii="Times New Roman" w:hAnsi="Times New Roman" w:cs="Times New Roman"/>
                <w:sz w:val="24"/>
                <w:szCs w:val="24"/>
              </w:rPr>
              <w:t>3)</w:t>
            </w:r>
          </w:p>
        </w:tc>
        <w:tc>
          <w:tcPr>
            <w:tcW w:w="8795" w:type="dxa"/>
          </w:tcPr>
          <w:p w14:paraId="070AC66A" w14:textId="629BD464" w:rsidR="00B432BE" w:rsidRPr="00C47F90" w:rsidRDefault="00790722" w:rsidP="00790722">
            <w:pPr>
              <w:spacing w:before="60"/>
              <w:jc w:val="both"/>
              <w:rPr>
                <w:rFonts w:ascii="Times New Roman" w:hAnsi="Times New Roman" w:cs="Times New Roman"/>
                <w:sz w:val="24"/>
                <w:szCs w:val="24"/>
              </w:rPr>
            </w:pPr>
            <w:r w:rsidRPr="00C47F90">
              <w:rPr>
                <w:rFonts w:ascii="Times New Roman" w:hAnsi="Times New Roman" w:cs="Times New Roman"/>
                <w:sz w:val="24"/>
                <w:szCs w:val="24"/>
              </w:rPr>
              <w:t xml:space="preserve">nähakse ette </w:t>
            </w:r>
            <w:r w:rsidR="00C50CAC">
              <w:rPr>
                <w:rFonts w:ascii="Times New Roman" w:hAnsi="Times New Roman" w:cs="Times New Roman"/>
                <w:sz w:val="24"/>
                <w:szCs w:val="24"/>
              </w:rPr>
              <w:t>võimalus maksta tasu</w:t>
            </w:r>
            <w:r w:rsidR="00C50CAC" w:rsidRPr="00C47F90">
              <w:rPr>
                <w:rFonts w:ascii="Times New Roman" w:hAnsi="Times New Roman" w:cs="Times New Roman"/>
                <w:sz w:val="24"/>
                <w:szCs w:val="24"/>
              </w:rPr>
              <w:t xml:space="preserve"> </w:t>
            </w:r>
            <w:r w:rsidRPr="00C47F90">
              <w:rPr>
                <w:rFonts w:ascii="Times New Roman" w:hAnsi="Times New Roman" w:cs="Times New Roman"/>
                <w:sz w:val="24"/>
                <w:szCs w:val="24"/>
              </w:rPr>
              <w:t>komisjoni menetluses kaasistujatena osalevatele ettevõtlus- ja tarbijaorganisatsioonide esindajatele, et suurendada nende motivatsiooni osaleda tarbijavaidluse sisulises lahendamises;</w:t>
            </w:r>
          </w:p>
        </w:tc>
      </w:tr>
      <w:tr w:rsidR="00B432BE" w:rsidRPr="00C47F90" w14:paraId="45C53525" w14:textId="77777777" w:rsidTr="007B29AF">
        <w:tc>
          <w:tcPr>
            <w:tcW w:w="416" w:type="dxa"/>
          </w:tcPr>
          <w:p w14:paraId="65FD673F" w14:textId="2354A891" w:rsidR="00B432BE" w:rsidRPr="00C47F90" w:rsidRDefault="00790722" w:rsidP="007B29AF">
            <w:pPr>
              <w:spacing w:before="60"/>
              <w:jc w:val="both"/>
              <w:rPr>
                <w:rFonts w:ascii="Times New Roman" w:hAnsi="Times New Roman" w:cs="Times New Roman"/>
                <w:sz w:val="24"/>
                <w:szCs w:val="24"/>
              </w:rPr>
            </w:pPr>
            <w:r w:rsidRPr="00C47F90">
              <w:rPr>
                <w:rFonts w:ascii="Times New Roman" w:hAnsi="Times New Roman" w:cs="Times New Roman"/>
                <w:sz w:val="24"/>
                <w:szCs w:val="24"/>
              </w:rPr>
              <w:t>4)</w:t>
            </w:r>
          </w:p>
        </w:tc>
        <w:tc>
          <w:tcPr>
            <w:tcW w:w="8795" w:type="dxa"/>
          </w:tcPr>
          <w:p w14:paraId="456EC696" w14:textId="22A4A3C4" w:rsidR="00B432BE" w:rsidRPr="00C47F90" w:rsidRDefault="00790722" w:rsidP="00DA501B">
            <w:pPr>
              <w:spacing w:before="60"/>
              <w:jc w:val="both"/>
              <w:rPr>
                <w:rFonts w:ascii="Times New Roman" w:hAnsi="Times New Roman" w:cs="Times New Roman"/>
                <w:sz w:val="24"/>
                <w:szCs w:val="24"/>
              </w:rPr>
            </w:pPr>
            <w:r w:rsidRPr="00C47F90">
              <w:rPr>
                <w:rFonts w:ascii="Times New Roman" w:hAnsi="Times New Roman" w:cs="Times New Roman"/>
                <w:sz w:val="24"/>
                <w:szCs w:val="24"/>
              </w:rPr>
              <w:t>kehtestatakse tarbija tasutav riigilõiv 15 eurot komisjonis avalduse läbivaatamise eest, et suurendada pöördumiste kvaliteeti ning vähendada pahatahtlike ja põhjendamatute avalduste arvu.</w:t>
            </w:r>
          </w:p>
        </w:tc>
      </w:tr>
    </w:tbl>
    <w:p w14:paraId="06AA6560" w14:textId="77777777" w:rsidR="00B432BE" w:rsidRPr="00C47F90" w:rsidRDefault="00B432BE" w:rsidP="00E4133C">
      <w:pPr>
        <w:spacing w:after="0" w:line="240" w:lineRule="auto"/>
        <w:jc w:val="both"/>
        <w:rPr>
          <w:rFonts w:ascii="Times New Roman" w:hAnsi="Times New Roman" w:cs="Times New Roman"/>
          <w:sz w:val="24"/>
          <w:szCs w:val="24"/>
        </w:rPr>
      </w:pPr>
    </w:p>
    <w:p w14:paraId="5D55995F" w14:textId="7055F244" w:rsidR="00B81CAB" w:rsidRPr="00C47F90" w:rsidRDefault="00B81CAB" w:rsidP="00A84543">
      <w:pPr>
        <w:pStyle w:val="Default"/>
        <w:jc w:val="both"/>
      </w:pPr>
      <w:r w:rsidRPr="00C47F90">
        <w:t xml:space="preserve">Õigusliku regulatsiooni ühetaolisuse ja läbipaistvuse huvides on </w:t>
      </w:r>
      <w:r w:rsidR="002676E2" w:rsidRPr="00C47F90">
        <w:t xml:space="preserve">komisjoni </w:t>
      </w:r>
      <w:r w:rsidRPr="00C47F90">
        <w:t>menetluskorra uuendamisel eeskuju võetud tsiviilkohtumenetluse põhimõtetest ja regulatsioonist ning töövaidluse lahendamise seaduses kehtestatud menetlusnormidest.</w:t>
      </w:r>
    </w:p>
    <w:p w14:paraId="37E9C726" w14:textId="77777777" w:rsidR="00B81CAB" w:rsidRPr="00C47F90" w:rsidRDefault="00B81CAB">
      <w:pPr>
        <w:pStyle w:val="Default"/>
        <w:jc w:val="both"/>
        <w:rPr>
          <w:sz w:val="23"/>
          <w:szCs w:val="23"/>
        </w:rPr>
      </w:pPr>
    </w:p>
    <w:p w14:paraId="1E89DD64" w14:textId="77777777" w:rsidR="00B81CAB" w:rsidRPr="00C47F90" w:rsidRDefault="00B81CAB">
      <w:pPr>
        <w:pStyle w:val="Default"/>
        <w:jc w:val="both"/>
        <w:rPr>
          <w:b/>
          <w:bCs/>
          <w:sz w:val="23"/>
          <w:szCs w:val="23"/>
        </w:rPr>
      </w:pPr>
      <w:r w:rsidRPr="00C47F90">
        <w:rPr>
          <w:b/>
          <w:bCs/>
          <w:sz w:val="23"/>
          <w:szCs w:val="23"/>
        </w:rPr>
        <w:t>1.2. Eelnõu ettevalmistaja</w:t>
      </w:r>
    </w:p>
    <w:p w14:paraId="29FEFDFA" w14:textId="77777777" w:rsidR="00B81CAB" w:rsidRPr="00C47F90" w:rsidRDefault="00B81CAB">
      <w:pPr>
        <w:pStyle w:val="Default"/>
        <w:jc w:val="both"/>
        <w:rPr>
          <w:sz w:val="23"/>
          <w:szCs w:val="23"/>
        </w:rPr>
      </w:pPr>
    </w:p>
    <w:p w14:paraId="0E2E1E1E" w14:textId="33536F75" w:rsidR="00A94C55" w:rsidRPr="00D052C5" w:rsidRDefault="00B81CAB" w:rsidP="006B3519">
      <w:pPr>
        <w:pStyle w:val="Default"/>
        <w:jc w:val="both"/>
      </w:pPr>
      <w:r w:rsidRPr="00D052C5">
        <w:t>Eelnõu ja seletuskirja koosta</w:t>
      </w:r>
      <w:r w:rsidR="00C6693F" w:rsidRPr="00D052C5">
        <w:t>s</w:t>
      </w:r>
      <w:r w:rsidRPr="00D052C5">
        <w:t xml:space="preserve"> </w:t>
      </w:r>
      <w:r w:rsidR="00AE3B4E" w:rsidRPr="00D052C5">
        <w:t xml:space="preserve">ning keeletoimetuse tegi </w:t>
      </w:r>
      <w:r w:rsidRPr="00D052C5">
        <w:t xml:space="preserve">Majandus- ja Kommunikatsiooniministeeriumi </w:t>
      </w:r>
      <w:r w:rsidR="00CC28F7" w:rsidRPr="00D052C5">
        <w:t>ettevõtlus</w:t>
      </w:r>
      <w:r w:rsidR="00180EB7">
        <w:t>e</w:t>
      </w:r>
      <w:r w:rsidR="00CC28F7" w:rsidRPr="00D052C5">
        <w:t xml:space="preserve"> osakonna </w:t>
      </w:r>
      <w:r w:rsidRPr="00D052C5">
        <w:t>toote ohutuse ja tarbijakaitse talituse nõunik Riina Piliste</w:t>
      </w:r>
      <w:r w:rsidR="008F0DE7" w:rsidRPr="00D052C5">
        <w:t xml:space="preserve"> (teenistusest lahkunud)</w:t>
      </w:r>
      <w:r w:rsidR="00CC27DC" w:rsidRPr="00D052C5">
        <w:t xml:space="preserve">, õigusnõunik </w:t>
      </w:r>
      <w:r w:rsidR="00EE6C50" w:rsidRPr="00D052C5">
        <w:t>Kristina Jerjomina</w:t>
      </w:r>
      <w:r w:rsidRPr="00D052C5">
        <w:t xml:space="preserve"> (</w:t>
      </w:r>
      <w:hyperlink r:id="rId12" w:history="1">
        <w:r w:rsidR="00EE6C50" w:rsidRPr="00D052C5">
          <w:rPr>
            <w:rStyle w:val="Hperlink"/>
          </w:rPr>
          <w:t>kristina.jerjomina@mkm.ee</w:t>
        </w:r>
      </w:hyperlink>
      <w:r w:rsidRPr="00D052C5">
        <w:t>,</w:t>
      </w:r>
      <w:r w:rsidR="00BE2D13" w:rsidRPr="00D052C5">
        <w:t xml:space="preserve"> </w:t>
      </w:r>
      <w:r w:rsidRPr="00D052C5">
        <w:t>625</w:t>
      </w:r>
      <w:r w:rsidR="008757B2" w:rsidRPr="00D052C5">
        <w:t> </w:t>
      </w:r>
      <w:r w:rsidRPr="00D052C5">
        <w:t>6420)</w:t>
      </w:r>
      <w:r w:rsidR="00CC27DC" w:rsidRPr="00D052C5">
        <w:t xml:space="preserve"> ja tarbijakaitse nõunik Mari-Liis Aas (</w:t>
      </w:r>
      <w:hyperlink r:id="rId13" w:history="1">
        <w:r w:rsidR="00C43AF5" w:rsidRPr="00D052C5">
          <w:rPr>
            <w:rStyle w:val="Hperlink"/>
          </w:rPr>
          <w:t>mari</w:t>
        </w:r>
        <w:r w:rsidR="00C43AF5" w:rsidRPr="00D052C5">
          <w:rPr>
            <w:rStyle w:val="Hperlink"/>
          </w:rPr>
          <w:noBreakHyphen/>
          <w:t>liis.aas@mkm.ee</w:t>
        </w:r>
      </w:hyperlink>
      <w:r w:rsidR="00CC27DC" w:rsidRPr="00D052C5">
        <w:t>, 625</w:t>
      </w:r>
      <w:r w:rsidR="004A3D5E" w:rsidRPr="00D052C5">
        <w:t> </w:t>
      </w:r>
      <w:r w:rsidR="00CC27DC" w:rsidRPr="00D052C5">
        <w:t>6459)</w:t>
      </w:r>
      <w:r w:rsidRPr="00D052C5">
        <w:t>. Eelnõu ja seletuskirja koostamises osalesid sama talituse juht Thea Palm (</w:t>
      </w:r>
      <w:r w:rsidR="008F0DE7" w:rsidRPr="00D52A5D">
        <w:t>teenistusest lahkunud</w:t>
      </w:r>
      <w:r w:rsidR="008D15FB" w:rsidRPr="00D052C5">
        <w:t>)</w:t>
      </w:r>
      <w:r w:rsidR="00CC28F7" w:rsidRPr="00D052C5">
        <w:t xml:space="preserve"> </w:t>
      </w:r>
      <w:r w:rsidR="008804F4" w:rsidRPr="00D052C5">
        <w:t>ja</w:t>
      </w:r>
      <w:r w:rsidR="00CC28F7" w:rsidRPr="00D052C5">
        <w:t xml:space="preserve"> sama osakonna ettevõtluskeskkonna valdkonnajuht Merike Koppel </w:t>
      </w:r>
      <w:r w:rsidR="00F05494" w:rsidRPr="00D052C5">
        <w:t>(</w:t>
      </w:r>
      <w:hyperlink r:id="rId14" w:history="1">
        <w:r w:rsidR="00F05494" w:rsidRPr="00D052C5">
          <w:rPr>
            <w:rStyle w:val="Hperlink"/>
          </w:rPr>
          <w:t>merike.koppel@mkm.ee</w:t>
        </w:r>
      </w:hyperlink>
      <w:r w:rsidR="00F05494" w:rsidRPr="00D052C5">
        <w:t>,</w:t>
      </w:r>
      <w:r w:rsidR="00C36737" w:rsidRPr="00D052C5">
        <w:t xml:space="preserve"> </w:t>
      </w:r>
      <w:r w:rsidR="00F05494" w:rsidRPr="00D052C5">
        <w:t>625</w:t>
      </w:r>
      <w:r w:rsidR="008757B2" w:rsidRPr="00D052C5">
        <w:t> </w:t>
      </w:r>
      <w:r w:rsidR="00F05494" w:rsidRPr="00D052C5">
        <w:t>6411),</w:t>
      </w:r>
      <w:r w:rsidR="008D15FB" w:rsidRPr="00D052C5">
        <w:t xml:space="preserve"> Tarbijakaitse ja Tehnilise Järelevalve Ameti õiguse valdkonna juht</w:t>
      </w:r>
      <w:r w:rsidR="00473514" w:rsidRPr="00D052C5">
        <w:t>,</w:t>
      </w:r>
      <w:r w:rsidR="008D15FB" w:rsidRPr="00D052C5">
        <w:t xml:space="preserve"> nõunik Illimar Pärnamägi (</w:t>
      </w:r>
      <w:r w:rsidR="006A5C02" w:rsidRPr="00D52A5D">
        <w:t>teenistusest lahkunud</w:t>
      </w:r>
      <w:r w:rsidR="008D15FB" w:rsidRPr="00D052C5">
        <w:t>) ja sama ameti tarbijavaidluste komisjoni sekretariaadi juhataja Veiko Kopamees (</w:t>
      </w:r>
      <w:hyperlink r:id="rId15" w:history="1">
        <w:r w:rsidR="008D15FB" w:rsidRPr="00D052C5">
          <w:rPr>
            <w:rStyle w:val="Hperlink"/>
          </w:rPr>
          <w:t>veiko.kopamees@ttja.ee</w:t>
        </w:r>
      </w:hyperlink>
      <w:r w:rsidR="008D15FB" w:rsidRPr="00D052C5">
        <w:t>,</w:t>
      </w:r>
      <w:r w:rsidR="007402FB" w:rsidRPr="00D052C5">
        <w:t xml:space="preserve"> </w:t>
      </w:r>
      <w:r w:rsidR="008D15FB" w:rsidRPr="00D052C5">
        <w:t>620</w:t>
      </w:r>
      <w:r w:rsidR="004A3D5E" w:rsidRPr="00D052C5">
        <w:t> </w:t>
      </w:r>
      <w:r w:rsidR="008D15FB" w:rsidRPr="00D052C5">
        <w:t>1920). Eelnõu juriidilise ekspertiisi tegi Majandus- ja Kommunikatsiooniministeeriumi õigusnõunik Hendrick Rang (</w:t>
      </w:r>
      <w:r w:rsidR="00751D14" w:rsidRPr="00D52A5D">
        <w:t>teenistusest lahkunud</w:t>
      </w:r>
      <w:r w:rsidR="008D15FB" w:rsidRPr="000D1F7A">
        <w:t xml:space="preserve">). </w:t>
      </w:r>
      <w:r w:rsidR="00B806E2" w:rsidRPr="000D1F7A">
        <w:t xml:space="preserve">Eelnõu </w:t>
      </w:r>
      <w:r w:rsidR="0092162F" w:rsidRPr="000D1F7A">
        <w:t xml:space="preserve">esimese </w:t>
      </w:r>
      <w:r w:rsidR="00B806E2" w:rsidRPr="000D1F7A">
        <w:t>keeletoimetuse tegi Luisa Tõlkebüroo</w:t>
      </w:r>
      <w:r w:rsidR="00080D1B" w:rsidRPr="000D1F7A">
        <w:t xml:space="preserve"> (</w:t>
      </w:r>
      <w:hyperlink r:id="rId16" w:history="1">
        <w:r w:rsidR="00CF1F4D" w:rsidRPr="000D1F7A">
          <w:rPr>
            <w:rStyle w:val="Hperlink"/>
          </w:rPr>
          <w:t>juriidika@luisa.ee</w:t>
        </w:r>
      </w:hyperlink>
      <w:r w:rsidR="00080D1B" w:rsidRPr="000D1F7A">
        <w:t>)</w:t>
      </w:r>
      <w:r w:rsidR="0092162F" w:rsidRPr="000D1F7A">
        <w:t>, seletuskirja ja eelnõu keeletoimeta</w:t>
      </w:r>
      <w:r w:rsidR="00207403">
        <w:t>s</w:t>
      </w:r>
      <w:r w:rsidR="0092162F" w:rsidRPr="00D052C5">
        <w:t xml:space="preserve"> Justiitsministeeriumi õigusloome korralduse talituse toimetaja Airi Kapanen (</w:t>
      </w:r>
      <w:hyperlink r:id="rId17" w:history="1">
        <w:r w:rsidR="001F2365" w:rsidRPr="00D052C5">
          <w:rPr>
            <w:rStyle w:val="Hperlink"/>
          </w:rPr>
          <w:t>airi.kapanen@just.ee</w:t>
        </w:r>
      </w:hyperlink>
      <w:r w:rsidR="0092162F" w:rsidRPr="00D052C5">
        <w:t>).</w:t>
      </w:r>
    </w:p>
    <w:p w14:paraId="4E80F004" w14:textId="77777777" w:rsidR="001F2365" w:rsidRPr="00D052C5" w:rsidRDefault="001F2365" w:rsidP="006B3519">
      <w:pPr>
        <w:pStyle w:val="Default"/>
        <w:jc w:val="both"/>
      </w:pPr>
    </w:p>
    <w:p w14:paraId="6AB67C34" w14:textId="77777777" w:rsidR="008D15FB" w:rsidRPr="00C47F90" w:rsidRDefault="008D15FB">
      <w:pPr>
        <w:pStyle w:val="Default"/>
        <w:jc w:val="both"/>
        <w:rPr>
          <w:b/>
          <w:bCs/>
          <w:sz w:val="23"/>
          <w:szCs w:val="23"/>
        </w:rPr>
      </w:pPr>
      <w:r w:rsidRPr="00C47F90">
        <w:rPr>
          <w:b/>
          <w:bCs/>
          <w:sz w:val="23"/>
          <w:szCs w:val="23"/>
        </w:rPr>
        <w:t xml:space="preserve">1.3. </w:t>
      </w:r>
      <w:commentRangeStart w:id="2"/>
      <w:r w:rsidRPr="00C47F90">
        <w:rPr>
          <w:b/>
          <w:bCs/>
          <w:sz w:val="23"/>
          <w:szCs w:val="23"/>
        </w:rPr>
        <w:t>Märkused</w:t>
      </w:r>
      <w:commentRangeEnd w:id="2"/>
      <w:r w:rsidR="002A5BE3">
        <w:rPr>
          <w:rStyle w:val="Kommentaariviide"/>
          <w:rFonts w:asciiTheme="minorHAnsi" w:hAnsiTheme="minorHAnsi" w:cstheme="minorBidi"/>
          <w:color w:val="auto"/>
        </w:rPr>
        <w:commentReference w:id="2"/>
      </w:r>
    </w:p>
    <w:p w14:paraId="75C7C8C7" w14:textId="77777777" w:rsidR="008D15FB" w:rsidRPr="00C47F90" w:rsidRDefault="008D15FB">
      <w:pPr>
        <w:pStyle w:val="Default"/>
        <w:jc w:val="both"/>
        <w:rPr>
          <w:sz w:val="23"/>
          <w:szCs w:val="23"/>
        </w:rPr>
      </w:pPr>
    </w:p>
    <w:p w14:paraId="0C6E7E18" w14:textId="34A98F23" w:rsidR="00E73D20" w:rsidRPr="000D1F7A" w:rsidRDefault="008D15FB">
      <w:pPr>
        <w:pStyle w:val="Default"/>
        <w:jc w:val="both"/>
      </w:pPr>
      <w:r w:rsidRPr="00D052C5">
        <w:t xml:space="preserve">Eelnõu </w:t>
      </w:r>
      <w:commentRangeStart w:id="3"/>
      <w:r w:rsidRPr="00D052C5">
        <w:t xml:space="preserve">on seotud </w:t>
      </w:r>
      <w:r w:rsidR="00D51D9C" w:rsidRPr="00D052C5">
        <w:t>Euroopa Parlamendi ja nõukogu direktiiv</w:t>
      </w:r>
      <w:r w:rsidR="005A4E83" w:rsidRPr="00D052C5">
        <w:t>i</w:t>
      </w:r>
      <w:r w:rsidR="00D51D9C" w:rsidRPr="00D052C5">
        <w:t xml:space="preserve"> 2013/11/EL tarbijavaidluste kohtuvälise lahendamise kohta</w:t>
      </w:r>
      <w:r w:rsidR="005A4E83" w:rsidRPr="00D052C5">
        <w:rPr>
          <w:rStyle w:val="Allmrkuseviide"/>
        </w:rPr>
        <w:footnoteReference w:id="2"/>
      </w:r>
      <w:r w:rsidR="00D51D9C" w:rsidRPr="000D1F7A">
        <w:t xml:space="preserve"> </w:t>
      </w:r>
      <w:r w:rsidR="005A4E83" w:rsidRPr="000D1F7A">
        <w:t xml:space="preserve">rakendamisega. </w:t>
      </w:r>
      <w:r w:rsidR="00C43AF5" w:rsidRPr="000D1F7A">
        <w:t>Selle</w:t>
      </w:r>
      <w:r w:rsidR="005A4E83" w:rsidRPr="000D1F7A">
        <w:t xml:space="preserve"> direktiivi kohaselt peab </w:t>
      </w:r>
      <w:r w:rsidR="00D51D9C" w:rsidRPr="000D1F7A">
        <w:t xml:space="preserve">liikmesriik looma võimalused, et tarbijad saaksid kauplejatega tekkivate erimeelsuste lahendamiseks kasutada üksusi, mis pakuvad sõltumatut, erapooletut, läbipaistvat, tõhusat, kiiret ja õiglast vaidluste kohtuvälise lahendamise menetlust. </w:t>
      </w:r>
      <w:r w:rsidR="00A511F2" w:rsidRPr="000D1F7A">
        <w:t xml:space="preserve">TVK </w:t>
      </w:r>
      <w:r w:rsidR="00E73D20" w:rsidRPr="000D1F7A">
        <w:t xml:space="preserve">on </w:t>
      </w:r>
      <w:r w:rsidR="00223791" w:rsidRPr="000D1F7A">
        <w:t xml:space="preserve">see </w:t>
      </w:r>
      <w:r w:rsidR="00E73D20" w:rsidRPr="000D1F7A">
        <w:t xml:space="preserve">üksus, </w:t>
      </w:r>
      <w:r w:rsidR="00223791" w:rsidRPr="000D1F7A">
        <w:t>kes</w:t>
      </w:r>
      <w:r w:rsidR="00E73D20" w:rsidRPr="000D1F7A">
        <w:t xml:space="preserve"> pakub tarbijavaidluste kohtuvälise lahendamise võimalust. </w:t>
      </w:r>
      <w:r w:rsidR="00F97B7E" w:rsidRPr="000D1F7A">
        <w:t>Komisjoni</w:t>
      </w:r>
      <w:r w:rsidR="00E73D20" w:rsidRPr="000D1F7A">
        <w:t xml:space="preserve"> menetluskord vastab direktiivi 2013/11/EL ülevõtmiseks tarbijakaitseseaduse 5.</w:t>
      </w:r>
      <w:r w:rsidR="009A0CA1" w:rsidRPr="000D1F7A">
        <w:t> </w:t>
      </w:r>
      <w:r w:rsidR="00E73D20" w:rsidRPr="000D1F7A">
        <w:t xml:space="preserve">peatükis kehtestatule. </w:t>
      </w:r>
      <w:commentRangeEnd w:id="3"/>
      <w:r w:rsidR="00325206">
        <w:rPr>
          <w:rStyle w:val="Kommentaariviide"/>
          <w:rFonts w:asciiTheme="minorHAnsi" w:hAnsiTheme="minorHAnsi" w:cstheme="minorBidi"/>
          <w:color w:val="auto"/>
        </w:rPr>
        <w:commentReference w:id="3"/>
      </w:r>
    </w:p>
    <w:p w14:paraId="05E825AE" w14:textId="77777777" w:rsidR="00E73D20" w:rsidRPr="000D1F7A" w:rsidRDefault="00E73D20">
      <w:pPr>
        <w:pStyle w:val="Default"/>
        <w:jc w:val="both"/>
      </w:pPr>
    </w:p>
    <w:p w14:paraId="415344CF" w14:textId="77777777" w:rsidR="004076E5" w:rsidRPr="00C47F90" w:rsidRDefault="00E73D20"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Eelnõuga muudetakse </w:t>
      </w:r>
      <w:r w:rsidR="004076E5" w:rsidRPr="00C47F90">
        <w:rPr>
          <w:rFonts w:ascii="Times New Roman" w:hAnsi="Times New Roman" w:cs="Times New Roman"/>
          <w:sz w:val="24"/>
          <w:szCs w:val="24"/>
        </w:rPr>
        <w:t>järgmiseid seaduseid:</w:t>
      </w:r>
    </w:p>
    <w:p w14:paraId="35FA3836" w14:textId="0C74E442" w:rsidR="00E73D20" w:rsidRPr="00C47F90" w:rsidRDefault="004076E5" w:rsidP="00E4133C">
      <w:pPr>
        <w:spacing w:after="0" w:line="240" w:lineRule="auto"/>
        <w:jc w:val="both"/>
        <w:rPr>
          <w:rFonts w:ascii="Times New Roman" w:eastAsia="Times New Roman" w:hAnsi="Times New Roman" w:cs="Times New Roman"/>
          <w:color w:val="202020"/>
          <w:sz w:val="24"/>
          <w:szCs w:val="24"/>
          <w:lang w:eastAsia="et-EE"/>
        </w:rPr>
      </w:pPr>
      <w:r w:rsidRPr="00C47F90">
        <w:rPr>
          <w:rFonts w:ascii="Times New Roman" w:hAnsi="Times New Roman" w:cs="Times New Roman"/>
          <w:sz w:val="24"/>
          <w:szCs w:val="24"/>
        </w:rPr>
        <w:t>1) </w:t>
      </w:r>
      <w:r w:rsidR="00E73D20" w:rsidRPr="00C47F90">
        <w:rPr>
          <w:rFonts w:ascii="Times New Roman" w:hAnsi="Times New Roman" w:cs="Times New Roman"/>
          <w:sz w:val="24"/>
          <w:szCs w:val="24"/>
        </w:rPr>
        <w:t xml:space="preserve">tarbijakaitseseaduse </w:t>
      </w:r>
      <w:r w:rsidR="00E606E4" w:rsidRPr="00C47F90">
        <w:rPr>
          <w:rFonts w:ascii="Times New Roman" w:hAnsi="Times New Roman" w:cs="Times New Roman"/>
          <w:sz w:val="24"/>
          <w:szCs w:val="24"/>
        </w:rPr>
        <w:t>(</w:t>
      </w:r>
      <w:r w:rsidR="00E606E4" w:rsidRPr="000D1F7A">
        <w:rPr>
          <w:rFonts w:ascii="Times New Roman" w:hAnsi="Times New Roman" w:cs="Times New Roman"/>
          <w:sz w:val="24"/>
          <w:szCs w:val="24"/>
        </w:rPr>
        <w:t>TKS</w:t>
      </w:r>
      <w:r w:rsidR="00E606E4" w:rsidRPr="00C47F90">
        <w:rPr>
          <w:rFonts w:ascii="Times New Roman" w:hAnsi="Times New Roman" w:cs="Times New Roman"/>
          <w:sz w:val="24"/>
          <w:szCs w:val="24"/>
        </w:rPr>
        <w:t>)</w:t>
      </w:r>
      <w:r w:rsidR="001A7DEB" w:rsidRPr="00C47F90">
        <w:rPr>
          <w:rFonts w:ascii="Times New Roman" w:hAnsi="Times New Roman" w:cs="Times New Roman"/>
          <w:sz w:val="24"/>
          <w:szCs w:val="24"/>
        </w:rPr>
        <w:t xml:space="preserve"> </w:t>
      </w:r>
      <w:r w:rsidR="00E73D20" w:rsidRPr="00C47F90">
        <w:rPr>
          <w:rFonts w:ascii="Times New Roman" w:hAnsi="Times New Roman" w:cs="Times New Roman"/>
          <w:sz w:val="24"/>
          <w:szCs w:val="24"/>
        </w:rPr>
        <w:t xml:space="preserve">redaktsiooni avaldamismärkega </w:t>
      </w:r>
      <w:r w:rsidR="000D07A0" w:rsidRPr="00C47F90">
        <w:rPr>
          <w:rFonts w:ascii="Times New Roman" w:eastAsia="Times New Roman" w:hAnsi="Times New Roman" w:cs="Times New Roman"/>
          <w:color w:val="202020"/>
          <w:sz w:val="24"/>
          <w:szCs w:val="24"/>
          <w:lang w:eastAsia="et-EE"/>
        </w:rPr>
        <w:t>RT I,</w:t>
      </w:r>
      <w:r w:rsidR="001403BB" w:rsidRPr="00C47F90">
        <w:rPr>
          <w:rFonts w:ascii="Times New Roman" w:eastAsia="Times New Roman" w:hAnsi="Times New Roman" w:cs="Times New Roman"/>
          <w:color w:val="202020"/>
          <w:sz w:val="24"/>
          <w:szCs w:val="24"/>
          <w:lang w:eastAsia="et-EE"/>
        </w:rPr>
        <w:t> </w:t>
      </w:r>
      <w:r w:rsidR="000D07A0" w:rsidRPr="00C47F90">
        <w:rPr>
          <w:rFonts w:ascii="Times New Roman" w:eastAsia="Times New Roman" w:hAnsi="Times New Roman" w:cs="Times New Roman"/>
          <w:color w:val="202020"/>
          <w:sz w:val="24"/>
          <w:szCs w:val="24"/>
          <w:lang w:eastAsia="et-EE"/>
        </w:rPr>
        <w:t>0</w:t>
      </w:r>
      <w:r w:rsidR="0070721F" w:rsidRPr="00C47F90">
        <w:rPr>
          <w:rFonts w:ascii="Times New Roman" w:eastAsia="Times New Roman" w:hAnsi="Times New Roman" w:cs="Times New Roman"/>
          <w:color w:val="202020"/>
          <w:sz w:val="24"/>
          <w:szCs w:val="24"/>
          <w:lang w:eastAsia="et-EE"/>
        </w:rPr>
        <w:t>6</w:t>
      </w:r>
      <w:r w:rsidR="000D07A0" w:rsidRPr="00C47F90">
        <w:rPr>
          <w:rFonts w:ascii="Times New Roman" w:eastAsia="Times New Roman" w:hAnsi="Times New Roman" w:cs="Times New Roman"/>
          <w:color w:val="202020"/>
          <w:sz w:val="24"/>
          <w:szCs w:val="24"/>
          <w:lang w:eastAsia="et-EE"/>
        </w:rPr>
        <w:t>.0</w:t>
      </w:r>
      <w:r w:rsidR="0070721F" w:rsidRPr="00C47F90">
        <w:rPr>
          <w:rFonts w:ascii="Times New Roman" w:eastAsia="Times New Roman" w:hAnsi="Times New Roman" w:cs="Times New Roman"/>
          <w:color w:val="202020"/>
          <w:sz w:val="24"/>
          <w:szCs w:val="24"/>
          <w:lang w:eastAsia="et-EE"/>
        </w:rPr>
        <w:t>7</w:t>
      </w:r>
      <w:r w:rsidR="000D07A0" w:rsidRPr="00C47F90">
        <w:rPr>
          <w:rFonts w:ascii="Times New Roman" w:eastAsia="Times New Roman" w:hAnsi="Times New Roman" w:cs="Times New Roman"/>
          <w:color w:val="202020"/>
          <w:sz w:val="24"/>
          <w:szCs w:val="24"/>
          <w:lang w:eastAsia="et-EE"/>
        </w:rPr>
        <w:t>.202</w:t>
      </w:r>
      <w:r w:rsidR="0070721F" w:rsidRPr="00C47F90">
        <w:rPr>
          <w:rFonts w:ascii="Times New Roman" w:eastAsia="Times New Roman" w:hAnsi="Times New Roman" w:cs="Times New Roman"/>
          <w:color w:val="202020"/>
          <w:sz w:val="24"/>
          <w:szCs w:val="24"/>
          <w:lang w:eastAsia="et-EE"/>
        </w:rPr>
        <w:t>3</w:t>
      </w:r>
      <w:r w:rsidR="000D07A0" w:rsidRPr="00C47F90">
        <w:rPr>
          <w:rFonts w:ascii="Times New Roman" w:eastAsia="Times New Roman" w:hAnsi="Times New Roman" w:cs="Times New Roman"/>
          <w:color w:val="202020"/>
          <w:sz w:val="24"/>
          <w:szCs w:val="24"/>
          <w:lang w:eastAsia="et-EE"/>
        </w:rPr>
        <w:t>,</w:t>
      </w:r>
      <w:r w:rsidR="001403BB" w:rsidRPr="00C47F90">
        <w:rPr>
          <w:rFonts w:ascii="Times New Roman" w:eastAsia="Times New Roman" w:hAnsi="Times New Roman" w:cs="Times New Roman"/>
          <w:color w:val="202020"/>
          <w:sz w:val="24"/>
          <w:szCs w:val="24"/>
          <w:lang w:eastAsia="et-EE"/>
        </w:rPr>
        <w:t> </w:t>
      </w:r>
      <w:r w:rsidR="0070721F" w:rsidRPr="00C47F90">
        <w:rPr>
          <w:rFonts w:ascii="Times New Roman" w:eastAsia="Times New Roman" w:hAnsi="Times New Roman" w:cs="Times New Roman"/>
          <w:color w:val="202020"/>
          <w:sz w:val="24"/>
          <w:szCs w:val="24"/>
          <w:lang w:eastAsia="et-EE"/>
        </w:rPr>
        <w:t>95</w:t>
      </w:r>
      <w:r w:rsidR="004245B1" w:rsidRPr="00C47F90">
        <w:rPr>
          <w:rFonts w:ascii="Times New Roman" w:eastAsia="Times New Roman" w:hAnsi="Times New Roman" w:cs="Times New Roman"/>
          <w:color w:val="202020"/>
          <w:sz w:val="24"/>
          <w:szCs w:val="24"/>
          <w:lang w:eastAsia="et-EE"/>
        </w:rPr>
        <w:t xml:space="preserve">; </w:t>
      </w:r>
      <w:r w:rsidRPr="00C47F90">
        <w:rPr>
          <w:rFonts w:ascii="Times New Roman" w:eastAsia="Times New Roman" w:hAnsi="Times New Roman" w:cs="Times New Roman"/>
          <w:color w:val="202020"/>
          <w:sz w:val="24"/>
          <w:szCs w:val="24"/>
          <w:lang w:eastAsia="et-EE"/>
        </w:rPr>
        <w:t>2) </w:t>
      </w:r>
      <w:r w:rsidR="004245B1" w:rsidRPr="00C47F90">
        <w:rPr>
          <w:rFonts w:ascii="Times New Roman" w:eastAsia="Times New Roman" w:hAnsi="Times New Roman" w:cs="Times New Roman"/>
          <w:color w:val="202020"/>
          <w:sz w:val="24"/>
          <w:szCs w:val="24"/>
          <w:lang w:eastAsia="et-EE"/>
        </w:rPr>
        <w:t>täitemenetluse seadustiku</w:t>
      </w:r>
      <w:r w:rsidR="009E43F4" w:rsidRPr="00C47F90">
        <w:rPr>
          <w:rFonts w:ascii="Times New Roman" w:eastAsia="Times New Roman" w:hAnsi="Times New Roman" w:cs="Times New Roman"/>
          <w:color w:val="202020"/>
          <w:sz w:val="24"/>
          <w:szCs w:val="24"/>
          <w:lang w:eastAsia="et-EE"/>
        </w:rPr>
        <w:t xml:space="preserve"> (T</w:t>
      </w:r>
      <w:r w:rsidR="000D1F7A">
        <w:rPr>
          <w:rFonts w:ascii="Times New Roman" w:eastAsia="Times New Roman" w:hAnsi="Times New Roman" w:cs="Times New Roman"/>
          <w:color w:val="202020"/>
          <w:sz w:val="24"/>
          <w:szCs w:val="24"/>
          <w:lang w:eastAsia="et-EE"/>
        </w:rPr>
        <w:t>M</w:t>
      </w:r>
      <w:r w:rsidR="009E43F4" w:rsidRPr="00C47F90">
        <w:rPr>
          <w:rFonts w:ascii="Times New Roman" w:eastAsia="Times New Roman" w:hAnsi="Times New Roman" w:cs="Times New Roman"/>
          <w:color w:val="202020"/>
          <w:sz w:val="24"/>
          <w:szCs w:val="24"/>
          <w:lang w:eastAsia="et-EE"/>
        </w:rPr>
        <w:t>S)</w:t>
      </w:r>
      <w:r w:rsidR="004245B1" w:rsidRPr="00C47F90">
        <w:rPr>
          <w:rFonts w:ascii="Times New Roman" w:eastAsia="Times New Roman" w:hAnsi="Times New Roman" w:cs="Times New Roman"/>
          <w:color w:val="202020"/>
          <w:sz w:val="24"/>
          <w:szCs w:val="24"/>
          <w:lang w:eastAsia="et-EE"/>
        </w:rPr>
        <w:t xml:space="preserve"> redaktsiooni avaldamismärkega</w:t>
      </w:r>
      <w:r w:rsidR="000D07A0" w:rsidRPr="00C47F90">
        <w:rPr>
          <w:rFonts w:ascii="Times New Roman" w:eastAsia="Times New Roman" w:hAnsi="Times New Roman" w:cs="Times New Roman"/>
          <w:color w:val="202020"/>
          <w:sz w:val="24"/>
          <w:szCs w:val="24"/>
          <w:lang w:eastAsia="et-EE"/>
        </w:rPr>
        <w:t xml:space="preserve"> RT</w:t>
      </w:r>
      <w:r w:rsidR="00C417CB" w:rsidRPr="00C47F90">
        <w:rPr>
          <w:rFonts w:ascii="Times New Roman" w:eastAsia="Times New Roman" w:hAnsi="Times New Roman" w:cs="Times New Roman"/>
          <w:color w:val="202020"/>
          <w:sz w:val="24"/>
          <w:szCs w:val="24"/>
          <w:lang w:eastAsia="et-EE"/>
        </w:rPr>
        <w:t> </w:t>
      </w:r>
      <w:r w:rsidR="000D07A0" w:rsidRPr="00C47F90">
        <w:rPr>
          <w:rFonts w:ascii="Times New Roman" w:eastAsia="Times New Roman" w:hAnsi="Times New Roman" w:cs="Times New Roman"/>
          <w:color w:val="202020"/>
          <w:sz w:val="24"/>
          <w:szCs w:val="24"/>
          <w:lang w:eastAsia="et-EE"/>
        </w:rPr>
        <w:t>I,</w:t>
      </w:r>
      <w:r w:rsidR="00C417CB" w:rsidRPr="00C47F90">
        <w:rPr>
          <w:rFonts w:ascii="Times New Roman" w:eastAsia="Times New Roman" w:hAnsi="Times New Roman" w:cs="Times New Roman"/>
          <w:color w:val="202020"/>
          <w:sz w:val="24"/>
          <w:szCs w:val="24"/>
          <w:lang w:eastAsia="et-EE"/>
        </w:rPr>
        <w:t> </w:t>
      </w:r>
      <w:r w:rsidR="00A64F83" w:rsidRPr="00C47F90">
        <w:rPr>
          <w:rFonts w:ascii="Times New Roman" w:eastAsia="Times New Roman" w:hAnsi="Times New Roman" w:cs="Times New Roman"/>
          <w:color w:val="202020"/>
          <w:sz w:val="24"/>
          <w:szCs w:val="24"/>
          <w:lang w:eastAsia="et-EE"/>
        </w:rPr>
        <w:t>06</w:t>
      </w:r>
      <w:r w:rsidR="000D07A0" w:rsidRPr="00C47F90">
        <w:rPr>
          <w:rFonts w:ascii="Times New Roman" w:eastAsia="Times New Roman" w:hAnsi="Times New Roman" w:cs="Times New Roman"/>
          <w:color w:val="202020"/>
          <w:sz w:val="24"/>
          <w:szCs w:val="24"/>
          <w:lang w:eastAsia="et-EE"/>
        </w:rPr>
        <w:t>.0</w:t>
      </w:r>
      <w:r w:rsidR="00A64F83" w:rsidRPr="00C47F90">
        <w:rPr>
          <w:rFonts w:ascii="Times New Roman" w:eastAsia="Times New Roman" w:hAnsi="Times New Roman" w:cs="Times New Roman"/>
          <w:color w:val="202020"/>
          <w:sz w:val="24"/>
          <w:szCs w:val="24"/>
          <w:lang w:eastAsia="et-EE"/>
        </w:rPr>
        <w:t>7</w:t>
      </w:r>
      <w:r w:rsidR="000D07A0" w:rsidRPr="00C47F90">
        <w:rPr>
          <w:rFonts w:ascii="Times New Roman" w:eastAsia="Times New Roman" w:hAnsi="Times New Roman" w:cs="Times New Roman"/>
          <w:color w:val="202020"/>
          <w:sz w:val="24"/>
          <w:szCs w:val="24"/>
          <w:lang w:eastAsia="et-EE"/>
        </w:rPr>
        <w:t>.202</w:t>
      </w:r>
      <w:r w:rsidR="00A64F83" w:rsidRPr="00C47F90">
        <w:rPr>
          <w:rFonts w:ascii="Times New Roman" w:eastAsia="Times New Roman" w:hAnsi="Times New Roman" w:cs="Times New Roman"/>
          <w:color w:val="202020"/>
          <w:sz w:val="24"/>
          <w:szCs w:val="24"/>
          <w:lang w:eastAsia="et-EE"/>
        </w:rPr>
        <w:t>3</w:t>
      </w:r>
      <w:r w:rsidR="000D07A0" w:rsidRPr="00C47F90">
        <w:rPr>
          <w:rFonts w:ascii="Times New Roman" w:eastAsia="Times New Roman" w:hAnsi="Times New Roman" w:cs="Times New Roman"/>
          <w:color w:val="202020"/>
          <w:sz w:val="24"/>
          <w:szCs w:val="24"/>
          <w:lang w:eastAsia="et-EE"/>
        </w:rPr>
        <w:t>,</w:t>
      </w:r>
      <w:r w:rsidR="001403BB" w:rsidRPr="00C47F90">
        <w:rPr>
          <w:rFonts w:ascii="Times New Roman" w:eastAsia="Times New Roman" w:hAnsi="Times New Roman" w:cs="Times New Roman"/>
          <w:color w:val="202020"/>
          <w:sz w:val="24"/>
          <w:szCs w:val="24"/>
          <w:lang w:eastAsia="et-EE"/>
        </w:rPr>
        <w:t> </w:t>
      </w:r>
      <w:r w:rsidR="00A64F83" w:rsidRPr="00C47F90">
        <w:rPr>
          <w:rFonts w:ascii="Times New Roman" w:eastAsia="Times New Roman" w:hAnsi="Times New Roman" w:cs="Times New Roman"/>
          <w:color w:val="202020"/>
          <w:sz w:val="24"/>
          <w:szCs w:val="24"/>
          <w:lang w:eastAsia="et-EE"/>
        </w:rPr>
        <w:t>106</w:t>
      </w:r>
      <w:r w:rsidR="004245B1" w:rsidRPr="00C47F90">
        <w:rPr>
          <w:rFonts w:ascii="Times New Roman" w:eastAsia="Times New Roman" w:hAnsi="Times New Roman" w:cs="Times New Roman"/>
          <w:color w:val="202020"/>
          <w:sz w:val="24"/>
          <w:szCs w:val="24"/>
          <w:lang w:eastAsia="et-EE"/>
        </w:rPr>
        <w:t xml:space="preserve">; </w:t>
      </w:r>
      <w:r w:rsidRPr="00C47F90">
        <w:rPr>
          <w:rFonts w:ascii="Times New Roman" w:eastAsia="Times New Roman" w:hAnsi="Times New Roman" w:cs="Times New Roman"/>
          <w:color w:val="202020"/>
          <w:sz w:val="24"/>
          <w:szCs w:val="24"/>
          <w:lang w:eastAsia="et-EE"/>
        </w:rPr>
        <w:t>3) </w:t>
      </w:r>
      <w:r w:rsidR="004245B1" w:rsidRPr="00C47F90">
        <w:rPr>
          <w:rFonts w:ascii="Times New Roman" w:eastAsia="Times New Roman" w:hAnsi="Times New Roman" w:cs="Times New Roman"/>
          <w:color w:val="202020"/>
          <w:sz w:val="24"/>
          <w:szCs w:val="24"/>
          <w:lang w:eastAsia="et-EE"/>
        </w:rPr>
        <w:t>riigilõivuseaduse</w:t>
      </w:r>
      <w:r w:rsidR="004F7B0F" w:rsidRPr="00C47F90">
        <w:rPr>
          <w:rFonts w:ascii="Times New Roman" w:eastAsia="Times New Roman" w:hAnsi="Times New Roman" w:cs="Times New Roman"/>
          <w:color w:val="202020"/>
          <w:sz w:val="24"/>
          <w:szCs w:val="24"/>
          <w:lang w:eastAsia="et-EE"/>
        </w:rPr>
        <w:t xml:space="preserve"> (RLS)</w:t>
      </w:r>
      <w:r w:rsidR="004245B1" w:rsidRPr="00C47F90">
        <w:rPr>
          <w:rFonts w:ascii="Times New Roman" w:eastAsia="Times New Roman" w:hAnsi="Times New Roman" w:cs="Times New Roman"/>
          <w:color w:val="202020"/>
          <w:sz w:val="24"/>
          <w:szCs w:val="24"/>
          <w:lang w:eastAsia="et-EE"/>
        </w:rPr>
        <w:t xml:space="preserve"> redaktsiooni avaldamismärkega </w:t>
      </w:r>
      <w:r w:rsidR="00C417CB" w:rsidRPr="00C47F90">
        <w:rPr>
          <w:rFonts w:ascii="Times New Roman" w:eastAsia="Times New Roman" w:hAnsi="Times New Roman" w:cs="Times New Roman"/>
          <w:color w:val="202020"/>
          <w:sz w:val="24"/>
          <w:szCs w:val="24"/>
          <w:lang w:eastAsia="et-EE"/>
        </w:rPr>
        <w:t>RT</w:t>
      </w:r>
      <w:r w:rsidR="001403BB" w:rsidRPr="00C47F90">
        <w:rPr>
          <w:rFonts w:ascii="Times New Roman" w:eastAsia="Times New Roman" w:hAnsi="Times New Roman" w:cs="Times New Roman"/>
          <w:color w:val="202020"/>
          <w:sz w:val="24"/>
          <w:szCs w:val="24"/>
          <w:lang w:eastAsia="et-EE"/>
        </w:rPr>
        <w:t> </w:t>
      </w:r>
      <w:r w:rsidR="00C417CB" w:rsidRPr="00C47F90">
        <w:rPr>
          <w:rFonts w:ascii="Times New Roman" w:eastAsia="Times New Roman" w:hAnsi="Times New Roman" w:cs="Times New Roman"/>
          <w:color w:val="202020"/>
          <w:sz w:val="24"/>
          <w:szCs w:val="24"/>
          <w:lang w:eastAsia="et-EE"/>
        </w:rPr>
        <w:t>I,</w:t>
      </w:r>
      <w:r w:rsidR="001403BB" w:rsidRPr="00C47F90">
        <w:rPr>
          <w:rFonts w:ascii="Times New Roman" w:eastAsia="Times New Roman" w:hAnsi="Times New Roman" w:cs="Times New Roman"/>
          <w:color w:val="202020"/>
          <w:sz w:val="24"/>
          <w:szCs w:val="24"/>
          <w:lang w:eastAsia="et-EE"/>
        </w:rPr>
        <w:t> </w:t>
      </w:r>
      <w:r w:rsidR="00371117">
        <w:rPr>
          <w:rFonts w:ascii="Times New Roman" w:eastAsia="Times New Roman" w:hAnsi="Times New Roman" w:cs="Times New Roman"/>
          <w:color w:val="202020"/>
          <w:sz w:val="24"/>
          <w:szCs w:val="24"/>
          <w:lang w:eastAsia="et-EE"/>
        </w:rPr>
        <w:t>3</w:t>
      </w:r>
      <w:r w:rsidR="00A64F83" w:rsidRPr="00C47F90">
        <w:rPr>
          <w:rFonts w:ascii="Times New Roman" w:eastAsia="Times New Roman" w:hAnsi="Times New Roman" w:cs="Times New Roman"/>
          <w:color w:val="202020"/>
          <w:sz w:val="24"/>
          <w:szCs w:val="24"/>
          <w:lang w:eastAsia="et-EE"/>
        </w:rPr>
        <w:t>0</w:t>
      </w:r>
      <w:r w:rsidR="00C417CB" w:rsidRPr="00C47F90">
        <w:rPr>
          <w:rFonts w:ascii="Times New Roman" w:eastAsia="Times New Roman" w:hAnsi="Times New Roman" w:cs="Times New Roman"/>
          <w:color w:val="202020"/>
          <w:sz w:val="24"/>
          <w:szCs w:val="24"/>
          <w:lang w:eastAsia="et-EE"/>
        </w:rPr>
        <w:t>.</w:t>
      </w:r>
      <w:r w:rsidR="00371117">
        <w:rPr>
          <w:rFonts w:ascii="Times New Roman" w:eastAsia="Times New Roman" w:hAnsi="Times New Roman" w:cs="Times New Roman"/>
          <w:color w:val="202020"/>
          <w:sz w:val="24"/>
          <w:szCs w:val="24"/>
          <w:lang w:eastAsia="et-EE"/>
        </w:rPr>
        <w:t>12</w:t>
      </w:r>
      <w:r w:rsidR="00C417CB" w:rsidRPr="00C47F90">
        <w:rPr>
          <w:rFonts w:ascii="Times New Roman" w:eastAsia="Times New Roman" w:hAnsi="Times New Roman" w:cs="Times New Roman"/>
          <w:color w:val="202020"/>
          <w:sz w:val="24"/>
          <w:szCs w:val="24"/>
          <w:lang w:eastAsia="et-EE"/>
        </w:rPr>
        <w:t>.202</w:t>
      </w:r>
      <w:r w:rsidR="00A64F83" w:rsidRPr="00C47F90">
        <w:rPr>
          <w:rFonts w:ascii="Times New Roman" w:eastAsia="Times New Roman" w:hAnsi="Times New Roman" w:cs="Times New Roman"/>
          <w:color w:val="202020"/>
          <w:sz w:val="24"/>
          <w:szCs w:val="24"/>
          <w:lang w:eastAsia="et-EE"/>
        </w:rPr>
        <w:t>3</w:t>
      </w:r>
      <w:r w:rsidR="00C417CB" w:rsidRPr="00C47F90">
        <w:rPr>
          <w:rFonts w:ascii="Times New Roman" w:eastAsia="Times New Roman" w:hAnsi="Times New Roman" w:cs="Times New Roman"/>
          <w:color w:val="202020"/>
          <w:sz w:val="24"/>
          <w:szCs w:val="24"/>
          <w:lang w:eastAsia="et-EE"/>
        </w:rPr>
        <w:t>,</w:t>
      </w:r>
      <w:r w:rsidR="00483DA1" w:rsidRPr="00C47F90">
        <w:rPr>
          <w:rFonts w:ascii="Times New Roman" w:eastAsia="Times New Roman" w:hAnsi="Times New Roman" w:cs="Times New Roman"/>
          <w:color w:val="202020"/>
          <w:sz w:val="24"/>
          <w:szCs w:val="24"/>
          <w:lang w:eastAsia="et-EE"/>
        </w:rPr>
        <w:t> </w:t>
      </w:r>
      <w:r w:rsidR="00371117">
        <w:rPr>
          <w:rFonts w:ascii="Times New Roman" w:eastAsia="Times New Roman" w:hAnsi="Times New Roman" w:cs="Times New Roman"/>
          <w:color w:val="202020"/>
          <w:sz w:val="24"/>
          <w:szCs w:val="24"/>
          <w:lang w:eastAsia="et-EE"/>
        </w:rPr>
        <w:t>10</w:t>
      </w:r>
      <w:r w:rsidR="004245B1" w:rsidRPr="00C47F90">
        <w:rPr>
          <w:rFonts w:ascii="Times New Roman" w:eastAsia="Times New Roman" w:hAnsi="Times New Roman" w:cs="Times New Roman"/>
          <w:color w:val="202020"/>
          <w:sz w:val="24"/>
          <w:szCs w:val="24"/>
          <w:lang w:eastAsia="et-EE"/>
        </w:rPr>
        <w:t>.</w:t>
      </w:r>
    </w:p>
    <w:p w14:paraId="253FE0C0" w14:textId="77777777" w:rsidR="004076E5" w:rsidRPr="00C47F90" w:rsidRDefault="004076E5" w:rsidP="00A84543">
      <w:pPr>
        <w:pStyle w:val="Default"/>
        <w:jc w:val="both"/>
        <w:rPr>
          <w:sz w:val="23"/>
          <w:szCs w:val="23"/>
        </w:rPr>
      </w:pPr>
    </w:p>
    <w:p w14:paraId="5B4B4BB4" w14:textId="7CA3D58C" w:rsidR="00E73D20" w:rsidRPr="00C47F90" w:rsidRDefault="00E73D20" w:rsidP="00A84543">
      <w:pPr>
        <w:pStyle w:val="Default"/>
        <w:jc w:val="both"/>
      </w:pPr>
      <w:r w:rsidRPr="00C47F90">
        <w:t xml:space="preserve">Eelnõu seadusena vastuvõtmiseks on </w:t>
      </w:r>
      <w:r w:rsidR="0084330D" w:rsidRPr="00C47F90">
        <w:t xml:space="preserve">põhiseaduse </w:t>
      </w:r>
      <w:r w:rsidRPr="00C47F90">
        <w:t>§</w:t>
      </w:r>
      <w:r w:rsidR="00200D27" w:rsidRPr="00C47F90">
        <w:t> </w:t>
      </w:r>
      <w:r w:rsidRPr="00C47F90">
        <w:t>104 l</w:t>
      </w:r>
      <w:r w:rsidR="0015100A" w:rsidRPr="00C47F90">
        <w:t>g </w:t>
      </w:r>
      <w:r w:rsidRPr="00C47F90">
        <w:t>2 punkti</w:t>
      </w:r>
      <w:r w:rsidR="00E634DC" w:rsidRPr="00C47F90">
        <w:t> </w:t>
      </w:r>
      <w:r w:rsidRPr="00C47F90">
        <w:t xml:space="preserve">14 kohaselt </w:t>
      </w:r>
      <w:r w:rsidR="00FA4780" w:rsidRPr="00C47F90">
        <w:t xml:space="preserve">vajalik </w:t>
      </w:r>
      <w:r w:rsidRPr="00C47F90">
        <w:t>Riigikogu kooseisu häälteenamus, kuna eelnõu</w:t>
      </w:r>
      <w:r w:rsidR="004543AC" w:rsidRPr="00C47F90">
        <w:t>ga korraldatakse</w:t>
      </w:r>
      <w:r w:rsidRPr="00C47F90">
        <w:t xml:space="preserve"> ka tsiviilkohtumenetlusega seonduvat. </w:t>
      </w:r>
    </w:p>
    <w:p w14:paraId="72A41B4B" w14:textId="77777777" w:rsidR="00E73D20" w:rsidRPr="00C47F90" w:rsidRDefault="00E73D20">
      <w:pPr>
        <w:pStyle w:val="Default"/>
        <w:jc w:val="both"/>
        <w:rPr>
          <w:sz w:val="23"/>
          <w:szCs w:val="23"/>
        </w:rPr>
      </w:pPr>
    </w:p>
    <w:p w14:paraId="1CB80376" w14:textId="77777777" w:rsidR="00E73D20" w:rsidRPr="00C47F90" w:rsidRDefault="00E73D20">
      <w:pPr>
        <w:pStyle w:val="Default"/>
        <w:jc w:val="both"/>
        <w:rPr>
          <w:b/>
          <w:bCs/>
        </w:rPr>
      </w:pPr>
      <w:r w:rsidRPr="00C47F90">
        <w:rPr>
          <w:b/>
          <w:bCs/>
        </w:rPr>
        <w:t>2. Seaduse eesmärk</w:t>
      </w:r>
    </w:p>
    <w:p w14:paraId="5A69790B" w14:textId="77777777" w:rsidR="00E73D20" w:rsidRPr="00C47F90" w:rsidRDefault="00E73D20">
      <w:pPr>
        <w:pStyle w:val="Default"/>
        <w:jc w:val="both"/>
      </w:pPr>
    </w:p>
    <w:p w14:paraId="1B557729" w14:textId="6311785E" w:rsidR="00D51D9C" w:rsidRPr="00C47F90" w:rsidRDefault="00A40A6F">
      <w:pPr>
        <w:pStyle w:val="Default"/>
        <w:jc w:val="both"/>
      </w:pPr>
      <w:bookmarkStart w:id="4" w:name="_Hlk105494920"/>
      <w:r w:rsidRPr="00C47F90">
        <w:t>Eelnõu eesmärk on suurendada menetlusosaliste usaldust komisjoni ja seal läbiviidava menetluse vastu</w:t>
      </w:r>
      <w:r w:rsidR="00041721" w:rsidRPr="00C47F90">
        <w:t xml:space="preserve">, </w:t>
      </w:r>
      <w:r w:rsidR="00AF6A37" w:rsidRPr="00C47F90">
        <w:t>parendada</w:t>
      </w:r>
      <w:r w:rsidRPr="00C47F90">
        <w:t xml:space="preserve"> </w:t>
      </w:r>
      <w:r w:rsidR="00041721" w:rsidRPr="00C47F90">
        <w:t xml:space="preserve">menetluse kvaliteeti ning </w:t>
      </w:r>
      <w:r w:rsidR="000D1F7A">
        <w:t xml:space="preserve">tõsta </w:t>
      </w:r>
      <w:r w:rsidRPr="00C47F90">
        <w:t xml:space="preserve">komisjoni </w:t>
      </w:r>
      <w:r w:rsidR="000D1F7A">
        <w:t xml:space="preserve">töö </w:t>
      </w:r>
      <w:r w:rsidRPr="00C47F90">
        <w:t>tulemuslikkust.</w:t>
      </w:r>
    </w:p>
    <w:bookmarkEnd w:id="4"/>
    <w:p w14:paraId="38C92368" w14:textId="6C1F4414" w:rsidR="00A40A6F" w:rsidRPr="00C47F90" w:rsidRDefault="00A40A6F">
      <w:pPr>
        <w:pStyle w:val="Default"/>
        <w:jc w:val="both"/>
        <w:rPr>
          <w:sz w:val="23"/>
          <w:szCs w:val="23"/>
        </w:rPr>
      </w:pPr>
    </w:p>
    <w:p w14:paraId="0064A4AF" w14:textId="6C2712CB" w:rsidR="00051AB4" w:rsidRPr="00C47F90" w:rsidRDefault="0059115B" w:rsidP="00E4133C">
      <w:pPr>
        <w:spacing w:after="0" w:line="240" w:lineRule="auto"/>
        <w:jc w:val="both"/>
        <w:rPr>
          <w:rFonts w:ascii="Times New Roman" w:hAnsi="Times New Roman" w:cs="Times New Roman"/>
          <w:sz w:val="24"/>
          <w:szCs w:val="24"/>
        </w:rPr>
      </w:pPr>
      <w:bookmarkStart w:id="5" w:name="_Hlk148084118"/>
      <w:r w:rsidRPr="00C47F90">
        <w:rPr>
          <w:rFonts w:ascii="Times New Roman" w:hAnsi="Times New Roman" w:cs="Times New Roman"/>
          <w:sz w:val="24"/>
          <w:szCs w:val="24"/>
        </w:rPr>
        <w:t xml:space="preserve">Peale </w:t>
      </w:r>
      <w:r w:rsidR="00F03A7C" w:rsidRPr="00C47F90">
        <w:rPr>
          <w:rFonts w:ascii="Times New Roman" w:hAnsi="Times New Roman" w:cs="Times New Roman"/>
          <w:sz w:val="24"/>
          <w:szCs w:val="24"/>
        </w:rPr>
        <w:t>eelnõus kavandatavate muudatuste</w:t>
      </w:r>
      <w:r w:rsidRPr="00C47F90">
        <w:rPr>
          <w:rFonts w:ascii="Times New Roman" w:hAnsi="Times New Roman" w:cs="Times New Roman"/>
          <w:sz w:val="24"/>
          <w:szCs w:val="24"/>
        </w:rPr>
        <w:t xml:space="preserve"> </w:t>
      </w:r>
      <w:r w:rsidR="008D2488" w:rsidRPr="00C47F90">
        <w:rPr>
          <w:rFonts w:ascii="Times New Roman" w:hAnsi="Times New Roman" w:cs="Times New Roman"/>
          <w:sz w:val="24"/>
          <w:szCs w:val="24"/>
        </w:rPr>
        <w:t xml:space="preserve">on </w:t>
      </w:r>
      <w:r w:rsidR="00F03A7C" w:rsidRPr="00C47F90">
        <w:rPr>
          <w:rFonts w:ascii="Times New Roman" w:hAnsi="Times New Roman" w:cs="Times New Roman"/>
          <w:sz w:val="24"/>
          <w:szCs w:val="24"/>
        </w:rPr>
        <w:t xml:space="preserve">Tarbijakaitse ja Tehnilise Järelevalve Amet </w:t>
      </w:r>
      <w:r w:rsidR="0089374E" w:rsidRPr="00C47F90">
        <w:rPr>
          <w:rFonts w:ascii="Times New Roman" w:hAnsi="Times New Roman" w:cs="Times New Roman"/>
          <w:sz w:val="24"/>
          <w:szCs w:val="24"/>
        </w:rPr>
        <w:t xml:space="preserve">(edaspidi TTJA) </w:t>
      </w:r>
      <w:r w:rsidR="00051AB4" w:rsidRPr="00C47F90">
        <w:rPr>
          <w:rFonts w:ascii="Times New Roman" w:hAnsi="Times New Roman" w:cs="Times New Roman"/>
          <w:sz w:val="24"/>
          <w:szCs w:val="24"/>
        </w:rPr>
        <w:t>teinud komisjoni tegevuse parendamiseks järgmis</w:t>
      </w:r>
      <w:r w:rsidR="00AF6A37" w:rsidRPr="00C47F90">
        <w:rPr>
          <w:rFonts w:ascii="Times New Roman" w:hAnsi="Times New Roman" w:cs="Times New Roman"/>
          <w:sz w:val="24"/>
          <w:szCs w:val="24"/>
        </w:rPr>
        <w:t>ed</w:t>
      </w:r>
      <w:r w:rsidR="00051AB4" w:rsidRPr="00C47F90">
        <w:rPr>
          <w:rFonts w:ascii="Times New Roman" w:hAnsi="Times New Roman" w:cs="Times New Roman"/>
          <w:sz w:val="24"/>
          <w:szCs w:val="24"/>
        </w:rPr>
        <w:t xml:space="preserve"> </w:t>
      </w:r>
      <w:r w:rsidR="00F03A7C" w:rsidRPr="00C47F90">
        <w:rPr>
          <w:rFonts w:ascii="Times New Roman" w:hAnsi="Times New Roman" w:cs="Times New Roman"/>
          <w:sz w:val="24"/>
          <w:szCs w:val="24"/>
        </w:rPr>
        <w:t>mitteregulatiivse</w:t>
      </w:r>
      <w:r w:rsidR="00AF6A37" w:rsidRPr="00C47F90">
        <w:rPr>
          <w:rFonts w:ascii="Times New Roman" w:hAnsi="Times New Roman" w:cs="Times New Roman"/>
          <w:sz w:val="24"/>
          <w:szCs w:val="24"/>
        </w:rPr>
        <w:t>d</w:t>
      </w:r>
      <w:r w:rsidR="00F03A7C" w:rsidRPr="00C47F90">
        <w:rPr>
          <w:rFonts w:ascii="Times New Roman" w:hAnsi="Times New Roman" w:cs="Times New Roman"/>
          <w:sz w:val="24"/>
          <w:szCs w:val="24"/>
        </w:rPr>
        <w:t xml:space="preserve"> tegevus</w:t>
      </w:r>
      <w:r w:rsidR="00AF6A37" w:rsidRPr="00C47F90">
        <w:rPr>
          <w:rFonts w:ascii="Times New Roman" w:hAnsi="Times New Roman" w:cs="Times New Roman"/>
          <w:sz w:val="24"/>
          <w:szCs w:val="24"/>
        </w:rPr>
        <w:t>ed</w:t>
      </w:r>
      <w:r w:rsidR="00051AB4" w:rsidRPr="00C47F90">
        <w:rPr>
          <w:rFonts w:ascii="Times New Roman" w:hAnsi="Times New Roman" w:cs="Times New Roman"/>
          <w:sz w:val="24"/>
          <w:szCs w:val="24"/>
        </w:rPr>
        <w:t>:</w:t>
      </w:r>
    </w:p>
    <w:p w14:paraId="2DEE65E9" w14:textId="4B374A7D" w:rsidR="00A12D42" w:rsidRPr="00C47F90" w:rsidRDefault="00AD24AB" w:rsidP="00AD24AB">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a) </w:t>
      </w:r>
      <w:r w:rsidR="00CE2EAE" w:rsidRPr="00C47F90">
        <w:rPr>
          <w:rFonts w:ascii="Times New Roman" w:hAnsi="Times New Roman" w:cs="Times New Roman"/>
          <w:sz w:val="24"/>
          <w:szCs w:val="24"/>
        </w:rPr>
        <w:t xml:space="preserve">välja </w:t>
      </w:r>
      <w:r w:rsidR="00051AB4" w:rsidRPr="00C47F90">
        <w:rPr>
          <w:rFonts w:ascii="Times New Roman" w:hAnsi="Times New Roman" w:cs="Times New Roman"/>
          <w:sz w:val="24"/>
          <w:szCs w:val="24"/>
        </w:rPr>
        <w:t>tööta</w:t>
      </w:r>
      <w:r w:rsidR="00392CE4" w:rsidRPr="00C47F90">
        <w:rPr>
          <w:rFonts w:ascii="Times New Roman" w:hAnsi="Times New Roman" w:cs="Times New Roman"/>
          <w:sz w:val="24"/>
          <w:szCs w:val="24"/>
        </w:rPr>
        <w:t>n</w:t>
      </w:r>
      <w:r w:rsidR="00051AB4" w:rsidRPr="00C47F90">
        <w:rPr>
          <w:rFonts w:ascii="Times New Roman" w:hAnsi="Times New Roman" w:cs="Times New Roman"/>
          <w:sz w:val="24"/>
          <w:szCs w:val="24"/>
        </w:rPr>
        <w:t xml:space="preserve">ud </w:t>
      </w:r>
      <w:r w:rsidR="00F03A7C" w:rsidRPr="000D1F7A">
        <w:rPr>
          <w:rFonts w:ascii="Times New Roman" w:hAnsi="Times New Roman" w:cs="Times New Roman"/>
          <w:sz w:val="24"/>
          <w:szCs w:val="24"/>
        </w:rPr>
        <w:t>valdkon</w:t>
      </w:r>
      <w:r w:rsidR="00051AB4" w:rsidRPr="00C47F90">
        <w:rPr>
          <w:rFonts w:ascii="Times New Roman" w:hAnsi="Times New Roman" w:cs="Times New Roman"/>
          <w:sz w:val="24"/>
          <w:szCs w:val="24"/>
        </w:rPr>
        <w:t>n</w:t>
      </w:r>
      <w:r w:rsidR="00F03A7C" w:rsidRPr="000D1F7A">
        <w:rPr>
          <w:rFonts w:ascii="Times New Roman" w:hAnsi="Times New Roman" w:cs="Times New Roman"/>
          <w:sz w:val="24"/>
          <w:szCs w:val="24"/>
        </w:rPr>
        <w:t xml:space="preserve">apõhised avalduste vormid, et </w:t>
      </w:r>
      <w:r w:rsidR="00EF028A" w:rsidRPr="00C47F90">
        <w:rPr>
          <w:rFonts w:ascii="Times New Roman" w:hAnsi="Times New Roman" w:cs="Times New Roman"/>
          <w:sz w:val="24"/>
          <w:szCs w:val="24"/>
        </w:rPr>
        <w:t xml:space="preserve">tarbijatel oleks </w:t>
      </w:r>
      <w:r w:rsidR="00F03A7C" w:rsidRPr="000D1F7A">
        <w:rPr>
          <w:rFonts w:ascii="Times New Roman" w:hAnsi="Times New Roman" w:cs="Times New Roman"/>
          <w:sz w:val="24"/>
          <w:szCs w:val="24"/>
        </w:rPr>
        <w:t>liht</w:t>
      </w:r>
      <w:r w:rsidR="00EF028A" w:rsidRPr="00C47F90">
        <w:rPr>
          <w:rFonts w:ascii="Times New Roman" w:hAnsi="Times New Roman" w:cs="Times New Roman"/>
          <w:sz w:val="24"/>
          <w:szCs w:val="24"/>
        </w:rPr>
        <w:t xml:space="preserve">ne </w:t>
      </w:r>
      <w:r w:rsidR="00F03A7C" w:rsidRPr="000D1F7A">
        <w:rPr>
          <w:rFonts w:ascii="Times New Roman" w:hAnsi="Times New Roman" w:cs="Times New Roman"/>
          <w:sz w:val="24"/>
          <w:szCs w:val="24"/>
        </w:rPr>
        <w:t>kogu</w:t>
      </w:r>
    </w:p>
    <w:p w14:paraId="3DA234D4" w14:textId="28DF51B9" w:rsidR="00051AB4" w:rsidRPr="00C47F90" w:rsidRDefault="00F03A7C" w:rsidP="00A12D42">
      <w:pPr>
        <w:spacing w:after="0" w:line="240" w:lineRule="auto"/>
        <w:ind w:left="227"/>
        <w:jc w:val="both"/>
        <w:rPr>
          <w:rFonts w:ascii="Times New Roman" w:hAnsi="Times New Roman" w:cs="Times New Roman"/>
          <w:sz w:val="24"/>
          <w:szCs w:val="24"/>
        </w:rPr>
      </w:pPr>
      <w:r w:rsidRPr="000D1F7A">
        <w:rPr>
          <w:rFonts w:ascii="Times New Roman" w:hAnsi="Times New Roman" w:cs="Times New Roman"/>
          <w:sz w:val="24"/>
          <w:szCs w:val="24"/>
        </w:rPr>
        <w:t>vajalik info esita</w:t>
      </w:r>
      <w:r w:rsidR="00EF028A" w:rsidRPr="00C47F90">
        <w:rPr>
          <w:rFonts w:ascii="Times New Roman" w:hAnsi="Times New Roman" w:cs="Times New Roman"/>
          <w:sz w:val="24"/>
          <w:szCs w:val="24"/>
        </w:rPr>
        <w:t>da</w:t>
      </w:r>
      <w:r w:rsidRPr="000D1F7A">
        <w:rPr>
          <w:rFonts w:ascii="Times New Roman" w:hAnsi="Times New Roman" w:cs="Times New Roman"/>
          <w:sz w:val="24"/>
          <w:szCs w:val="24"/>
        </w:rPr>
        <w:t xml:space="preserve"> </w:t>
      </w:r>
      <w:r w:rsidR="00FD598C" w:rsidRPr="000D1F7A">
        <w:rPr>
          <w:rFonts w:ascii="Times New Roman" w:hAnsi="Times New Roman" w:cs="Times New Roman"/>
          <w:sz w:val="24"/>
          <w:szCs w:val="24"/>
        </w:rPr>
        <w:t xml:space="preserve">juba </w:t>
      </w:r>
      <w:r w:rsidRPr="000D1F7A">
        <w:rPr>
          <w:rFonts w:ascii="Times New Roman" w:hAnsi="Times New Roman" w:cs="Times New Roman"/>
          <w:sz w:val="24"/>
          <w:szCs w:val="24"/>
        </w:rPr>
        <w:t>avalduses</w:t>
      </w:r>
      <w:r w:rsidR="00051AB4" w:rsidRPr="00C47F90">
        <w:rPr>
          <w:rFonts w:ascii="Times New Roman" w:hAnsi="Times New Roman" w:cs="Times New Roman"/>
          <w:sz w:val="24"/>
          <w:szCs w:val="24"/>
        </w:rPr>
        <w:t>,</w:t>
      </w:r>
    </w:p>
    <w:p w14:paraId="7F959D86" w14:textId="2689F3D8" w:rsidR="00051AB4" w:rsidRPr="00C47F90" w:rsidRDefault="00AD24AB" w:rsidP="00AD24AB">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b) </w:t>
      </w:r>
      <w:r w:rsidR="00051AB4" w:rsidRPr="00C47F90">
        <w:rPr>
          <w:rFonts w:ascii="Times New Roman" w:hAnsi="Times New Roman" w:cs="Times New Roman"/>
          <w:sz w:val="24"/>
          <w:szCs w:val="24"/>
        </w:rPr>
        <w:t>v</w:t>
      </w:r>
      <w:bookmarkEnd w:id="5"/>
      <w:r w:rsidR="005B0530" w:rsidRPr="000D1F7A">
        <w:rPr>
          <w:rFonts w:ascii="Times New Roman" w:hAnsi="Times New Roman" w:cs="Times New Roman"/>
          <w:sz w:val="24"/>
          <w:szCs w:val="24"/>
        </w:rPr>
        <w:t>õimalda</w:t>
      </w:r>
      <w:r w:rsidR="00CD66ED" w:rsidRPr="00C47F90">
        <w:rPr>
          <w:rFonts w:ascii="Times New Roman" w:hAnsi="Times New Roman" w:cs="Times New Roman"/>
          <w:sz w:val="24"/>
          <w:szCs w:val="24"/>
        </w:rPr>
        <w:t>nud</w:t>
      </w:r>
      <w:r w:rsidR="005B0530" w:rsidRPr="000D1F7A">
        <w:rPr>
          <w:rFonts w:ascii="Times New Roman" w:hAnsi="Times New Roman" w:cs="Times New Roman"/>
          <w:sz w:val="24"/>
          <w:szCs w:val="24"/>
        </w:rPr>
        <w:t xml:space="preserve"> </w:t>
      </w:r>
      <w:r w:rsidR="00CD66ED" w:rsidRPr="00C47F90">
        <w:rPr>
          <w:rFonts w:ascii="Times New Roman" w:hAnsi="Times New Roman" w:cs="Times New Roman"/>
          <w:sz w:val="24"/>
          <w:szCs w:val="24"/>
        </w:rPr>
        <w:t xml:space="preserve">kasutada </w:t>
      </w:r>
      <w:r w:rsidR="005B0530" w:rsidRPr="000D1F7A">
        <w:rPr>
          <w:rFonts w:ascii="Times New Roman" w:hAnsi="Times New Roman" w:cs="Times New Roman"/>
          <w:sz w:val="24"/>
          <w:szCs w:val="24"/>
        </w:rPr>
        <w:t xml:space="preserve">TTJA-ga </w:t>
      </w:r>
      <w:r w:rsidR="00CD66ED" w:rsidRPr="00C47F90">
        <w:rPr>
          <w:rFonts w:ascii="Times New Roman" w:hAnsi="Times New Roman" w:cs="Times New Roman"/>
          <w:sz w:val="24"/>
          <w:szCs w:val="24"/>
        </w:rPr>
        <w:t xml:space="preserve">suhtlemiseks vestlusakent </w:t>
      </w:r>
      <w:r w:rsidR="005B0530" w:rsidRPr="000D1F7A">
        <w:rPr>
          <w:rFonts w:ascii="Times New Roman" w:hAnsi="Times New Roman" w:cs="Times New Roman"/>
          <w:sz w:val="24"/>
          <w:szCs w:val="24"/>
        </w:rPr>
        <w:t xml:space="preserve">ning </w:t>
      </w:r>
    </w:p>
    <w:p w14:paraId="3F2FF6B3" w14:textId="6113F01B" w:rsidR="00A12D42" w:rsidRPr="00C47F90" w:rsidRDefault="00AD24AB" w:rsidP="00AD24AB">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c) </w:t>
      </w:r>
      <w:r w:rsidR="005B0530" w:rsidRPr="000D1F7A">
        <w:rPr>
          <w:rFonts w:ascii="Times New Roman" w:hAnsi="Times New Roman" w:cs="Times New Roman"/>
          <w:sz w:val="24"/>
          <w:szCs w:val="24"/>
        </w:rPr>
        <w:t xml:space="preserve">pidevalt </w:t>
      </w:r>
      <w:r w:rsidR="009436F8" w:rsidRPr="00C47F90">
        <w:rPr>
          <w:rFonts w:ascii="Times New Roman" w:hAnsi="Times New Roman" w:cs="Times New Roman"/>
          <w:sz w:val="24"/>
          <w:szCs w:val="24"/>
        </w:rPr>
        <w:t xml:space="preserve">meedias </w:t>
      </w:r>
      <w:r w:rsidR="00FD598C" w:rsidRPr="000D1F7A">
        <w:rPr>
          <w:rFonts w:ascii="Times New Roman" w:hAnsi="Times New Roman" w:cs="Times New Roman"/>
          <w:sz w:val="24"/>
          <w:szCs w:val="24"/>
        </w:rPr>
        <w:t>kajasta</w:t>
      </w:r>
      <w:r w:rsidR="009436F8" w:rsidRPr="00C47F90">
        <w:rPr>
          <w:rFonts w:ascii="Times New Roman" w:hAnsi="Times New Roman" w:cs="Times New Roman"/>
          <w:sz w:val="24"/>
          <w:szCs w:val="24"/>
        </w:rPr>
        <w:t>nud</w:t>
      </w:r>
      <w:r w:rsidR="00FD598C" w:rsidRPr="000D1F7A">
        <w:rPr>
          <w:rFonts w:ascii="Times New Roman" w:hAnsi="Times New Roman" w:cs="Times New Roman"/>
          <w:sz w:val="24"/>
          <w:szCs w:val="24"/>
        </w:rPr>
        <w:t xml:space="preserve"> komisjoni olulisemaid otsuseid ja kirjelda</w:t>
      </w:r>
      <w:r w:rsidR="002B17B3" w:rsidRPr="00C47F90">
        <w:rPr>
          <w:rFonts w:ascii="Times New Roman" w:hAnsi="Times New Roman" w:cs="Times New Roman"/>
          <w:sz w:val="24"/>
          <w:szCs w:val="24"/>
        </w:rPr>
        <w:t>nud</w:t>
      </w:r>
      <w:r w:rsidR="00FD598C" w:rsidRPr="000D1F7A">
        <w:rPr>
          <w:rFonts w:ascii="Times New Roman" w:hAnsi="Times New Roman" w:cs="Times New Roman"/>
          <w:sz w:val="24"/>
          <w:szCs w:val="24"/>
        </w:rPr>
        <w:t xml:space="preserve"> enam</w:t>
      </w:r>
      <w:r w:rsidR="005B0C33" w:rsidRPr="00C47F90">
        <w:rPr>
          <w:rFonts w:ascii="Times New Roman" w:hAnsi="Times New Roman" w:cs="Times New Roman"/>
          <w:sz w:val="24"/>
          <w:szCs w:val="24"/>
        </w:rPr>
        <w:t> </w:t>
      </w:r>
      <w:r w:rsidR="00FD598C" w:rsidRPr="000D1F7A">
        <w:rPr>
          <w:rFonts w:ascii="Times New Roman" w:hAnsi="Times New Roman" w:cs="Times New Roman"/>
          <w:sz w:val="24"/>
          <w:szCs w:val="24"/>
        </w:rPr>
        <w:t>levinud</w:t>
      </w:r>
    </w:p>
    <w:p w14:paraId="51629764" w14:textId="5CB1C16E" w:rsidR="00F03A7C" w:rsidRPr="000D1F7A" w:rsidRDefault="00FD598C" w:rsidP="00A12D42">
      <w:pPr>
        <w:spacing w:after="0" w:line="240" w:lineRule="auto"/>
        <w:ind w:left="227"/>
        <w:jc w:val="both"/>
        <w:rPr>
          <w:rFonts w:ascii="Times New Roman" w:hAnsi="Times New Roman" w:cs="Times New Roman"/>
          <w:sz w:val="24"/>
          <w:szCs w:val="24"/>
        </w:rPr>
      </w:pPr>
      <w:r w:rsidRPr="000D1F7A">
        <w:rPr>
          <w:rFonts w:ascii="Times New Roman" w:hAnsi="Times New Roman" w:cs="Times New Roman"/>
          <w:sz w:val="24"/>
          <w:szCs w:val="24"/>
        </w:rPr>
        <w:t>probleeme küsimus</w:t>
      </w:r>
      <w:r w:rsidR="00051AB4" w:rsidRPr="00C47F90">
        <w:rPr>
          <w:rFonts w:ascii="Times New Roman" w:hAnsi="Times New Roman" w:cs="Times New Roman"/>
          <w:sz w:val="24"/>
          <w:szCs w:val="24"/>
        </w:rPr>
        <w:t>e</w:t>
      </w:r>
      <w:r w:rsidR="00A33B20" w:rsidRPr="00C47F90">
        <w:rPr>
          <w:rFonts w:ascii="Times New Roman" w:hAnsi="Times New Roman" w:cs="Times New Roman"/>
          <w:sz w:val="24"/>
          <w:szCs w:val="24"/>
        </w:rPr>
        <w:t>-vastuse</w:t>
      </w:r>
      <w:r w:rsidR="002B17B3" w:rsidRPr="00C47F90">
        <w:rPr>
          <w:rFonts w:ascii="Times New Roman" w:hAnsi="Times New Roman" w:cs="Times New Roman"/>
          <w:sz w:val="24"/>
          <w:szCs w:val="24"/>
        </w:rPr>
        <w:t xml:space="preserve"> </w:t>
      </w:r>
      <w:r w:rsidRPr="000D1F7A">
        <w:rPr>
          <w:rFonts w:ascii="Times New Roman" w:hAnsi="Times New Roman" w:cs="Times New Roman"/>
          <w:sz w:val="24"/>
          <w:szCs w:val="24"/>
        </w:rPr>
        <w:t>vormis</w:t>
      </w:r>
      <w:r w:rsidR="005B0530" w:rsidRPr="000D1F7A">
        <w:rPr>
          <w:rFonts w:ascii="Times New Roman" w:hAnsi="Times New Roman" w:cs="Times New Roman"/>
          <w:sz w:val="24"/>
          <w:szCs w:val="24"/>
        </w:rPr>
        <w:t>.</w:t>
      </w:r>
    </w:p>
    <w:p w14:paraId="64286E0F" w14:textId="77777777" w:rsidR="00CF4656" w:rsidRPr="00C47F90" w:rsidRDefault="00CF4656" w:rsidP="00E4133C">
      <w:pPr>
        <w:spacing w:after="0" w:line="240" w:lineRule="auto"/>
        <w:jc w:val="both"/>
        <w:rPr>
          <w:rFonts w:ascii="Times New Roman" w:hAnsi="Times New Roman" w:cs="Times New Roman"/>
          <w:sz w:val="24"/>
          <w:szCs w:val="24"/>
        </w:rPr>
      </w:pPr>
    </w:p>
    <w:p w14:paraId="05B7DEE0" w14:textId="1F0A30EC" w:rsidR="00D21E6D" w:rsidRPr="00C47F90" w:rsidRDefault="008507DA" w:rsidP="00A84543">
      <w:pPr>
        <w:pStyle w:val="Default"/>
        <w:jc w:val="both"/>
        <w:rPr>
          <w:color w:val="auto"/>
        </w:rPr>
      </w:pPr>
      <w:r w:rsidRPr="00C47F90">
        <w:rPr>
          <w:color w:val="auto"/>
        </w:rPr>
        <w:t xml:space="preserve">Eelnõu koostamisele eelnes väljatöötamiskavatsus </w:t>
      </w:r>
      <w:r w:rsidR="004000F1" w:rsidRPr="00C47F90">
        <w:rPr>
          <w:color w:val="auto"/>
        </w:rPr>
        <w:t xml:space="preserve">(edaspidi </w:t>
      </w:r>
      <w:r w:rsidR="004000F1" w:rsidRPr="000D1F7A">
        <w:rPr>
          <w:color w:val="auto"/>
        </w:rPr>
        <w:t>VTK</w:t>
      </w:r>
      <w:r w:rsidR="004000F1" w:rsidRPr="00C47F90">
        <w:rPr>
          <w:color w:val="auto"/>
        </w:rPr>
        <w:t>)</w:t>
      </w:r>
      <w:r w:rsidR="005B0C33" w:rsidRPr="00C47F90">
        <w:rPr>
          <w:color w:val="auto"/>
        </w:rPr>
        <w:t>, et muuta</w:t>
      </w:r>
      <w:r w:rsidR="004000F1" w:rsidRPr="00C47F90">
        <w:rPr>
          <w:color w:val="auto"/>
        </w:rPr>
        <w:t xml:space="preserve"> </w:t>
      </w:r>
      <w:r w:rsidRPr="00C47F90">
        <w:rPr>
          <w:color w:val="auto"/>
        </w:rPr>
        <w:t>TKS-is komisjoni toimemudeli</w:t>
      </w:r>
      <w:r w:rsidR="005B0C33" w:rsidRPr="00C47F90">
        <w:rPr>
          <w:color w:val="auto"/>
        </w:rPr>
        <w:t>t</w:t>
      </w:r>
      <w:r w:rsidR="00E32A3A" w:rsidRPr="00C47F90">
        <w:rPr>
          <w:color w:val="auto"/>
        </w:rPr>
        <w:t xml:space="preserve">. VTK </w:t>
      </w:r>
      <w:r w:rsidRPr="00C47F90">
        <w:rPr>
          <w:color w:val="auto"/>
        </w:rPr>
        <w:t xml:space="preserve">saadeti </w:t>
      </w:r>
      <w:r w:rsidR="00E32A3A" w:rsidRPr="00C47F90">
        <w:rPr>
          <w:color w:val="auto"/>
        </w:rPr>
        <w:t xml:space="preserve">28. septembril 2020 </w:t>
      </w:r>
      <w:r w:rsidRPr="00C47F90">
        <w:rPr>
          <w:color w:val="auto"/>
        </w:rPr>
        <w:t>eelnõude infosüsteemi kaudu kooskõlastamiseks Rahandus</w:t>
      </w:r>
      <w:r w:rsidR="00B77333" w:rsidRPr="00C47F90">
        <w:rPr>
          <w:color w:val="auto"/>
        </w:rPr>
        <w:t>ministeeriumile</w:t>
      </w:r>
      <w:r w:rsidRPr="00C47F90">
        <w:rPr>
          <w:color w:val="auto"/>
        </w:rPr>
        <w:t xml:space="preserve"> ja Justiits</w:t>
      </w:r>
      <w:r w:rsidR="00E35836" w:rsidRPr="00C47F90">
        <w:rPr>
          <w:color w:val="auto"/>
        </w:rPr>
        <w:t>ministeeriumile ning arvamuse avaldamiseks</w:t>
      </w:r>
      <w:r w:rsidR="0065674E" w:rsidRPr="00C47F90">
        <w:rPr>
          <w:color w:val="auto"/>
        </w:rPr>
        <w:t xml:space="preserve"> turuosalistele</w:t>
      </w:r>
      <w:r w:rsidR="0065674E" w:rsidRPr="00C47F90">
        <w:rPr>
          <w:rStyle w:val="Allmrkuseviide"/>
          <w:color w:val="auto"/>
        </w:rPr>
        <w:t xml:space="preserve"> </w:t>
      </w:r>
      <w:r w:rsidR="00E35836" w:rsidRPr="00C47F90">
        <w:rPr>
          <w:rStyle w:val="Allmrkuseviide"/>
          <w:color w:val="auto"/>
        </w:rPr>
        <w:footnoteReference w:id="3"/>
      </w:r>
      <w:r w:rsidRPr="00C47F90">
        <w:rPr>
          <w:color w:val="auto"/>
        </w:rPr>
        <w:t>.</w:t>
      </w:r>
    </w:p>
    <w:p w14:paraId="34C81C5B" w14:textId="7AF8396E" w:rsidR="00D21E6D" w:rsidRPr="00C47F90" w:rsidRDefault="00D21E6D">
      <w:pPr>
        <w:pStyle w:val="Default"/>
        <w:jc w:val="both"/>
      </w:pPr>
    </w:p>
    <w:p w14:paraId="16777196" w14:textId="68C74C70" w:rsidR="00D21E6D" w:rsidRPr="000D1F7A" w:rsidRDefault="0089374E">
      <w:pPr>
        <w:pStyle w:val="Default"/>
        <w:jc w:val="both"/>
      </w:pPr>
      <w:commentRangeStart w:id="6"/>
      <w:r w:rsidRPr="000D1F7A">
        <w:t xml:space="preserve">VTK-s </w:t>
      </w:r>
      <w:r w:rsidR="00D21E6D" w:rsidRPr="000D1F7A">
        <w:t>tugineti 2019.</w:t>
      </w:r>
      <w:r w:rsidR="00C3701D" w:rsidRPr="000D1F7A">
        <w:t> </w:t>
      </w:r>
      <w:r w:rsidR="00D21E6D" w:rsidRPr="000D1F7A">
        <w:t xml:space="preserve">aastal Riigikantselei ning Majandus- ja Kommunikatsiooniministeeriumi tellimusel </w:t>
      </w:r>
      <w:bookmarkStart w:id="7" w:name="_Hlk76547414"/>
      <w:r w:rsidR="00D21E6D" w:rsidRPr="000D1F7A">
        <w:t>Ernst</w:t>
      </w:r>
      <w:r w:rsidR="00436B34" w:rsidRPr="000D1F7A">
        <w:t> </w:t>
      </w:r>
      <w:r w:rsidR="00D21E6D" w:rsidRPr="000D1F7A">
        <w:t>&amp;</w:t>
      </w:r>
      <w:r w:rsidR="00436B34" w:rsidRPr="000D1F7A">
        <w:t> </w:t>
      </w:r>
      <w:r w:rsidR="00D21E6D" w:rsidRPr="000D1F7A">
        <w:t>Young Baltic AS</w:t>
      </w:r>
      <w:r w:rsidR="00EC1DA2" w:rsidRPr="000D1F7A">
        <w:t>i</w:t>
      </w:r>
      <w:r w:rsidR="00D21E6D" w:rsidRPr="000D1F7A">
        <w:t xml:space="preserve"> </w:t>
      </w:r>
      <w:r w:rsidR="00D87B16" w:rsidRPr="000D1F7A">
        <w:t xml:space="preserve">tehtud </w:t>
      </w:r>
      <w:r w:rsidR="00D21E6D" w:rsidRPr="000D1F7A">
        <w:t>uuringule</w:t>
      </w:r>
      <w:bookmarkEnd w:id="7"/>
      <w:r w:rsidR="00D21E6D" w:rsidRPr="000D1F7A">
        <w:t xml:space="preserve">, milles hinnati Eestis tarbijavaidluste kohtuvälise lahendamise </w:t>
      </w:r>
      <w:r w:rsidR="00A12D42" w:rsidRPr="000D1F7A">
        <w:t>mudeli</w:t>
      </w:r>
      <w:r w:rsidR="00D21E6D" w:rsidRPr="000D1F7A">
        <w:t xml:space="preserve"> toim</w:t>
      </w:r>
      <w:r w:rsidR="0065674E" w:rsidRPr="000D1F7A">
        <w:t>imi</w:t>
      </w:r>
      <w:r w:rsidR="00D21E6D" w:rsidRPr="000D1F7A">
        <w:t>st</w:t>
      </w:r>
      <w:r w:rsidR="00175777" w:rsidRPr="000D1F7A">
        <w:t xml:space="preserve"> </w:t>
      </w:r>
      <w:r w:rsidR="00D21E6D" w:rsidRPr="000D1F7A">
        <w:t>võrreldes teistes liikmesriikides kasutatavate mudelitega, selgitati välja ettevõtjate ja tarbijate hinnang tarbijavaidlusi kohtuväliselt lahendavate üksuste usaldatavusele ning tehti ettepanekuid võimalikeks muudatusteks</w:t>
      </w:r>
      <w:r w:rsidR="00657BFF" w:rsidRPr="000D1F7A">
        <w:t>, et</w:t>
      </w:r>
      <w:r w:rsidR="00D21E6D" w:rsidRPr="000D1F7A">
        <w:t xml:space="preserve"> tarbijavaidluste kohtuväli</w:t>
      </w:r>
      <w:r w:rsidR="00D80A13" w:rsidRPr="000D1F7A">
        <w:t>n</w:t>
      </w:r>
      <w:r w:rsidR="00D21E6D" w:rsidRPr="000D1F7A">
        <w:t>e lahendam</w:t>
      </w:r>
      <w:r w:rsidR="00657BFF" w:rsidRPr="000D1F7A">
        <w:t>ine</w:t>
      </w:r>
      <w:r w:rsidR="00D21E6D" w:rsidRPr="000D1F7A">
        <w:t xml:space="preserve"> parem</w:t>
      </w:r>
      <w:r w:rsidR="00657BFF" w:rsidRPr="000D1F7A">
        <w:t>ini</w:t>
      </w:r>
      <w:r w:rsidR="00D21E6D" w:rsidRPr="000D1F7A">
        <w:t xml:space="preserve"> korralda</w:t>
      </w:r>
      <w:r w:rsidR="00657BFF" w:rsidRPr="000D1F7A">
        <w:t>da</w:t>
      </w:r>
      <w:r w:rsidR="00D21E6D" w:rsidRPr="000D1F7A">
        <w:t>.</w:t>
      </w:r>
      <w:commentRangeEnd w:id="6"/>
      <w:r w:rsidR="008A4967">
        <w:rPr>
          <w:rStyle w:val="Kommentaariviide"/>
          <w:rFonts w:asciiTheme="minorHAnsi" w:hAnsiTheme="minorHAnsi" w:cstheme="minorBidi"/>
          <w:color w:val="auto"/>
        </w:rPr>
        <w:commentReference w:id="6"/>
      </w:r>
    </w:p>
    <w:p w14:paraId="7F4D36EB" w14:textId="77777777" w:rsidR="00D21E6D" w:rsidRPr="000D1F7A" w:rsidRDefault="00D21E6D">
      <w:pPr>
        <w:pStyle w:val="Default"/>
        <w:jc w:val="both"/>
      </w:pPr>
    </w:p>
    <w:p w14:paraId="1ACCEB95" w14:textId="23FC8BEA" w:rsidR="001B0B79" w:rsidRDefault="00D666EE" w:rsidP="00C32997">
      <w:pPr>
        <w:pStyle w:val="Default"/>
        <w:jc w:val="both"/>
      </w:pPr>
      <w:r w:rsidRPr="00D666EE">
        <w:t>Rahandusministeerium kooskõlastas VTK ja Justiitsministeerium tegi põhimõttelise märkuse, et ei saa toetada ettepanekut teha TVK otsused siduvaks ja täitemenetluse korras täitmisele pööratavaks, kui ei ole saanud tutvuda TVK täpsema kavandatava menetluskorraga. Esitasime Justiitsministeeriumile 18. jaanuaril 2021 selgitused, vastused VTK-le tagasisides esitatud küsimustele ning TVK täpsema kavandatava menetluskorra, milles on rangemini järgitud tsiviilkohtumenetluse seadustiku  (TsMS) põhimõtteid ja mis olulisel määral sarnaneks töövaidluse menetlemise korrale töövaidluskomisjonis . TVK toimemudeli võimalike muudatuste üle toimusid kohtumised Justiitsministeeriumi esindajatega 18. jaanuaril ja 10. märtsil 2021. VTK kohta esitasid arvamuse Eesti Kaubandus-Tööstuskoda, Eesti Infotehnoloogia ja Telekommunikatsiooni Liit, Eesti Kaupmeeste Liit, Harju maakohus ja Eesti Liisingühingute Liit.</w:t>
      </w:r>
    </w:p>
    <w:p w14:paraId="342F9DA6" w14:textId="77777777" w:rsidR="00D666EE" w:rsidRPr="00C47F90" w:rsidRDefault="00D666EE" w:rsidP="00C32997">
      <w:pPr>
        <w:pStyle w:val="Default"/>
        <w:jc w:val="both"/>
      </w:pPr>
    </w:p>
    <w:p w14:paraId="557E80A2" w14:textId="003D1200" w:rsidR="001B0B79" w:rsidRPr="00C47F90" w:rsidRDefault="00FF1487" w:rsidP="00C32997">
      <w:pPr>
        <w:pStyle w:val="Default"/>
        <w:jc w:val="both"/>
      </w:pPr>
      <w:r w:rsidRPr="00C47F90">
        <w:t xml:space="preserve">Kõnealune eelnõu on käinud kooskõlastusel </w:t>
      </w:r>
      <w:r w:rsidR="00E456C8" w:rsidRPr="00C47F90">
        <w:t xml:space="preserve">Vabariigi Valitsuse </w:t>
      </w:r>
      <w:r w:rsidR="001177E7" w:rsidRPr="00C47F90">
        <w:t xml:space="preserve">eelmise, </w:t>
      </w:r>
      <w:r w:rsidR="00E456C8" w:rsidRPr="00C47F90">
        <w:t>51.</w:t>
      </w:r>
      <w:r w:rsidR="00B01AA8" w:rsidRPr="00C47F90">
        <w:t> </w:t>
      </w:r>
      <w:r w:rsidR="00E456C8" w:rsidRPr="00C47F90">
        <w:t xml:space="preserve">koosseisu </w:t>
      </w:r>
      <w:r w:rsidR="00D1564A" w:rsidRPr="00C47F90">
        <w:t>ajal</w:t>
      </w:r>
      <w:r w:rsidR="00F3773D" w:rsidRPr="00C47F90">
        <w:rPr>
          <w:rStyle w:val="Allmrkuseviide"/>
        </w:rPr>
        <w:footnoteReference w:id="4"/>
      </w:r>
      <w:r w:rsidR="00D1564A" w:rsidRPr="00C47F90">
        <w:t xml:space="preserve"> ning eelnõus on tehtud muudatusi vastavalt I kooskõlastusringil huvigruppide tehtud ettepanekutele. Kuivõrd </w:t>
      </w:r>
      <w:r w:rsidR="0071299D" w:rsidRPr="00C47F90">
        <w:t>eelnõu kooskõlastamise ajal valitsus vahetus, siis tava kohaselt saadetakse varasema valitsusega kooskõlastatud eelnõud uuele valitsusele uuesti kooskõlastamisele.</w:t>
      </w:r>
    </w:p>
    <w:p w14:paraId="29098751" w14:textId="77777777" w:rsidR="00CF1F4D" w:rsidRPr="00C47F90" w:rsidRDefault="00CF1F4D">
      <w:pPr>
        <w:pStyle w:val="Default"/>
        <w:jc w:val="both"/>
        <w:rPr>
          <w:sz w:val="23"/>
          <w:szCs w:val="23"/>
        </w:rPr>
      </w:pPr>
    </w:p>
    <w:p w14:paraId="3503A2BE" w14:textId="349860BF" w:rsidR="00B07D99" w:rsidRPr="00C47F90" w:rsidRDefault="007E17FE">
      <w:pPr>
        <w:pStyle w:val="Default"/>
        <w:jc w:val="both"/>
      </w:pPr>
      <w:r w:rsidRPr="00C47F90">
        <w:t xml:space="preserve">Eesti õigusruumis on </w:t>
      </w:r>
      <w:r w:rsidR="00D9260F" w:rsidRPr="00C47F90">
        <w:t>TVK</w:t>
      </w:r>
      <w:r w:rsidRPr="00C47F90">
        <w:t xml:space="preserve"> </w:t>
      </w:r>
      <w:r w:rsidR="004979B3" w:rsidRPr="00C47F90">
        <w:t xml:space="preserve">praegu </w:t>
      </w:r>
      <w:r w:rsidRPr="00C47F90">
        <w:t>ainus vaidlus</w:t>
      </w:r>
      <w:r w:rsidR="00232B58" w:rsidRPr="00C47F90">
        <w:t>te</w:t>
      </w:r>
      <w:r w:rsidRPr="00C47F90">
        <w:t xml:space="preserve"> kohtuvälise</w:t>
      </w:r>
      <w:r w:rsidR="00232B58" w:rsidRPr="00C47F90">
        <w:t xml:space="preserve">ks lahendamiseks seaduse alusel loodud </w:t>
      </w:r>
      <w:r w:rsidRPr="00C47F90">
        <w:t xml:space="preserve">organ, </w:t>
      </w:r>
      <w:r w:rsidR="00CE4158" w:rsidRPr="00C47F90">
        <w:t>kelle</w:t>
      </w:r>
      <w:r w:rsidRPr="00C47F90">
        <w:t xml:space="preserve"> otsused ei ole täitmisele pööratavad. Komisjon tegutseb aastast 2004 ja </w:t>
      </w:r>
      <w:r w:rsidR="00F37416" w:rsidRPr="00C47F90">
        <w:t>selle</w:t>
      </w:r>
      <w:r w:rsidRPr="00C47F90">
        <w:t xml:space="preserve"> ülesan</w:t>
      </w:r>
      <w:r w:rsidR="008C07BC" w:rsidRPr="00C47F90">
        <w:t>n</w:t>
      </w:r>
      <w:r w:rsidRPr="00C47F90">
        <w:t xml:space="preserve">e on lahendada tarbija avaldusi seoses tarbija ja kaupleja vahelisest lepingust </w:t>
      </w:r>
      <w:r w:rsidR="009071CF" w:rsidRPr="00C47F90">
        <w:t>kerkinud</w:t>
      </w:r>
      <w:r w:rsidRPr="00C47F90">
        <w:t xml:space="preserve"> probleemiga.</w:t>
      </w:r>
      <w:r w:rsidR="00D07B12" w:rsidRPr="00C47F90">
        <w:t xml:space="preserve"> </w:t>
      </w:r>
      <w:r w:rsidRPr="00C47F90">
        <w:t>M</w:t>
      </w:r>
      <w:r w:rsidR="00793F7F" w:rsidRPr="00C47F90">
        <w:t xml:space="preserve">enetlus </w:t>
      </w:r>
      <w:r w:rsidRPr="00C47F90">
        <w:t xml:space="preserve">komisjonis </w:t>
      </w:r>
      <w:r w:rsidR="00793F7F" w:rsidRPr="00C47F90">
        <w:t xml:space="preserve">on pooltele tasuta ja lõpeb </w:t>
      </w:r>
      <w:r w:rsidR="00D51D9C" w:rsidRPr="00C47F90">
        <w:t xml:space="preserve">kas pooltevahelise kokkuleppe või komisjoni soovitusliku otsusega, mille täitmine on kauplejale vabatahtlik. </w:t>
      </w:r>
      <w:r w:rsidR="008C07BC" w:rsidRPr="00C47F90">
        <w:t xml:space="preserve">Aastatel </w:t>
      </w:r>
      <w:r w:rsidR="00D51D9C" w:rsidRPr="00C47F90">
        <w:t>2019</w:t>
      </w:r>
      <w:r w:rsidR="007E6DD8" w:rsidRPr="00C47F90">
        <w:t>–</w:t>
      </w:r>
      <w:r w:rsidR="00A64F83" w:rsidRPr="00C47F90">
        <w:t>2021</w:t>
      </w:r>
      <w:r w:rsidR="00D51D9C" w:rsidRPr="00C47F90">
        <w:t xml:space="preserve"> </w:t>
      </w:r>
      <w:r w:rsidR="005438A0" w:rsidRPr="00C47F90">
        <w:t>jäeti</w:t>
      </w:r>
      <w:r w:rsidR="00F37416" w:rsidRPr="00C47F90">
        <w:t xml:space="preserve"> </w:t>
      </w:r>
      <w:r w:rsidRPr="00C47F90">
        <w:t xml:space="preserve">komisjoni </w:t>
      </w:r>
      <w:r w:rsidR="00D51D9C" w:rsidRPr="00C47F90">
        <w:t xml:space="preserve">otsustest </w:t>
      </w:r>
      <w:r w:rsidR="007C076F" w:rsidRPr="00C47F90">
        <w:t>täitmata ligi veerand</w:t>
      </w:r>
      <w:r w:rsidR="001543F3" w:rsidRPr="00C47F90">
        <w:t xml:space="preserve">. </w:t>
      </w:r>
      <w:r w:rsidR="005438A0" w:rsidRPr="00C47F90">
        <w:t>Nende</w:t>
      </w:r>
      <w:r w:rsidR="001543F3" w:rsidRPr="00C47F90">
        <w:t xml:space="preserve"> </w:t>
      </w:r>
      <w:r w:rsidR="008C07BC" w:rsidRPr="00C47F90">
        <w:t>hulk</w:t>
      </w:r>
      <w:r w:rsidR="001543F3" w:rsidRPr="00C47F90">
        <w:t xml:space="preserve"> on aastast</w:t>
      </w:r>
      <w:r w:rsidR="009C436F" w:rsidRPr="00C47F90">
        <w:t xml:space="preserve"> </w:t>
      </w:r>
      <w:r w:rsidR="001543F3" w:rsidRPr="00C47F90">
        <w:t xml:space="preserve">aastasse </w:t>
      </w:r>
      <w:r w:rsidR="006A1209" w:rsidRPr="00C47F90">
        <w:t xml:space="preserve">kahjuks </w:t>
      </w:r>
      <w:r w:rsidR="005E0788" w:rsidRPr="00C47F90">
        <w:t>suurene</w:t>
      </w:r>
      <w:r w:rsidR="00901F2F" w:rsidRPr="00C47F90">
        <w:t>nud</w:t>
      </w:r>
      <w:r w:rsidR="00EB7903" w:rsidRPr="00C47F90">
        <w:t>: k</w:t>
      </w:r>
      <w:r w:rsidR="000A6F6C" w:rsidRPr="00C47F90">
        <w:t xml:space="preserve">ui </w:t>
      </w:r>
      <w:r w:rsidR="004856B9" w:rsidRPr="00C47F90">
        <w:t>2022. a</w:t>
      </w:r>
      <w:r w:rsidR="00B62146" w:rsidRPr="00C47F90">
        <w:t>astal</w:t>
      </w:r>
      <w:r w:rsidR="004856B9" w:rsidRPr="00C47F90">
        <w:t xml:space="preserve"> jäeti tarbija kasuks tehtud otsustest</w:t>
      </w:r>
      <w:r w:rsidR="00A84EE8" w:rsidRPr="00C47F90">
        <w:t xml:space="preserve"> täitmata 47%</w:t>
      </w:r>
      <w:r w:rsidR="000A6F6C" w:rsidRPr="00C47F90">
        <w:t xml:space="preserve">, siis </w:t>
      </w:r>
      <w:r w:rsidR="004856B9" w:rsidRPr="00C47F90">
        <w:t>seisuga 30.09</w:t>
      </w:r>
      <w:r w:rsidR="000A6F6C" w:rsidRPr="00C47F90">
        <w:t xml:space="preserve">.2023 </w:t>
      </w:r>
      <w:r w:rsidR="00542C7D" w:rsidRPr="00C47F90">
        <w:t>üle poolte (</w:t>
      </w:r>
      <w:r w:rsidR="004856B9" w:rsidRPr="00C47F90">
        <w:t>55%</w:t>
      </w:r>
      <w:r w:rsidR="00542C7D" w:rsidRPr="00C47F90">
        <w:t>)</w:t>
      </w:r>
      <w:r w:rsidR="000A6F6C" w:rsidRPr="00C47F90">
        <w:t xml:space="preserve">. </w:t>
      </w:r>
    </w:p>
    <w:p w14:paraId="32D3D11E" w14:textId="77777777" w:rsidR="00793F7F" w:rsidRPr="00C47F90" w:rsidRDefault="00793F7F">
      <w:pPr>
        <w:pStyle w:val="Default"/>
        <w:jc w:val="both"/>
        <w:rPr>
          <w:rFonts w:ascii="Calibri" w:hAnsi="Calibri" w:cs="Calibri"/>
        </w:rPr>
      </w:pPr>
    </w:p>
    <w:p w14:paraId="4901FA82" w14:textId="711B9B16" w:rsidR="00A02AD8" w:rsidRPr="00C47F90" w:rsidRDefault="0039357F">
      <w:pPr>
        <w:pStyle w:val="Default"/>
        <w:jc w:val="both"/>
      </w:pPr>
      <w:r w:rsidRPr="00C47F90">
        <w:t xml:space="preserve">Tarbimiskeskkonna olukorda kirjeldab </w:t>
      </w:r>
      <w:r w:rsidR="00793F7F" w:rsidRPr="00D052C5">
        <w:rPr>
          <w:spacing w:val="22"/>
        </w:rPr>
        <w:t>üldine tarbijatingimuste indeks</w:t>
      </w:r>
      <w:r w:rsidR="00793F7F" w:rsidRPr="00C47F90">
        <w:t xml:space="preserve">, mis koosneb kolmest </w:t>
      </w:r>
      <w:r w:rsidR="008D4EBE" w:rsidRPr="00C47F90">
        <w:t xml:space="preserve">järgmisest </w:t>
      </w:r>
      <w:r w:rsidR="00793F7F" w:rsidRPr="00C47F90">
        <w:t>võrdse kaalu</w:t>
      </w:r>
      <w:r w:rsidR="001754E5" w:rsidRPr="00C47F90">
        <w:t>ga</w:t>
      </w:r>
      <w:r w:rsidR="00793F7F" w:rsidRPr="00C47F90">
        <w:t xml:space="preserve"> komponendist: </w:t>
      </w:r>
    </w:p>
    <w:p w14:paraId="030A36FB" w14:textId="33CE0357" w:rsidR="00793F7F" w:rsidRPr="00C47F90" w:rsidRDefault="00793F7F">
      <w:pPr>
        <w:pStyle w:val="Default"/>
        <w:jc w:val="both"/>
      </w:pPr>
      <w:r w:rsidRPr="00C47F90">
        <w:t xml:space="preserve">1) tarbijate teadlikkus ja usaldus (usaldus tarbijate eest seisvate asutuste/organisatsioonide ning hüvitusmehhanismide vastu, usaldus keskkonnamärgiste ja toote ohutuse suhtes, tarbijate kindlustunne e-ostlemisel); </w:t>
      </w:r>
    </w:p>
    <w:p w14:paraId="39EBEECF" w14:textId="52B38F9E" w:rsidR="00793F7F" w:rsidRPr="00C47F90" w:rsidRDefault="00793F7F">
      <w:pPr>
        <w:pStyle w:val="Default"/>
        <w:jc w:val="both"/>
      </w:pPr>
      <w:r w:rsidRPr="00C47F90">
        <w:t>2) tarbijakaitsereeglite järgimine ja nende täitmise tagamine (tarbijate</w:t>
      </w:r>
      <w:r w:rsidR="00D07B12" w:rsidRPr="00C47F90">
        <w:t xml:space="preserve"> j</w:t>
      </w:r>
      <w:r w:rsidR="003D1FF4" w:rsidRPr="00C47F90">
        <w:t xml:space="preserve">a </w:t>
      </w:r>
      <w:r w:rsidRPr="00C47F90">
        <w:t xml:space="preserve">kauplejate kokkupuude ebaausate kauplemisvõtetega, järelevalve tarbijakaitsereeglite täitmise üle); </w:t>
      </w:r>
    </w:p>
    <w:p w14:paraId="2B355AD0" w14:textId="3D85891A" w:rsidR="00793F7F" w:rsidRPr="00C47F90" w:rsidRDefault="00793F7F">
      <w:pPr>
        <w:pStyle w:val="Default"/>
        <w:jc w:val="both"/>
      </w:pPr>
      <w:r w:rsidRPr="00C47F90">
        <w:t>3)</w:t>
      </w:r>
      <w:r w:rsidR="002B28E5" w:rsidRPr="00C47F90">
        <w:t> </w:t>
      </w:r>
      <w:r w:rsidRPr="00C47F90">
        <w:t xml:space="preserve">kaebused ja tarbijavaidlused (vaidluste kohtuvälise ja kohtuliku lahendamise lihtsus, kauplejate teadlikkus ja valmisolek kasutada kohtuväliseid võimalusi tarbijavaidluste lahendamisel). </w:t>
      </w:r>
    </w:p>
    <w:p w14:paraId="38E99F5A" w14:textId="6FE24D80" w:rsidR="00793F7F" w:rsidRPr="00C47F90" w:rsidRDefault="00793F7F">
      <w:pPr>
        <w:pStyle w:val="Default"/>
      </w:pPr>
    </w:p>
    <w:p w14:paraId="2239FC4B" w14:textId="13A01910" w:rsidR="00912201" w:rsidRPr="00C47F90" w:rsidRDefault="00912201" w:rsidP="00912201">
      <w:pPr>
        <w:pStyle w:val="Default"/>
        <w:jc w:val="both"/>
      </w:pPr>
      <w:r w:rsidRPr="00C47F90">
        <w:t>Tarbimiskeskkonna arengu jälgimise ja hindamise peami</w:t>
      </w:r>
      <w:r w:rsidR="00294EEB" w:rsidRPr="00C47F90">
        <w:t>n</w:t>
      </w:r>
      <w:r w:rsidRPr="00C47F90">
        <w:t>e</w:t>
      </w:r>
      <w:r w:rsidR="00294EEB" w:rsidRPr="00C47F90">
        <w:t xml:space="preserve"> </w:t>
      </w:r>
      <w:r w:rsidRPr="00C47F90">
        <w:t>instrumen</w:t>
      </w:r>
      <w:r w:rsidR="000D2958" w:rsidRPr="00C47F90">
        <w:t>t</w:t>
      </w:r>
      <w:r w:rsidRPr="00C47F90">
        <w:t xml:space="preserve"> on Euroopa Komisjoni koostatav </w:t>
      </w:r>
      <w:r w:rsidRPr="00975CCF">
        <w:rPr>
          <w:spacing w:val="22"/>
        </w:rPr>
        <w:t>tarbijatingimuste tulemustabel</w:t>
      </w:r>
      <w:r w:rsidRPr="00C47F90">
        <w:t>, mis kirjeldab ühtsetel alustel tarbijatingimusi kõigis liikmesriikides, Islandil ja Norras iga kahe aasta tagant.</w:t>
      </w:r>
    </w:p>
    <w:p w14:paraId="57C41678" w14:textId="77777777" w:rsidR="00912201" w:rsidRPr="00C47F90" w:rsidRDefault="00912201">
      <w:pPr>
        <w:pStyle w:val="Default"/>
      </w:pPr>
    </w:p>
    <w:p w14:paraId="7593059A" w14:textId="49513489" w:rsidR="00793F7F" w:rsidRPr="00C47F90" w:rsidRDefault="00793F7F">
      <w:pPr>
        <w:pStyle w:val="Default"/>
        <w:jc w:val="both"/>
      </w:pPr>
      <w:r w:rsidRPr="00C47F90">
        <w:t>Eesti puhul oli 2019.</w:t>
      </w:r>
      <w:r w:rsidR="002E11E0" w:rsidRPr="00C47F90">
        <w:t> </w:t>
      </w:r>
      <w:r w:rsidRPr="00C47F90">
        <w:t xml:space="preserve">aastal avaldatud </w:t>
      </w:r>
      <w:r w:rsidR="0039357F" w:rsidRPr="00C47F90">
        <w:t xml:space="preserve">tarbijatingimuste </w:t>
      </w:r>
      <w:r w:rsidR="006722B3" w:rsidRPr="00C47F90">
        <w:t xml:space="preserve">tulemustabeli andmetel </w:t>
      </w:r>
      <w:r w:rsidRPr="00C47F90">
        <w:t>nõrgimaks komponendiks kaebused ja tarbijavaidlused</w:t>
      </w:r>
      <w:r w:rsidRPr="00975CCF">
        <w:t xml:space="preserve">. </w:t>
      </w:r>
      <w:r w:rsidRPr="00C47F90">
        <w:t>Selle komponendi väärtus</w:t>
      </w:r>
      <w:r w:rsidR="006722B3" w:rsidRPr="00C47F90">
        <w:t>eks</w:t>
      </w:r>
      <w:r w:rsidRPr="00C47F90">
        <w:t xml:space="preserve"> </w:t>
      </w:r>
      <w:r w:rsidR="006722B3" w:rsidRPr="00C47F90">
        <w:t>EL</w:t>
      </w:r>
      <w:r w:rsidR="009B6713" w:rsidRPr="00C47F90">
        <w:noBreakHyphen/>
        <w:t>is</w:t>
      </w:r>
      <w:r w:rsidR="006722B3" w:rsidRPr="00C47F90">
        <w:t xml:space="preserve"> keskmiselt oli 59,5 </w:t>
      </w:r>
      <w:r w:rsidR="009B6713" w:rsidRPr="00C47F90">
        <w:t>ja</w:t>
      </w:r>
      <w:r w:rsidR="006722B3" w:rsidRPr="00C47F90">
        <w:t xml:space="preserve"> </w:t>
      </w:r>
      <w:r w:rsidRPr="00C47F90">
        <w:t>Eesti puhul 52,2</w:t>
      </w:r>
      <w:r w:rsidR="006722B3" w:rsidRPr="00C47F90">
        <w:t xml:space="preserve">. Võrreldes perioodiga </w:t>
      </w:r>
      <w:r w:rsidRPr="00C47F90">
        <w:t>2014</w:t>
      </w:r>
      <w:r w:rsidR="006A7152" w:rsidRPr="00C47F90">
        <w:t>–</w:t>
      </w:r>
      <w:r w:rsidRPr="00C47F90">
        <w:t xml:space="preserve">2016 on </w:t>
      </w:r>
      <w:r w:rsidR="006722B3" w:rsidRPr="00C47F90">
        <w:t xml:space="preserve">Eesti näitaja </w:t>
      </w:r>
      <w:r w:rsidRPr="00C47F90">
        <w:t>langenud 8,6</w:t>
      </w:r>
      <w:r w:rsidR="006606FA" w:rsidRPr="00C47F90">
        <w:t> </w:t>
      </w:r>
      <w:r w:rsidRPr="00C47F90">
        <w:t>punkti võrra</w:t>
      </w:r>
      <w:r w:rsidR="00C50DB8" w:rsidRPr="00C47F90">
        <w:rPr>
          <w:rStyle w:val="Allmrkuseviide"/>
        </w:rPr>
        <w:footnoteReference w:id="5"/>
      </w:r>
      <w:r w:rsidRPr="00C47F90">
        <w:t xml:space="preserve">. </w:t>
      </w:r>
    </w:p>
    <w:p w14:paraId="244AD0D8" w14:textId="2266B51C" w:rsidR="00C9303E" w:rsidRPr="00C47F90" w:rsidRDefault="00C9303E">
      <w:pPr>
        <w:pStyle w:val="Default"/>
        <w:jc w:val="both"/>
      </w:pPr>
    </w:p>
    <w:p w14:paraId="593EB94E" w14:textId="69C4E6BA" w:rsidR="00430AB3" w:rsidRPr="00C47F90" w:rsidRDefault="009B6713">
      <w:pPr>
        <w:pStyle w:val="Default"/>
        <w:jc w:val="both"/>
      </w:pPr>
      <w:r w:rsidRPr="00C47F90">
        <w:t xml:space="preserve">Ka </w:t>
      </w:r>
      <w:r w:rsidR="00FA07BC" w:rsidRPr="00C47F90">
        <w:t>2023.</w:t>
      </w:r>
      <w:r w:rsidR="004F1196" w:rsidRPr="00C47F90">
        <w:t> </w:t>
      </w:r>
      <w:r w:rsidR="00FA07BC" w:rsidRPr="00C47F90">
        <w:t xml:space="preserve">aastal avaldatud tarbijatingimuste uuringu andmetel </w:t>
      </w:r>
      <w:r w:rsidR="00A77C24" w:rsidRPr="00C47F90">
        <w:t xml:space="preserve">oli </w:t>
      </w:r>
      <w:r w:rsidRPr="00C47F90">
        <w:t xml:space="preserve">Eesti puhul </w:t>
      </w:r>
      <w:r w:rsidR="00FA07BC" w:rsidRPr="00C47F90">
        <w:t>nõrgim komponen</w:t>
      </w:r>
      <w:r w:rsidR="00F44201" w:rsidRPr="00C47F90">
        <w:t>t</w:t>
      </w:r>
      <w:r w:rsidR="00C50DB8" w:rsidRPr="00C47F90">
        <w:t xml:space="preserve"> </w:t>
      </w:r>
      <w:r w:rsidR="00FA07BC" w:rsidRPr="00C47F90">
        <w:t>tarbijavaidlused. EL</w:t>
      </w:r>
      <w:r w:rsidRPr="00C47F90">
        <w:noBreakHyphen/>
        <w:t>is</w:t>
      </w:r>
      <w:r w:rsidR="00FA07BC" w:rsidRPr="00C47F90">
        <w:t xml:space="preserve"> keskmiselt on </w:t>
      </w:r>
      <w:r w:rsidRPr="00C47F90">
        <w:t xml:space="preserve">selle komponendi väärtus </w:t>
      </w:r>
      <w:r w:rsidR="00FA07BC" w:rsidRPr="00C47F90">
        <w:t xml:space="preserve">45,0 </w:t>
      </w:r>
      <w:r w:rsidR="00AB2846" w:rsidRPr="00C47F90">
        <w:t>ja</w:t>
      </w:r>
      <w:r w:rsidR="00FA07BC" w:rsidRPr="00C47F90">
        <w:t xml:space="preserve"> Eesti puhul 30,0. Võrreldes aastaga</w:t>
      </w:r>
      <w:r w:rsidR="00CA0E38" w:rsidRPr="00C47F90">
        <w:t> </w:t>
      </w:r>
      <w:r w:rsidR="006E1232" w:rsidRPr="00C47F90">
        <w:t>2018 on Eesti näitaja langenud 2,7 punkti võrra.</w:t>
      </w:r>
      <w:r w:rsidR="00C50DB8" w:rsidRPr="00C47F90">
        <w:rPr>
          <w:rStyle w:val="Allmrkuseviide"/>
        </w:rPr>
        <w:footnoteReference w:id="6"/>
      </w:r>
      <w:r w:rsidR="006E1232" w:rsidRPr="00C47F90">
        <w:t xml:space="preserve"> </w:t>
      </w:r>
    </w:p>
    <w:p w14:paraId="32F44E1C" w14:textId="77777777" w:rsidR="00C50DB8" w:rsidRPr="00C47F90" w:rsidRDefault="00C50DB8">
      <w:pPr>
        <w:pStyle w:val="Default"/>
        <w:jc w:val="both"/>
      </w:pPr>
    </w:p>
    <w:p w14:paraId="653AB786" w14:textId="54AFCAC5" w:rsidR="00C9303E" w:rsidRPr="00C47F90" w:rsidRDefault="00C9303E">
      <w:pPr>
        <w:pStyle w:val="Default"/>
        <w:jc w:val="both"/>
      </w:pPr>
      <w:r w:rsidRPr="00C47F90">
        <w:t xml:space="preserve">Eelnõu eesmärk on luua </w:t>
      </w:r>
      <w:r w:rsidR="00041721" w:rsidRPr="00C47F90">
        <w:t>menetlusnormistik, mis võimalda</w:t>
      </w:r>
      <w:r w:rsidR="006B35A1" w:rsidRPr="00C47F90">
        <w:t>b</w:t>
      </w:r>
      <w:r w:rsidR="00041721" w:rsidRPr="00C47F90">
        <w:t xml:space="preserve"> avalduste kiire ja kvaliteetse menetlemise komisjonis ja komisjoni otsuste täitmisele pööramise analoogselt töövaidlus- ja üürivaidluskomisjonide otsuste</w:t>
      </w:r>
      <w:r w:rsidR="00EA1E9C" w:rsidRPr="00C47F90">
        <w:t>ga</w:t>
      </w:r>
      <w:r w:rsidR="00041721" w:rsidRPr="00C47F90">
        <w:t xml:space="preserve">. </w:t>
      </w:r>
    </w:p>
    <w:p w14:paraId="189F6D58" w14:textId="77777777" w:rsidR="00041721" w:rsidRPr="00C47F90" w:rsidRDefault="00041721">
      <w:pPr>
        <w:pStyle w:val="Default"/>
        <w:jc w:val="both"/>
      </w:pPr>
    </w:p>
    <w:p w14:paraId="37327E65" w14:textId="770D37BE" w:rsidR="00041721" w:rsidRPr="00D052C5" w:rsidRDefault="00041721">
      <w:pPr>
        <w:pStyle w:val="Default"/>
        <w:jc w:val="both"/>
      </w:pPr>
      <w:r w:rsidRPr="00D052C5">
        <w:t xml:space="preserve">Lisaks võimaldatakse eelnõuga </w:t>
      </w:r>
      <w:r w:rsidR="00131A46" w:rsidRPr="00C47F90">
        <w:t>viia</w:t>
      </w:r>
      <w:r w:rsidR="004D6BEE" w:rsidRPr="00C47F90">
        <w:t xml:space="preserve"> </w:t>
      </w:r>
      <w:r w:rsidRPr="00D052C5">
        <w:t>komisjonis</w:t>
      </w:r>
      <w:r w:rsidR="0039357F" w:rsidRPr="00D052C5">
        <w:t xml:space="preserve"> kui lepitusorganis</w:t>
      </w:r>
      <w:r w:rsidR="00131A46" w:rsidRPr="00C47F90">
        <w:t xml:space="preserve"> läbi </w:t>
      </w:r>
      <w:r w:rsidR="0039357F" w:rsidRPr="00D052C5">
        <w:t>lepitusseaduse</w:t>
      </w:r>
      <w:r w:rsidR="00BA65D2" w:rsidRPr="00C47F90">
        <w:rPr>
          <w:rStyle w:val="Allmrkuseviide"/>
        </w:rPr>
        <w:footnoteReference w:id="7"/>
      </w:r>
      <w:r w:rsidR="0039357F" w:rsidRPr="00D052C5">
        <w:t xml:space="preserve"> tähenduses</w:t>
      </w:r>
      <w:r w:rsidR="00A53ABD" w:rsidRPr="00C47F90">
        <w:t xml:space="preserve"> lepitusmenetlust</w:t>
      </w:r>
      <w:r w:rsidRPr="00D052C5">
        <w:t xml:space="preserve">. Lepitusmenetluse eesmärk on võimaldada komisjoni </w:t>
      </w:r>
      <w:r w:rsidR="00B10920" w:rsidRPr="00D052C5">
        <w:t xml:space="preserve">alalise liikme </w:t>
      </w:r>
      <w:r w:rsidRPr="00D052C5">
        <w:t>kui lepitusmenetlust läbiviiva isiku abil jõuda mõlemaid pooli rahuldava kokkuleppeni lihtsamal ja vähem bürokraatliku</w:t>
      </w:r>
      <w:r w:rsidR="000473AF" w:rsidRPr="00D052C5">
        <w:t>l</w:t>
      </w:r>
      <w:r w:rsidRPr="00D052C5">
        <w:t xml:space="preserve"> moel.</w:t>
      </w:r>
      <w:r w:rsidR="0076487D" w:rsidRPr="00D052C5">
        <w:t xml:space="preserve"> </w:t>
      </w:r>
    </w:p>
    <w:p w14:paraId="2727AFBA" w14:textId="77777777" w:rsidR="0076487D" w:rsidRPr="00C47F90" w:rsidRDefault="0076487D">
      <w:pPr>
        <w:spacing w:after="0" w:line="240" w:lineRule="auto"/>
        <w:jc w:val="both"/>
        <w:rPr>
          <w:rFonts w:ascii="Times New Roman" w:eastAsia="Times New Roman" w:hAnsi="Times New Roman" w:cs="Times New Roman"/>
          <w:sz w:val="24"/>
          <w:szCs w:val="24"/>
        </w:rPr>
      </w:pPr>
    </w:p>
    <w:p w14:paraId="388D2D8A" w14:textId="58649781" w:rsidR="0076487D" w:rsidRPr="00C47F90" w:rsidRDefault="0049325A">
      <w:pPr>
        <w:spacing w:after="0" w:line="240" w:lineRule="auto"/>
        <w:jc w:val="both"/>
        <w:rPr>
          <w:rFonts w:ascii="Times New Roman" w:eastAsia="Times New Roman" w:hAnsi="Times New Roman" w:cs="Times New Roman"/>
          <w:sz w:val="24"/>
          <w:szCs w:val="24"/>
        </w:rPr>
      </w:pPr>
      <w:r w:rsidRPr="00C47F90">
        <w:rPr>
          <w:rFonts w:ascii="Times New Roman" w:eastAsia="Times New Roman" w:hAnsi="Times New Roman" w:cs="Times New Roman"/>
          <w:sz w:val="24"/>
          <w:szCs w:val="24"/>
        </w:rPr>
        <w:t>T</w:t>
      </w:r>
      <w:r w:rsidR="0039357F" w:rsidRPr="00C47F90">
        <w:rPr>
          <w:rFonts w:ascii="Times New Roman" w:eastAsia="Times New Roman" w:hAnsi="Times New Roman" w:cs="Times New Roman"/>
          <w:sz w:val="24"/>
          <w:szCs w:val="24"/>
        </w:rPr>
        <w:t>arbijavaidluste puhul</w:t>
      </w:r>
      <w:r w:rsidR="00B10920" w:rsidRPr="00C47F90">
        <w:rPr>
          <w:rFonts w:ascii="Times New Roman" w:eastAsia="Times New Roman" w:hAnsi="Times New Roman" w:cs="Times New Roman"/>
          <w:sz w:val="24"/>
          <w:szCs w:val="24"/>
        </w:rPr>
        <w:t xml:space="preserve"> on</w:t>
      </w:r>
      <w:r w:rsidR="0039357F" w:rsidRPr="00C47F90">
        <w:rPr>
          <w:rFonts w:ascii="Times New Roman" w:eastAsia="Times New Roman" w:hAnsi="Times New Roman" w:cs="Times New Roman"/>
          <w:sz w:val="24"/>
          <w:szCs w:val="24"/>
        </w:rPr>
        <w:t xml:space="preserve"> tegemist olukorraga, kus nõrgemas positsioonis olev tarbija vaidleb majanduslikult tugevamal positsioonil oleva ettevõtjaga </w:t>
      </w:r>
      <w:r w:rsidR="009B6713" w:rsidRPr="00C47F90">
        <w:rPr>
          <w:rFonts w:ascii="Times New Roman" w:eastAsia="Times New Roman" w:hAnsi="Times New Roman" w:cs="Times New Roman"/>
          <w:sz w:val="24"/>
          <w:szCs w:val="24"/>
        </w:rPr>
        <w:t>ja</w:t>
      </w:r>
      <w:r w:rsidR="0039357F" w:rsidRPr="00C47F90">
        <w:rPr>
          <w:rFonts w:ascii="Times New Roman" w:eastAsia="Times New Roman" w:hAnsi="Times New Roman" w:cs="Times New Roman"/>
          <w:sz w:val="24"/>
          <w:szCs w:val="24"/>
        </w:rPr>
        <w:t xml:space="preserve"> püüab nendevahelises õigussuhtes oma õigusi maksma panna. Siiski võib ette tulla ka olukordi, kus nii tarbija</w:t>
      </w:r>
      <w:r w:rsidR="0068446C" w:rsidRPr="00C47F90">
        <w:rPr>
          <w:rFonts w:ascii="Times New Roman" w:eastAsia="Times New Roman" w:hAnsi="Times New Roman" w:cs="Times New Roman"/>
          <w:sz w:val="24"/>
          <w:szCs w:val="24"/>
        </w:rPr>
        <w:t>le</w:t>
      </w:r>
      <w:r w:rsidR="0039357F" w:rsidRPr="00C47F90">
        <w:rPr>
          <w:rFonts w:ascii="Times New Roman" w:eastAsia="Times New Roman" w:hAnsi="Times New Roman" w:cs="Times New Roman"/>
          <w:sz w:val="24"/>
          <w:szCs w:val="24"/>
        </w:rPr>
        <w:t xml:space="preserve"> kui </w:t>
      </w:r>
      <w:r w:rsidR="003A1C85" w:rsidRPr="00C47F90">
        <w:rPr>
          <w:rFonts w:ascii="Times New Roman" w:eastAsia="Times New Roman" w:hAnsi="Times New Roman" w:cs="Times New Roman"/>
          <w:sz w:val="24"/>
          <w:szCs w:val="24"/>
        </w:rPr>
        <w:t xml:space="preserve">ka </w:t>
      </w:r>
      <w:r w:rsidR="0039357F" w:rsidRPr="00C47F90">
        <w:rPr>
          <w:rFonts w:ascii="Times New Roman" w:eastAsia="Times New Roman" w:hAnsi="Times New Roman" w:cs="Times New Roman"/>
          <w:sz w:val="24"/>
          <w:szCs w:val="24"/>
        </w:rPr>
        <w:t>kaupleja</w:t>
      </w:r>
      <w:r w:rsidR="0068446C" w:rsidRPr="00C47F90">
        <w:rPr>
          <w:rFonts w:ascii="Times New Roman" w:eastAsia="Times New Roman" w:hAnsi="Times New Roman" w:cs="Times New Roman"/>
          <w:sz w:val="24"/>
          <w:szCs w:val="24"/>
        </w:rPr>
        <w:t>le</w:t>
      </w:r>
      <w:r w:rsidR="0039357F" w:rsidRPr="00C47F90">
        <w:rPr>
          <w:rFonts w:ascii="Times New Roman" w:eastAsia="Times New Roman" w:hAnsi="Times New Roman" w:cs="Times New Roman"/>
          <w:sz w:val="24"/>
          <w:szCs w:val="24"/>
        </w:rPr>
        <w:t xml:space="preserve"> </w:t>
      </w:r>
      <w:r w:rsidR="00541E80" w:rsidRPr="00C47F90">
        <w:rPr>
          <w:rFonts w:ascii="Times New Roman" w:eastAsia="Times New Roman" w:hAnsi="Times New Roman" w:cs="Times New Roman"/>
          <w:sz w:val="24"/>
          <w:szCs w:val="24"/>
        </w:rPr>
        <w:t>on</w:t>
      </w:r>
      <w:r w:rsidR="0039357F" w:rsidRPr="00C47F90">
        <w:rPr>
          <w:rFonts w:ascii="Times New Roman" w:eastAsia="Times New Roman" w:hAnsi="Times New Roman" w:cs="Times New Roman"/>
          <w:sz w:val="24"/>
          <w:szCs w:val="24"/>
        </w:rPr>
        <w:t xml:space="preserve"> probleemi lihtne ja kiire lahendamine olulisem kui oma õiguste kaitsmine</w:t>
      </w:r>
      <w:r w:rsidR="007A145B" w:rsidRPr="00C47F90">
        <w:rPr>
          <w:rFonts w:ascii="Times New Roman" w:eastAsia="Times New Roman" w:hAnsi="Times New Roman" w:cs="Times New Roman"/>
          <w:sz w:val="24"/>
          <w:szCs w:val="24"/>
        </w:rPr>
        <w:t>,</w:t>
      </w:r>
      <w:r w:rsidR="0039357F" w:rsidRPr="00C47F90">
        <w:rPr>
          <w:rFonts w:ascii="Times New Roman" w:eastAsia="Times New Roman" w:hAnsi="Times New Roman" w:cs="Times New Roman"/>
          <w:sz w:val="24"/>
          <w:szCs w:val="24"/>
        </w:rPr>
        <w:t xml:space="preserve"> </w:t>
      </w:r>
      <w:r w:rsidR="007A145B" w:rsidRPr="00C47F90">
        <w:rPr>
          <w:rFonts w:ascii="Times New Roman" w:eastAsia="Times New Roman" w:hAnsi="Times New Roman" w:cs="Times New Roman"/>
          <w:sz w:val="24"/>
          <w:szCs w:val="24"/>
        </w:rPr>
        <w:t>ja</w:t>
      </w:r>
      <w:r w:rsidR="0039357F" w:rsidRPr="00C47F90">
        <w:rPr>
          <w:rFonts w:ascii="Times New Roman" w:eastAsia="Times New Roman" w:hAnsi="Times New Roman" w:cs="Times New Roman"/>
          <w:sz w:val="24"/>
          <w:szCs w:val="24"/>
        </w:rPr>
        <w:t xml:space="preserve"> sellisel juhul </w:t>
      </w:r>
      <w:r w:rsidR="00541E80" w:rsidRPr="00C47F90">
        <w:rPr>
          <w:rFonts w:ascii="Times New Roman" w:eastAsia="Times New Roman" w:hAnsi="Times New Roman" w:cs="Times New Roman"/>
          <w:sz w:val="24"/>
          <w:szCs w:val="24"/>
        </w:rPr>
        <w:t>peaks olema tagatud võim</w:t>
      </w:r>
      <w:r w:rsidR="0039357F" w:rsidRPr="00C47F90">
        <w:rPr>
          <w:rFonts w:ascii="Times New Roman" w:eastAsia="Times New Roman" w:hAnsi="Times New Roman" w:cs="Times New Roman"/>
          <w:sz w:val="24"/>
          <w:szCs w:val="24"/>
        </w:rPr>
        <w:t xml:space="preserve">alus </w:t>
      </w:r>
      <w:r w:rsidR="00566A8C" w:rsidRPr="00C47F90">
        <w:rPr>
          <w:rFonts w:ascii="Times New Roman" w:eastAsia="Times New Roman" w:hAnsi="Times New Roman" w:cs="Times New Roman"/>
          <w:sz w:val="24"/>
          <w:szCs w:val="24"/>
        </w:rPr>
        <w:t xml:space="preserve">kasutada </w:t>
      </w:r>
      <w:r w:rsidR="00541E80" w:rsidRPr="00C47F90">
        <w:rPr>
          <w:rFonts w:ascii="Times New Roman" w:eastAsia="Times New Roman" w:hAnsi="Times New Roman" w:cs="Times New Roman"/>
          <w:sz w:val="24"/>
          <w:szCs w:val="24"/>
        </w:rPr>
        <w:t>lepitusmenetlus</w:t>
      </w:r>
      <w:r w:rsidR="002F6A33" w:rsidRPr="00C47F90">
        <w:rPr>
          <w:rFonts w:ascii="Times New Roman" w:eastAsia="Times New Roman" w:hAnsi="Times New Roman" w:cs="Times New Roman"/>
          <w:sz w:val="24"/>
          <w:szCs w:val="24"/>
        </w:rPr>
        <w:t>t</w:t>
      </w:r>
      <w:r w:rsidR="00541E80" w:rsidRPr="00C47F90">
        <w:rPr>
          <w:rFonts w:ascii="Times New Roman" w:eastAsia="Times New Roman" w:hAnsi="Times New Roman" w:cs="Times New Roman"/>
          <w:sz w:val="24"/>
          <w:szCs w:val="24"/>
        </w:rPr>
        <w:t>.</w:t>
      </w:r>
      <w:r w:rsidR="00D47811" w:rsidRPr="00C47F90">
        <w:rPr>
          <w:rFonts w:ascii="Times New Roman" w:eastAsia="Times New Roman" w:hAnsi="Times New Roman" w:cs="Times New Roman"/>
          <w:sz w:val="24"/>
          <w:szCs w:val="24"/>
        </w:rPr>
        <w:t xml:space="preserve"> </w:t>
      </w:r>
      <w:r w:rsidR="00541E80" w:rsidRPr="00C47F90">
        <w:rPr>
          <w:rFonts w:ascii="Times New Roman" w:eastAsia="Times New Roman" w:hAnsi="Times New Roman" w:cs="Times New Roman"/>
          <w:sz w:val="24"/>
          <w:szCs w:val="24"/>
        </w:rPr>
        <w:t>Lepitusorgani kinnitatud kokkulepe on täitedokumen</w:t>
      </w:r>
      <w:r w:rsidR="00DC4968" w:rsidRPr="00C47F90">
        <w:rPr>
          <w:rFonts w:ascii="Times New Roman" w:eastAsia="Times New Roman" w:hAnsi="Times New Roman" w:cs="Times New Roman"/>
          <w:sz w:val="24"/>
          <w:szCs w:val="24"/>
        </w:rPr>
        <w:t>t</w:t>
      </w:r>
      <w:r w:rsidR="00541E80" w:rsidRPr="00C47F90">
        <w:rPr>
          <w:rFonts w:ascii="Times New Roman" w:eastAsia="Times New Roman" w:hAnsi="Times New Roman" w:cs="Times New Roman"/>
          <w:sz w:val="24"/>
          <w:szCs w:val="24"/>
        </w:rPr>
        <w:t xml:space="preserve"> täitemenetluse seadustiku</w:t>
      </w:r>
      <w:r w:rsidR="00B93697" w:rsidRPr="00C47F90">
        <w:rPr>
          <w:rStyle w:val="Allmrkuseviide"/>
          <w:rFonts w:ascii="Times New Roman" w:eastAsia="Times New Roman" w:hAnsi="Times New Roman" w:cs="Times New Roman"/>
          <w:sz w:val="24"/>
          <w:szCs w:val="24"/>
        </w:rPr>
        <w:footnoteReference w:id="8"/>
      </w:r>
      <w:r w:rsidR="00541E80" w:rsidRPr="00C47F90">
        <w:rPr>
          <w:rFonts w:ascii="Times New Roman" w:eastAsia="Times New Roman" w:hAnsi="Times New Roman" w:cs="Times New Roman"/>
          <w:sz w:val="24"/>
          <w:szCs w:val="24"/>
        </w:rPr>
        <w:t xml:space="preserve"> §</w:t>
      </w:r>
      <w:r w:rsidR="007653CB" w:rsidRPr="00C47F90">
        <w:rPr>
          <w:rFonts w:ascii="Times New Roman" w:eastAsia="Times New Roman" w:hAnsi="Times New Roman" w:cs="Times New Roman"/>
          <w:sz w:val="24"/>
          <w:szCs w:val="24"/>
        </w:rPr>
        <w:t> </w:t>
      </w:r>
      <w:r w:rsidR="00541E80" w:rsidRPr="00C47F90">
        <w:rPr>
          <w:rFonts w:ascii="Times New Roman" w:eastAsia="Times New Roman" w:hAnsi="Times New Roman" w:cs="Times New Roman"/>
          <w:sz w:val="24"/>
          <w:szCs w:val="24"/>
        </w:rPr>
        <w:t>2 l</w:t>
      </w:r>
      <w:r w:rsidR="00F8371F" w:rsidRPr="00C47F90">
        <w:rPr>
          <w:rFonts w:ascii="Times New Roman" w:eastAsia="Times New Roman" w:hAnsi="Times New Roman" w:cs="Times New Roman"/>
          <w:sz w:val="24"/>
          <w:szCs w:val="24"/>
        </w:rPr>
        <w:t>g </w:t>
      </w:r>
      <w:r w:rsidR="00541E80" w:rsidRPr="00C47F90">
        <w:rPr>
          <w:rFonts w:ascii="Times New Roman" w:eastAsia="Times New Roman" w:hAnsi="Times New Roman" w:cs="Times New Roman"/>
          <w:sz w:val="24"/>
          <w:szCs w:val="24"/>
        </w:rPr>
        <w:t>1 punkti</w:t>
      </w:r>
      <w:r w:rsidR="00B30797" w:rsidRPr="00C47F90">
        <w:rPr>
          <w:rFonts w:ascii="Times New Roman" w:eastAsia="Times New Roman" w:hAnsi="Times New Roman" w:cs="Times New Roman"/>
          <w:sz w:val="24"/>
          <w:szCs w:val="24"/>
        </w:rPr>
        <w:t> </w:t>
      </w:r>
      <w:r w:rsidR="00541E80" w:rsidRPr="00C47F90">
        <w:rPr>
          <w:rFonts w:ascii="Times New Roman" w:eastAsia="Times New Roman" w:hAnsi="Times New Roman" w:cs="Times New Roman"/>
          <w:sz w:val="24"/>
          <w:szCs w:val="24"/>
        </w:rPr>
        <w:t xml:space="preserve">25 kohaselt. </w:t>
      </w:r>
      <w:r w:rsidR="00C04BBD" w:rsidRPr="00C47F90">
        <w:rPr>
          <w:rFonts w:ascii="Times New Roman" w:eastAsia="Times New Roman" w:hAnsi="Times New Roman" w:cs="Times New Roman"/>
          <w:sz w:val="24"/>
          <w:szCs w:val="24"/>
        </w:rPr>
        <w:t>Kui lepitusmenetluses kokkuleppe sõlmimiseni ei jõuta</w:t>
      </w:r>
      <w:r w:rsidR="00DA24A4" w:rsidRPr="00C47F90">
        <w:rPr>
          <w:rFonts w:ascii="Times New Roman" w:eastAsia="Times New Roman" w:hAnsi="Times New Roman" w:cs="Times New Roman"/>
          <w:sz w:val="24"/>
          <w:szCs w:val="24"/>
        </w:rPr>
        <w:t>,</w:t>
      </w:r>
      <w:r w:rsidR="00C04BBD" w:rsidRPr="00C47F90">
        <w:rPr>
          <w:rFonts w:ascii="Times New Roman" w:eastAsia="Times New Roman" w:hAnsi="Times New Roman" w:cs="Times New Roman"/>
          <w:sz w:val="24"/>
          <w:szCs w:val="24"/>
        </w:rPr>
        <w:t xml:space="preserve"> on </w:t>
      </w:r>
      <w:r w:rsidR="00AF5BEB" w:rsidRPr="00C47F90">
        <w:rPr>
          <w:rFonts w:ascii="Times New Roman" w:eastAsia="Times New Roman" w:hAnsi="Times New Roman" w:cs="Times New Roman"/>
          <w:sz w:val="24"/>
          <w:szCs w:val="24"/>
        </w:rPr>
        <w:t xml:space="preserve">probleem </w:t>
      </w:r>
      <w:r w:rsidR="00C04BBD" w:rsidRPr="00C47F90">
        <w:rPr>
          <w:rFonts w:ascii="Times New Roman" w:eastAsia="Times New Roman" w:hAnsi="Times New Roman" w:cs="Times New Roman"/>
          <w:sz w:val="24"/>
          <w:szCs w:val="24"/>
        </w:rPr>
        <w:t xml:space="preserve">võimalik lahendada komisjoni </w:t>
      </w:r>
      <w:commentRangeStart w:id="8"/>
      <w:r w:rsidR="00C04BBD" w:rsidRPr="00C47F90">
        <w:rPr>
          <w:rFonts w:ascii="Times New Roman" w:eastAsia="Times New Roman" w:hAnsi="Times New Roman" w:cs="Times New Roman"/>
          <w:sz w:val="24"/>
          <w:szCs w:val="24"/>
        </w:rPr>
        <w:t xml:space="preserve">tavamenetluses. </w:t>
      </w:r>
      <w:commentRangeEnd w:id="8"/>
      <w:r w:rsidR="00AE0BCA">
        <w:rPr>
          <w:rStyle w:val="Kommentaariviide"/>
        </w:rPr>
        <w:commentReference w:id="8"/>
      </w:r>
    </w:p>
    <w:p w14:paraId="1B18DF1A" w14:textId="77777777" w:rsidR="00C04BBD" w:rsidRPr="00C47F90" w:rsidRDefault="00C04BBD">
      <w:pPr>
        <w:spacing w:after="0" w:line="240" w:lineRule="auto"/>
        <w:jc w:val="both"/>
        <w:rPr>
          <w:rFonts w:ascii="Times New Roman" w:eastAsia="Times New Roman" w:hAnsi="Times New Roman" w:cs="Times New Roman"/>
          <w:sz w:val="24"/>
          <w:szCs w:val="24"/>
        </w:rPr>
      </w:pPr>
    </w:p>
    <w:p w14:paraId="2433A55D" w14:textId="37F0784C" w:rsidR="00AF6F5F" w:rsidRPr="00C47F90" w:rsidRDefault="00541E80">
      <w:pPr>
        <w:spacing w:after="0" w:line="240" w:lineRule="auto"/>
        <w:jc w:val="both"/>
        <w:rPr>
          <w:rFonts w:ascii="Times New Roman" w:eastAsia="Times New Roman" w:hAnsi="Times New Roman" w:cs="Times New Roman"/>
          <w:b/>
          <w:bCs/>
          <w:sz w:val="24"/>
          <w:szCs w:val="24"/>
        </w:rPr>
      </w:pPr>
      <w:r w:rsidRPr="00C47F90">
        <w:rPr>
          <w:rFonts w:ascii="Times New Roman" w:eastAsia="Times New Roman" w:hAnsi="Times New Roman" w:cs="Times New Roman"/>
          <w:sz w:val="24"/>
          <w:szCs w:val="24"/>
        </w:rPr>
        <w:t xml:space="preserve">Tarbijal ei ole kohustust pöörduda vaidluse lahendamiseks komisjoni, vaid </w:t>
      </w:r>
      <w:r w:rsidR="00645638" w:rsidRPr="00C47F90">
        <w:rPr>
          <w:rFonts w:ascii="Times New Roman" w:eastAsia="Times New Roman" w:hAnsi="Times New Roman" w:cs="Times New Roman"/>
          <w:sz w:val="24"/>
          <w:szCs w:val="24"/>
        </w:rPr>
        <w:t>ta võib pöörduda ka</w:t>
      </w:r>
      <w:r w:rsidR="00BC179D" w:rsidRPr="00C47F90">
        <w:rPr>
          <w:rFonts w:ascii="Times New Roman" w:eastAsia="Times New Roman" w:hAnsi="Times New Roman" w:cs="Times New Roman"/>
          <w:sz w:val="24"/>
          <w:szCs w:val="24"/>
        </w:rPr>
        <w:t xml:space="preserve"> </w:t>
      </w:r>
      <w:r w:rsidR="00645638" w:rsidRPr="00C47F90">
        <w:rPr>
          <w:rFonts w:ascii="Times New Roman" w:eastAsia="Times New Roman" w:hAnsi="Times New Roman" w:cs="Times New Roman"/>
          <w:sz w:val="24"/>
          <w:szCs w:val="24"/>
        </w:rPr>
        <w:t>otse kohtusse. Samas</w:t>
      </w:r>
      <w:r w:rsidR="008141E0" w:rsidRPr="00C47F90">
        <w:rPr>
          <w:rFonts w:ascii="Times New Roman" w:eastAsia="Times New Roman" w:hAnsi="Times New Roman" w:cs="Times New Roman"/>
          <w:sz w:val="24"/>
          <w:szCs w:val="24"/>
        </w:rPr>
        <w:t xml:space="preserve">, </w:t>
      </w:r>
      <w:r w:rsidR="00CF6819" w:rsidRPr="00C47F90">
        <w:rPr>
          <w:rFonts w:ascii="Times New Roman" w:eastAsia="Times New Roman" w:hAnsi="Times New Roman" w:cs="Times New Roman"/>
          <w:sz w:val="24"/>
          <w:szCs w:val="24"/>
        </w:rPr>
        <w:t xml:space="preserve">komisjonis </w:t>
      </w:r>
      <w:r w:rsidR="008141E0" w:rsidRPr="00C47F90">
        <w:rPr>
          <w:rFonts w:ascii="Times New Roman" w:eastAsia="Times New Roman" w:hAnsi="Times New Roman" w:cs="Times New Roman"/>
          <w:sz w:val="24"/>
          <w:szCs w:val="24"/>
        </w:rPr>
        <w:t xml:space="preserve">on </w:t>
      </w:r>
      <w:r w:rsidR="00CF6819" w:rsidRPr="00C47F90">
        <w:rPr>
          <w:rFonts w:ascii="Times New Roman" w:eastAsia="Times New Roman" w:hAnsi="Times New Roman" w:cs="Times New Roman"/>
          <w:sz w:val="24"/>
          <w:szCs w:val="24"/>
        </w:rPr>
        <w:t xml:space="preserve">võimalik lahendada vaidlus </w:t>
      </w:r>
      <w:r w:rsidR="00645638" w:rsidRPr="00C47F90">
        <w:rPr>
          <w:rFonts w:ascii="Times New Roman" w:eastAsia="Times New Roman" w:hAnsi="Times New Roman" w:cs="Times New Roman"/>
          <w:sz w:val="24"/>
          <w:szCs w:val="24"/>
        </w:rPr>
        <w:t>lihtsam</w:t>
      </w:r>
      <w:r w:rsidR="00204B5D" w:rsidRPr="00C47F90">
        <w:rPr>
          <w:rFonts w:ascii="Times New Roman" w:eastAsia="Times New Roman" w:hAnsi="Times New Roman" w:cs="Times New Roman"/>
          <w:sz w:val="24"/>
          <w:szCs w:val="24"/>
        </w:rPr>
        <w:t>alt</w:t>
      </w:r>
      <w:r w:rsidR="00645638" w:rsidRPr="00C47F90">
        <w:rPr>
          <w:rFonts w:ascii="Times New Roman" w:eastAsia="Times New Roman" w:hAnsi="Times New Roman" w:cs="Times New Roman"/>
          <w:sz w:val="24"/>
          <w:szCs w:val="24"/>
        </w:rPr>
        <w:t>, kiiremini ja väiksemate kuludega.</w:t>
      </w:r>
      <w:r w:rsidR="00182704" w:rsidRPr="00C47F90">
        <w:rPr>
          <w:rFonts w:ascii="Times New Roman" w:eastAsia="Times New Roman" w:hAnsi="Times New Roman" w:cs="Times New Roman"/>
          <w:sz w:val="24"/>
          <w:szCs w:val="24"/>
        </w:rPr>
        <w:t xml:space="preserve"> </w:t>
      </w:r>
      <w:r w:rsidR="00D9260F" w:rsidRPr="00C47F90">
        <w:rPr>
          <w:rFonts w:ascii="Times New Roman" w:eastAsia="Times New Roman" w:hAnsi="Times New Roman" w:cs="Times New Roman"/>
          <w:sz w:val="24"/>
          <w:szCs w:val="24"/>
        </w:rPr>
        <w:t>K</w:t>
      </w:r>
      <w:r w:rsidR="00AF6F5F" w:rsidRPr="00C47F90">
        <w:rPr>
          <w:rFonts w:ascii="Times New Roman" w:eastAsia="Times New Roman" w:hAnsi="Times New Roman" w:cs="Times New Roman"/>
          <w:sz w:val="24"/>
          <w:szCs w:val="24"/>
        </w:rPr>
        <w:t xml:space="preserve">omisjoni menetluse usaldusväärsust ja tõhusust aitaks suurendada </w:t>
      </w:r>
      <w:r w:rsidR="00A07DC3" w:rsidRPr="00C47F90">
        <w:rPr>
          <w:rFonts w:ascii="Times New Roman" w:eastAsia="Times New Roman" w:hAnsi="Times New Roman" w:cs="Times New Roman"/>
          <w:sz w:val="24"/>
          <w:szCs w:val="24"/>
        </w:rPr>
        <w:t xml:space="preserve">võimalus pöörata </w:t>
      </w:r>
      <w:r w:rsidR="00AF6F5F" w:rsidRPr="00C47F90">
        <w:rPr>
          <w:rFonts w:ascii="Times New Roman" w:eastAsia="Times New Roman" w:hAnsi="Times New Roman" w:cs="Times New Roman"/>
          <w:sz w:val="24"/>
          <w:szCs w:val="24"/>
        </w:rPr>
        <w:t xml:space="preserve">komisjoni menetluse tulemusena tehtav otsus täitmisele, </w:t>
      </w:r>
      <w:r w:rsidR="00B34C87" w:rsidRPr="00C47F90">
        <w:rPr>
          <w:rFonts w:ascii="Times New Roman" w:eastAsia="Times New Roman" w:hAnsi="Times New Roman" w:cs="Times New Roman"/>
          <w:sz w:val="24"/>
          <w:szCs w:val="24"/>
        </w:rPr>
        <w:t xml:space="preserve">nii nagu on võimalik teha otsustega, mida on teinud </w:t>
      </w:r>
      <w:r w:rsidR="00AF6F5F" w:rsidRPr="00C47F90">
        <w:rPr>
          <w:rFonts w:ascii="Times New Roman" w:eastAsia="Times New Roman" w:hAnsi="Times New Roman" w:cs="Times New Roman"/>
          <w:sz w:val="24"/>
          <w:szCs w:val="24"/>
        </w:rPr>
        <w:t xml:space="preserve">seaduse alusel loodud </w:t>
      </w:r>
      <w:r w:rsidR="00B34C87" w:rsidRPr="00C47F90">
        <w:rPr>
          <w:rFonts w:ascii="Times New Roman" w:eastAsia="Times New Roman" w:hAnsi="Times New Roman" w:cs="Times New Roman"/>
          <w:sz w:val="24"/>
          <w:szCs w:val="24"/>
        </w:rPr>
        <w:t xml:space="preserve">muude </w:t>
      </w:r>
      <w:r w:rsidR="00300BF3" w:rsidRPr="00C47F90">
        <w:rPr>
          <w:rFonts w:ascii="Times New Roman" w:eastAsia="Times New Roman" w:hAnsi="Times New Roman" w:cs="Times New Roman"/>
          <w:sz w:val="24"/>
          <w:szCs w:val="24"/>
        </w:rPr>
        <w:t xml:space="preserve">organite </w:t>
      </w:r>
      <w:r w:rsidR="00AF6F5F" w:rsidRPr="00C47F90">
        <w:rPr>
          <w:rFonts w:ascii="Times New Roman" w:eastAsia="Times New Roman" w:hAnsi="Times New Roman" w:cs="Times New Roman"/>
          <w:sz w:val="24"/>
          <w:szCs w:val="24"/>
        </w:rPr>
        <w:t>vaidlusi kohtuväliselt lahendava</w:t>
      </w:r>
      <w:r w:rsidR="00D12063" w:rsidRPr="00C47F90">
        <w:rPr>
          <w:rFonts w:ascii="Times New Roman" w:eastAsia="Times New Roman" w:hAnsi="Times New Roman" w:cs="Times New Roman"/>
          <w:sz w:val="24"/>
          <w:szCs w:val="24"/>
        </w:rPr>
        <w:t>d</w:t>
      </w:r>
      <w:r w:rsidR="00AF6F5F" w:rsidRPr="00C47F90">
        <w:rPr>
          <w:rFonts w:ascii="Times New Roman" w:eastAsia="Times New Roman" w:hAnsi="Times New Roman" w:cs="Times New Roman"/>
          <w:sz w:val="24"/>
          <w:szCs w:val="24"/>
        </w:rPr>
        <w:t xml:space="preserve"> organi</w:t>
      </w:r>
      <w:r w:rsidR="00D12063" w:rsidRPr="00C47F90">
        <w:rPr>
          <w:rFonts w:ascii="Times New Roman" w:eastAsia="Times New Roman" w:hAnsi="Times New Roman" w:cs="Times New Roman"/>
          <w:sz w:val="24"/>
          <w:szCs w:val="24"/>
        </w:rPr>
        <w:t>d</w:t>
      </w:r>
      <w:r w:rsidR="00AF6F5F" w:rsidRPr="00C47F90">
        <w:rPr>
          <w:rFonts w:ascii="Times New Roman" w:eastAsia="Times New Roman" w:hAnsi="Times New Roman" w:cs="Times New Roman"/>
          <w:sz w:val="24"/>
          <w:szCs w:val="24"/>
        </w:rPr>
        <w:t>.</w:t>
      </w:r>
      <w:r w:rsidR="00975BEF" w:rsidRPr="00C47F90">
        <w:rPr>
          <w:rFonts w:ascii="Times New Roman" w:eastAsia="Times New Roman" w:hAnsi="Times New Roman" w:cs="Times New Roman"/>
          <w:sz w:val="24"/>
          <w:szCs w:val="24"/>
        </w:rPr>
        <w:t xml:space="preserve"> </w:t>
      </w:r>
    </w:p>
    <w:p w14:paraId="6C5BAE1C" w14:textId="77777777" w:rsidR="00AF6F5F" w:rsidRPr="00C47F90" w:rsidRDefault="00AF6F5F">
      <w:pPr>
        <w:spacing w:after="0" w:line="240" w:lineRule="auto"/>
        <w:jc w:val="both"/>
        <w:rPr>
          <w:rFonts w:ascii="Times New Roman" w:eastAsia="Times New Roman" w:hAnsi="Times New Roman" w:cs="Times New Roman"/>
          <w:b/>
          <w:bCs/>
          <w:sz w:val="24"/>
          <w:szCs w:val="24"/>
        </w:rPr>
      </w:pPr>
    </w:p>
    <w:p w14:paraId="14335366" w14:textId="26684246" w:rsidR="00CF6819" w:rsidRPr="00C47F90" w:rsidRDefault="00CF6819">
      <w:pPr>
        <w:spacing w:after="0" w:line="240" w:lineRule="auto"/>
        <w:jc w:val="both"/>
        <w:rPr>
          <w:rFonts w:ascii="Times New Roman" w:eastAsia="Times New Roman" w:hAnsi="Times New Roman" w:cs="Times New Roman"/>
          <w:b/>
          <w:bCs/>
          <w:sz w:val="24"/>
          <w:szCs w:val="24"/>
        </w:rPr>
      </w:pPr>
      <w:r w:rsidRPr="00C47F90">
        <w:rPr>
          <w:rFonts w:ascii="Times New Roman" w:eastAsia="Times New Roman" w:hAnsi="Times New Roman" w:cs="Times New Roman"/>
          <w:b/>
          <w:bCs/>
          <w:sz w:val="24"/>
          <w:szCs w:val="24"/>
        </w:rPr>
        <w:t>3. Eelnõu sisu ja võrdlev analüüs</w:t>
      </w:r>
    </w:p>
    <w:p w14:paraId="101320D6" w14:textId="77777777" w:rsidR="00CF6819" w:rsidRPr="00C47F90" w:rsidRDefault="00CF6819">
      <w:pPr>
        <w:spacing w:after="0" w:line="240" w:lineRule="auto"/>
        <w:jc w:val="both"/>
        <w:rPr>
          <w:rFonts w:ascii="Times New Roman" w:eastAsia="Times New Roman" w:hAnsi="Times New Roman" w:cs="Times New Roman"/>
          <w:sz w:val="24"/>
          <w:szCs w:val="24"/>
        </w:rPr>
      </w:pPr>
    </w:p>
    <w:p w14:paraId="48DF6EBC" w14:textId="65DFF193" w:rsidR="00CF6819" w:rsidRPr="00C47F90" w:rsidRDefault="00CF6819">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Kehtivas </w:t>
      </w:r>
      <w:r w:rsidR="00E606E4" w:rsidRPr="00C47F90">
        <w:rPr>
          <w:rFonts w:ascii="Times New Roman" w:hAnsi="Times New Roman" w:cs="Times New Roman"/>
          <w:sz w:val="24"/>
          <w:szCs w:val="24"/>
        </w:rPr>
        <w:t>TKS-is</w:t>
      </w:r>
      <w:r w:rsidRPr="00C47F90">
        <w:rPr>
          <w:rFonts w:ascii="Times New Roman" w:hAnsi="Times New Roman" w:cs="Times New Roman"/>
          <w:sz w:val="24"/>
          <w:szCs w:val="24"/>
        </w:rPr>
        <w:t xml:space="preserve"> käsitleb </w:t>
      </w:r>
      <w:r w:rsidR="00D9260F" w:rsidRPr="00C47F90">
        <w:rPr>
          <w:rFonts w:ascii="Times New Roman" w:hAnsi="Times New Roman" w:cs="Times New Roman"/>
          <w:sz w:val="24"/>
          <w:szCs w:val="24"/>
        </w:rPr>
        <w:t>TVK</w:t>
      </w:r>
      <w:r w:rsidRPr="00C47F90">
        <w:rPr>
          <w:rFonts w:ascii="Times New Roman" w:hAnsi="Times New Roman" w:cs="Times New Roman"/>
          <w:sz w:val="24"/>
          <w:szCs w:val="24"/>
        </w:rPr>
        <w:t xml:space="preserve"> menetluskorda 6.</w:t>
      </w:r>
      <w:r w:rsidR="004A46E3" w:rsidRPr="00C47F90">
        <w:rPr>
          <w:rFonts w:ascii="Times New Roman" w:hAnsi="Times New Roman" w:cs="Times New Roman"/>
          <w:sz w:val="24"/>
          <w:szCs w:val="24"/>
        </w:rPr>
        <w:t> </w:t>
      </w:r>
      <w:r w:rsidRPr="00C47F90">
        <w:rPr>
          <w:rFonts w:ascii="Times New Roman" w:hAnsi="Times New Roman" w:cs="Times New Roman"/>
          <w:sz w:val="24"/>
          <w:szCs w:val="24"/>
        </w:rPr>
        <w:t xml:space="preserve">peatükk. Kuna eelnõuga kavandatakse põhimõttelisi muudatusi </w:t>
      </w:r>
      <w:r w:rsidR="007A145B" w:rsidRPr="00C47F90">
        <w:rPr>
          <w:rFonts w:ascii="Times New Roman" w:hAnsi="Times New Roman" w:cs="Times New Roman"/>
          <w:sz w:val="24"/>
          <w:szCs w:val="24"/>
        </w:rPr>
        <w:t>ja</w:t>
      </w:r>
      <w:r w:rsidRPr="00C47F90">
        <w:rPr>
          <w:rFonts w:ascii="Times New Roman" w:hAnsi="Times New Roman" w:cs="Times New Roman"/>
          <w:sz w:val="24"/>
          <w:szCs w:val="24"/>
        </w:rPr>
        <w:t xml:space="preserve"> </w:t>
      </w:r>
      <w:r w:rsidR="00F74F9F" w:rsidRPr="00C47F90">
        <w:rPr>
          <w:rFonts w:ascii="Times New Roman" w:hAnsi="Times New Roman" w:cs="Times New Roman"/>
          <w:sz w:val="24"/>
          <w:szCs w:val="24"/>
        </w:rPr>
        <w:t xml:space="preserve">sätestatakse </w:t>
      </w:r>
      <w:r w:rsidRPr="00C47F90">
        <w:rPr>
          <w:rFonts w:ascii="Times New Roman" w:hAnsi="Times New Roman" w:cs="Times New Roman"/>
          <w:sz w:val="24"/>
          <w:szCs w:val="24"/>
        </w:rPr>
        <w:t>menetluskor</w:t>
      </w:r>
      <w:r w:rsidR="001878A4" w:rsidRPr="00C47F90">
        <w:rPr>
          <w:rFonts w:ascii="Times New Roman" w:hAnsi="Times New Roman" w:cs="Times New Roman"/>
          <w:sz w:val="24"/>
          <w:szCs w:val="24"/>
        </w:rPr>
        <w:t>d</w:t>
      </w:r>
      <w:r w:rsidRPr="00C47F90">
        <w:rPr>
          <w:rFonts w:ascii="Times New Roman" w:hAnsi="Times New Roman" w:cs="Times New Roman"/>
          <w:sz w:val="24"/>
          <w:szCs w:val="24"/>
        </w:rPr>
        <w:t xml:space="preserve"> senisest täpsem</w:t>
      </w:r>
      <w:r w:rsidR="001878A4" w:rsidRPr="00C47F90">
        <w:rPr>
          <w:rFonts w:ascii="Times New Roman" w:hAnsi="Times New Roman" w:cs="Times New Roman"/>
          <w:sz w:val="24"/>
          <w:szCs w:val="24"/>
        </w:rPr>
        <w:t>ini</w:t>
      </w:r>
      <w:r w:rsidR="00DA24A4" w:rsidRPr="00C47F90">
        <w:rPr>
          <w:rFonts w:ascii="Times New Roman" w:hAnsi="Times New Roman" w:cs="Times New Roman"/>
          <w:sz w:val="24"/>
          <w:szCs w:val="24"/>
        </w:rPr>
        <w:t>,</w:t>
      </w:r>
      <w:r w:rsidRPr="00C47F90">
        <w:rPr>
          <w:rFonts w:ascii="Times New Roman" w:hAnsi="Times New Roman" w:cs="Times New Roman"/>
          <w:sz w:val="24"/>
          <w:szCs w:val="24"/>
        </w:rPr>
        <w:t xml:space="preserve"> on eelnõus kogu 6.</w:t>
      </w:r>
      <w:r w:rsidR="006B2A0A" w:rsidRPr="00C47F90">
        <w:rPr>
          <w:rFonts w:ascii="Times New Roman" w:hAnsi="Times New Roman" w:cs="Times New Roman"/>
          <w:sz w:val="24"/>
          <w:szCs w:val="24"/>
        </w:rPr>
        <w:t> </w:t>
      </w:r>
      <w:r w:rsidRPr="00C47F90">
        <w:rPr>
          <w:rFonts w:ascii="Times New Roman" w:hAnsi="Times New Roman" w:cs="Times New Roman"/>
          <w:sz w:val="24"/>
          <w:szCs w:val="24"/>
        </w:rPr>
        <w:t>peatükk uuesti sõnastatud.</w:t>
      </w:r>
    </w:p>
    <w:p w14:paraId="3EA7F697" w14:textId="77777777" w:rsidR="00CF6819" w:rsidRPr="00C47F90" w:rsidRDefault="00CF6819">
      <w:pPr>
        <w:spacing w:after="0" w:line="240" w:lineRule="auto"/>
        <w:jc w:val="both"/>
        <w:rPr>
          <w:rFonts w:ascii="Times New Roman" w:hAnsi="Times New Roman" w:cs="Times New Roman"/>
          <w:sz w:val="24"/>
          <w:szCs w:val="24"/>
        </w:rPr>
      </w:pPr>
    </w:p>
    <w:p w14:paraId="4CABE5F5" w14:textId="6B70505F" w:rsidR="00DB467D" w:rsidRPr="00C47F90" w:rsidRDefault="005955EA">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 koosneb neljast paragrahvist. Paragrahvi</w:t>
      </w:r>
      <w:r w:rsidR="001F2B0C" w:rsidRPr="00C47F90">
        <w:rPr>
          <w:rFonts w:ascii="Times New Roman" w:hAnsi="Times New Roman" w:cs="Times New Roman"/>
          <w:sz w:val="24"/>
          <w:szCs w:val="24"/>
        </w:rPr>
        <w:t>ga </w:t>
      </w:r>
      <w:r w:rsidRPr="00C47F90">
        <w:rPr>
          <w:rFonts w:ascii="Times New Roman" w:hAnsi="Times New Roman" w:cs="Times New Roman"/>
          <w:sz w:val="24"/>
          <w:szCs w:val="24"/>
        </w:rPr>
        <w:t>1 muudetakse tarbijakaitseseadust</w:t>
      </w:r>
      <w:r w:rsidR="00CC28F7" w:rsidRPr="00C47F90">
        <w:rPr>
          <w:rFonts w:ascii="Times New Roman" w:hAnsi="Times New Roman" w:cs="Times New Roman"/>
          <w:sz w:val="24"/>
          <w:szCs w:val="24"/>
        </w:rPr>
        <w:t xml:space="preserve">, täiendatakse </w:t>
      </w:r>
      <w:r w:rsidR="00413E3D" w:rsidRPr="00C47F90">
        <w:rPr>
          <w:rFonts w:ascii="Times New Roman" w:hAnsi="Times New Roman" w:cs="Times New Roman"/>
          <w:sz w:val="24"/>
          <w:szCs w:val="24"/>
        </w:rPr>
        <w:t>§ </w:t>
      </w:r>
      <w:r w:rsidR="00CC28F7" w:rsidRPr="00C47F90">
        <w:rPr>
          <w:rFonts w:ascii="Times New Roman" w:hAnsi="Times New Roman" w:cs="Times New Roman"/>
          <w:sz w:val="24"/>
          <w:szCs w:val="24"/>
        </w:rPr>
        <w:t>31 lõiget 1</w:t>
      </w:r>
      <w:r w:rsidRPr="00C47F90">
        <w:rPr>
          <w:rFonts w:ascii="Times New Roman" w:hAnsi="Times New Roman" w:cs="Times New Roman"/>
          <w:sz w:val="24"/>
          <w:szCs w:val="24"/>
        </w:rPr>
        <w:t xml:space="preserve"> ja sõnastatakse uuesti 6.</w:t>
      </w:r>
      <w:r w:rsidR="00625761" w:rsidRPr="00C47F90">
        <w:rPr>
          <w:rFonts w:ascii="Times New Roman" w:hAnsi="Times New Roman" w:cs="Times New Roman"/>
          <w:sz w:val="24"/>
          <w:szCs w:val="24"/>
        </w:rPr>
        <w:t> </w:t>
      </w:r>
      <w:r w:rsidRPr="00C47F90">
        <w:rPr>
          <w:rFonts w:ascii="Times New Roman" w:hAnsi="Times New Roman" w:cs="Times New Roman"/>
          <w:sz w:val="24"/>
          <w:szCs w:val="24"/>
        </w:rPr>
        <w:t>peatükk</w:t>
      </w:r>
      <w:r w:rsidR="00C42E88" w:rsidRPr="00C47F90">
        <w:rPr>
          <w:rFonts w:ascii="Times New Roman" w:hAnsi="Times New Roman" w:cs="Times New Roman"/>
          <w:sz w:val="24"/>
          <w:szCs w:val="24"/>
        </w:rPr>
        <w:t xml:space="preserve"> ning lisatakse rakendussäte</w:t>
      </w:r>
      <w:r w:rsidRPr="00C47F90">
        <w:rPr>
          <w:rFonts w:ascii="Times New Roman" w:hAnsi="Times New Roman" w:cs="Times New Roman"/>
          <w:sz w:val="24"/>
          <w:szCs w:val="24"/>
        </w:rPr>
        <w:t xml:space="preserve">. </w:t>
      </w:r>
      <w:r w:rsidR="00DB467D" w:rsidRPr="00C47F90">
        <w:rPr>
          <w:rFonts w:ascii="Times New Roman" w:hAnsi="Times New Roman" w:cs="Times New Roman"/>
          <w:sz w:val="24"/>
          <w:szCs w:val="24"/>
        </w:rPr>
        <w:t>Paragrahvi</w:t>
      </w:r>
      <w:r w:rsidR="007C722F" w:rsidRPr="00C47F90">
        <w:rPr>
          <w:rFonts w:ascii="Times New Roman" w:hAnsi="Times New Roman" w:cs="Times New Roman"/>
          <w:sz w:val="24"/>
          <w:szCs w:val="24"/>
        </w:rPr>
        <w:t>ga </w:t>
      </w:r>
      <w:r w:rsidR="00595F6A">
        <w:rPr>
          <w:rFonts w:ascii="Times New Roman" w:hAnsi="Times New Roman" w:cs="Times New Roman"/>
          <w:sz w:val="24"/>
          <w:szCs w:val="24"/>
        </w:rPr>
        <w:t>2</w:t>
      </w:r>
      <w:r w:rsidR="00DB467D" w:rsidRPr="00C47F90">
        <w:rPr>
          <w:rFonts w:ascii="Times New Roman" w:hAnsi="Times New Roman" w:cs="Times New Roman"/>
          <w:sz w:val="24"/>
          <w:szCs w:val="24"/>
        </w:rPr>
        <w:t xml:space="preserve"> muudetakse riigilõivuseadust ja täiendatakse </w:t>
      </w:r>
      <w:r w:rsidR="00DB467D" w:rsidRPr="00B329B5">
        <w:rPr>
          <w:rFonts w:ascii="Times New Roman" w:hAnsi="Times New Roman" w:cs="Times New Roman"/>
          <w:sz w:val="24"/>
          <w:szCs w:val="24"/>
        </w:rPr>
        <w:t>seda paragrahviga,</w:t>
      </w:r>
      <w:r w:rsidR="00DB467D" w:rsidRPr="00C47F90">
        <w:rPr>
          <w:rFonts w:ascii="Times New Roman" w:hAnsi="Times New Roman" w:cs="Times New Roman"/>
          <w:sz w:val="24"/>
          <w:szCs w:val="24"/>
        </w:rPr>
        <w:t xml:space="preserve"> mille</w:t>
      </w:r>
      <w:r w:rsidR="00DA24A4" w:rsidRPr="00C47F90">
        <w:rPr>
          <w:rFonts w:ascii="Times New Roman" w:hAnsi="Times New Roman" w:cs="Times New Roman"/>
          <w:sz w:val="24"/>
          <w:szCs w:val="24"/>
        </w:rPr>
        <w:t>ga</w:t>
      </w:r>
      <w:r w:rsidR="00DB467D" w:rsidRPr="00C47F90">
        <w:rPr>
          <w:rFonts w:ascii="Times New Roman" w:hAnsi="Times New Roman" w:cs="Times New Roman"/>
          <w:sz w:val="24"/>
          <w:szCs w:val="24"/>
        </w:rPr>
        <w:t xml:space="preserve"> kehtestatakse riigilõiv 15</w:t>
      </w:r>
      <w:r w:rsidR="00923539" w:rsidRPr="00C47F90">
        <w:rPr>
          <w:rFonts w:ascii="Times New Roman" w:hAnsi="Times New Roman" w:cs="Times New Roman"/>
          <w:sz w:val="24"/>
          <w:szCs w:val="24"/>
        </w:rPr>
        <w:t> </w:t>
      </w:r>
      <w:r w:rsidR="00DB467D" w:rsidRPr="00C47F90">
        <w:rPr>
          <w:rFonts w:ascii="Times New Roman" w:hAnsi="Times New Roman" w:cs="Times New Roman"/>
          <w:sz w:val="24"/>
          <w:szCs w:val="24"/>
        </w:rPr>
        <w:t xml:space="preserve">eurot komisjonile esitatud avalduse läbivaatamise eest. </w:t>
      </w:r>
      <w:r w:rsidR="00595F6A" w:rsidRPr="00C47F90">
        <w:rPr>
          <w:rFonts w:ascii="Times New Roman" w:hAnsi="Times New Roman" w:cs="Times New Roman"/>
          <w:sz w:val="24"/>
          <w:szCs w:val="24"/>
        </w:rPr>
        <w:t>Paragrahviga </w:t>
      </w:r>
      <w:r w:rsidR="00595F6A">
        <w:rPr>
          <w:rFonts w:ascii="Times New Roman" w:hAnsi="Times New Roman" w:cs="Times New Roman"/>
          <w:sz w:val="24"/>
          <w:szCs w:val="24"/>
        </w:rPr>
        <w:t>3</w:t>
      </w:r>
      <w:r w:rsidR="00595F6A" w:rsidRPr="00C47F90">
        <w:rPr>
          <w:rFonts w:ascii="Times New Roman" w:hAnsi="Times New Roman" w:cs="Times New Roman"/>
          <w:sz w:val="24"/>
          <w:szCs w:val="24"/>
        </w:rPr>
        <w:t xml:space="preserve"> muudetakse täitemenetluse seadustiku § 2 lõiget 1 ning nähakse ette, et täitedokumendid on komisjoni jõustunud otsus ja kompromissi kinnitav komisjoni esimehe otsus. </w:t>
      </w:r>
      <w:r w:rsidR="00DB467D" w:rsidRPr="00C47F90">
        <w:rPr>
          <w:rFonts w:ascii="Times New Roman" w:hAnsi="Times New Roman" w:cs="Times New Roman"/>
          <w:sz w:val="24"/>
          <w:szCs w:val="24"/>
        </w:rPr>
        <w:t>Paragrahvi</w:t>
      </w:r>
      <w:r w:rsidR="001B0BCF" w:rsidRPr="00C47F90">
        <w:rPr>
          <w:rFonts w:ascii="Times New Roman" w:hAnsi="Times New Roman" w:cs="Times New Roman"/>
          <w:sz w:val="24"/>
          <w:szCs w:val="24"/>
        </w:rPr>
        <w:t>ga </w:t>
      </w:r>
      <w:r w:rsidR="000C33F5" w:rsidRPr="00C47F90">
        <w:rPr>
          <w:rFonts w:ascii="Times New Roman" w:hAnsi="Times New Roman" w:cs="Times New Roman"/>
          <w:sz w:val="24"/>
          <w:szCs w:val="24"/>
        </w:rPr>
        <w:t>4</w:t>
      </w:r>
      <w:r w:rsidR="00DB467D" w:rsidRPr="00C47F90">
        <w:rPr>
          <w:rFonts w:ascii="Times New Roman" w:hAnsi="Times New Roman" w:cs="Times New Roman"/>
          <w:sz w:val="24"/>
          <w:szCs w:val="24"/>
        </w:rPr>
        <w:t xml:space="preserve"> sätestatakse seaduse jõustumine 202</w:t>
      </w:r>
      <w:r w:rsidR="00FF1487" w:rsidRPr="00C47F90">
        <w:rPr>
          <w:rFonts w:ascii="Times New Roman" w:hAnsi="Times New Roman" w:cs="Times New Roman"/>
          <w:sz w:val="24"/>
          <w:szCs w:val="24"/>
        </w:rPr>
        <w:t>6</w:t>
      </w:r>
      <w:r w:rsidR="00DB467D" w:rsidRPr="00C47F90">
        <w:rPr>
          <w:rFonts w:ascii="Times New Roman" w:hAnsi="Times New Roman" w:cs="Times New Roman"/>
          <w:sz w:val="24"/>
          <w:szCs w:val="24"/>
        </w:rPr>
        <w:t>.</w:t>
      </w:r>
      <w:r w:rsidR="00232C0C" w:rsidRPr="00C47F90">
        <w:rPr>
          <w:rFonts w:ascii="Times New Roman" w:hAnsi="Times New Roman" w:cs="Times New Roman"/>
          <w:sz w:val="24"/>
          <w:szCs w:val="24"/>
        </w:rPr>
        <w:t> </w:t>
      </w:r>
      <w:r w:rsidR="00DB467D" w:rsidRPr="00C47F90">
        <w:rPr>
          <w:rFonts w:ascii="Times New Roman" w:hAnsi="Times New Roman" w:cs="Times New Roman"/>
          <w:sz w:val="24"/>
          <w:szCs w:val="24"/>
        </w:rPr>
        <w:t>aasta 1.</w:t>
      </w:r>
      <w:r w:rsidR="00D1570F" w:rsidRPr="00C47F90">
        <w:rPr>
          <w:rFonts w:ascii="Times New Roman" w:hAnsi="Times New Roman" w:cs="Times New Roman"/>
          <w:sz w:val="24"/>
          <w:szCs w:val="24"/>
        </w:rPr>
        <w:t> </w:t>
      </w:r>
      <w:r w:rsidR="00E87E72" w:rsidRPr="00C47F90">
        <w:rPr>
          <w:rFonts w:ascii="Times New Roman" w:hAnsi="Times New Roman" w:cs="Times New Roman"/>
          <w:sz w:val="24"/>
          <w:szCs w:val="24"/>
        </w:rPr>
        <w:t>jaanuaril</w:t>
      </w:r>
      <w:r w:rsidR="00DB467D" w:rsidRPr="00C47F90">
        <w:rPr>
          <w:rFonts w:ascii="Times New Roman" w:hAnsi="Times New Roman" w:cs="Times New Roman"/>
          <w:sz w:val="24"/>
          <w:szCs w:val="24"/>
        </w:rPr>
        <w:t>.</w:t>
      </w:r>
    </w:p>
    <w:p w14:paraId="79A1BF71" w14:textId="77777777" w:rsidR="00DB467D" w:rsidRPr="00C47F90" w:rsidRDefault="00DB467D">
      <w:pPr>
        <w:spacing w:after="0" w:line="240" w:lineRule="auto"/>
        <w:jc w:val="both"/>
        <w:rPr>
          <w:rFonts w:ascii="Times New Roman" w:hAnsi="Times New Roman" w:cs="Times New Roman"/>
          <w:sz w:val="24"/>
          <w:szCs w:val="24"/>
        </w:rPr>
      </w:pPr>
    </w:p>
    <w:p w14:paraId="2B698D25" w14:textId="4260CC9D" w:rsidR="00373E64" w:rsidRPr="00373E64" w:rsidRDefault="00DB467D" w:rsidP="00373E64">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u w:val="single"/>
        </w:rPr>
        <w:t>Eelnõu §</w:t>
      </w:r>
      <w:r w:rsidR="009E6E48" w:rsidRPr="00C47F90">
        <w:rPr>
          <w:rFonts w:ascii="Times New Roman" w:hAnsi="Times New Roman" w:cs="Times New Roman"/>
          <w:b/>
          <w:bCs/>
          <w:sz w:val="24"/>
          <w:szCs w:val="24"/>
          <w:u w:val="single"/>
        </w:rPr>
        <w:t>-s</w:t>
      </w:r>
      <w:r w:rsidRPr="00C47F90">
        <w:rPr>
          <w:rFonts w:ascii="Times New Roman" w:hAnsi="Times New Roman" w:cs="Times New Roman"/>
          <w:b/>
          <w:bCs/>
          <w:sz w:val="24"/>
          <w:szCs w:val="24"/>
          <w:u w:val="single"/>
        </w:rPr>
        <w:t xml:space="preserve"> 1</w:t>
      </w:r>
      <w:r w:rsidRPr="00C47F90">
        <w:rPr>
          <w:rFonts w:ascii="Times New Roman" w:hAnsi="Times New Roman" w:cs="Times New Roman"/>
          <w:sz w:val="24"/>
          <w:szCs w:val="24"/>
        </w:rPr>
        <w:t xml:space="preserve"> </w:t>
      </w:r>
      <w:r w:rsidR="0006152C">
        <w:rPr>
          <w:rFonts w:ascii="Times New Roman" w:hAnsi="Times New Roman" w:cs="Times New Roman"/>
          <w:sz w:val="24"/>
          <w:szCs w:val="24"/>
        </w:rPr>
        <w:t>täiendatakse tarbijakaitseseaduse §-i 31 lõikega 1</w:t>
      </w:r>
      <w:r w:rsidR="0006152C">
        <w:rPr>
          <w:rFonts w:ascii="Times New Roman" w:hAnsi="Times New Roman" w:cs="Times New Roman"/>
          <w:sz w:val="24"/>
          <w:szCs w:val="24"/>
          <w:vertAlign w:val="superscript"/>
        </w:rPr>
        <w:t>1</w:t>
      </w:r>
      <w:r w:rsidR="00373E64">
        <w:rPr>
          <w:rFonts w:ascii="Times New Roman" w:hAnsi="Times New Roman" w:cs="Times New Roman"/>
          <w:sz w:val="24"/>
          <w:szCs w:val="24"/>
          <w:vertAlign w:val="superscript"/>
        </w:rPr>
        <w:t xml:space="preserve"> </w:t>
      </w:r>
      <w:r w:rsidR="00373E64" w:rsidRPr="00373E64">
        <w:rPr>
          <w:rFonts w:ascii="Times New Roman" w:hAnsi="Times New Roman" w:cs="Times New Roman"/>
          <w:sz w:val="24"/>
          <w:szCs w:val="24"/>
        </w:rPr>
        <w:t xml:space="preserve">nii, et laiendatakse juurdepääsu vaidluste kohtuvälise lahendamise üksusele. Kehtiv seadus näeb ette, et </w:t>
      </w:r>
      <w:commentRangeStart w:id="9"/>
      <w:r w:rsidR="00373E64" w:rsidRPr="00BD369E">
        <w:rPr>
          <w:rFonts w:ascii="Times New Roman" w:hAnsi="Times New Roman"/>
          <w:sz w:val="24"/>
        </w:rPr>
        <w:t>komisjon</w:t>
      </w:r>
      <w:r w:rsidR="00373E64" w:rsidRPr="00373E64">
        <w:rPr>
          <w:rFonts w:ascii="Times New Roman" w:hAnsi="Times New Roman" w:cs="Times New Roman"/>
          <w:sz w:val="24"/>
          <w:szCs w:val="24"/>
        </w:rPr>
        <w:t xml:space="preserve"> </w:t>
      </w:r>
      <w:commentRangeEnd w:id="9"/>
      <w:r w:rsidR="00BD369E">
        <w:rPr>
          <w:rStyle w:val="Kommentaariviide"/>
        </w:rPr>
        <w:commentReference w:id="9"/>
      </w:r>
      <w:r w:rsidR="00373E64" w:rsidRPr="00373E64">
        <w:rPr>
          <w:rFonts w:ascii="Times New Roman" w:hAnsi="Times New Roman" w:cs="Times New Roman"/>
          <w:sz w:val="24"/>
          <w:szCs w:val="24"/>
        </w:rPr>
        <w:t xml:space="preserve">võtab menetlusse vaidluse, mille üks osapool on Eestis asutatud kaupleja. Muudatuse järgi võib </w:t>
      </w:r>
      <w:r w:rsidR="00373E64" w:rsidRPr="00BD369E">
        <w:rPr>
          <w:rFonts w:ascii="Times New Roman" w:hAnsi="Times New Roman"/>
          <w:sz w:val="24"/>
        </w:rPr>
        <w:t>komisjonis</w:t>
      </w:r>
      <w:r w:rsidR="00373E64" w:rsidRPr="00373E64">
        <w:rPr>
          <w:rFonts w:ascii="Times New Roman" w:hAnsi="Times New Roman" w:cs="Times New Roman"/>
          <w:sz w:val="24"/>
          <w:szCs w:val="24"/>
        </w:rPr>
        <w:t xml:space="preserve"> lahendada ka vaidlust, mis on seotud teises liikmesriigis asutatud ettevõtjaga, kui vaidluse pooleks oleva tarbija elukoht on Eestis ja lepingule kohaldub Eesti õigus ning ettevõtja on nõus vaidluse lahendamisega komisjonis. </w:t>
      </w:r>
      <w:commentRangeStart w:id="10"/>
      <w:r w:rsidR="00373E64" w:rsidRPr="00373E64">
        <w:rPr>
          <w:rFonts w:ascii="Times New Roman" w:hAnsi="Times New Roman" w:cs="Times New Roman"/>
          <w:sz w:val="24"/>
          <w:szCs w:val="24"/>
        </w:rPr>
        <w:t xml:space="preserve">Kehtiva TKS-i § 31 lõike 2 kohaselt loetakse kaupleja asutamiskohaks muu hulgas juhatuse peamist tegevuskohta, sh filiaali, esinduse või muu ettevõtte asukohta. </w:t>
      </w:r>
      <w:commentRangeEnd w:id="10"/>
      <w:r w:rsidR="00036A90">
        <w:rPr>
          <w:rStyle w:val="Kommentaariviide"/>
        </w:rPr>
        <w:commentReference w:id="10"/>
      </w:r>
      <w:commentRangeStart w:id="11"/>
      <w:r w:rsidR="00373E64" w:rsidRPr="00373E64">
        <w:rPr>
          <w:rFonts w:ascii="Times New Roman" w:hAnsi="Times New Roman" w:cs="Times New Roman"/>
          <w:sz w:val="24"/>
          <w:szCs w:val="24"/>
        </w:rPr>
        <w:t xml:space="preserve">Seega tuleb ette olukordi, kus komisjonil on tarvis kaupleja poole pöörduda, et kontrollida, kus on kaupleja tegevuskoht. </w:t>
      </w:r>
      <w:commentRangeEnd w:id="11"/>
      <w:r w:rsidR="00511499">
        <w:rPr>
          <w:rStyle w:val="Kommentaariviide"/>
        </w:rPr>
        <w:commentReference w:id="11"/>
      </w:r>
      <w:r w:rsidR="00373E64" w:rsidRPr="00373E64">
        <w:rPr>
          <w:rFonts w:ascii="Times New Roman" w:hAnsi="Times New Roman" w:cs="Times New Roman"/>
          <w:sz w:val="24"/>
          <w:szCs w:val="24"/>
        </w:rPr>
        <w:t xml:space="preserve">Selle käigus saab </w:t>
      </w:r>
      <w:r w:rsidR="00373E64" w:rsidRPr="00BD369E">
        <w:rPr>
          <w:rFonts w:ascii="Times New Roman" w:hAnsi="Times New Roman"/>
          <w:sz w:val="24"/>
        </w:rPr>
        <w:t>komisjon</w:t>
      </w:r>
      <w:r w:rsidR="00373E64" w:rsidRPr="00373E64">
        <w:rPr>
          <w:rFonts w:ascii="Times New Roman" w:hAnsi="Times New Roman" w:cs="Times New Roman"/>
          <w:sz w:val="24"/>
          <w:szCs w:val="24"/>
        </w:rPr>
        <w:t xml:space="preserve"> vajaduse korral küsida, kas kaupleja nõustub vaidlust lahendama </w:t>
      </w:r>
      <w:r w:rsidR="00373E64" w:rsidRPr="00BD369E">
        <w:rPr>
          <w:rFonts w:ascii="Times New Roman" w:hAnsi="Times New Roman"/>
          <w:sz w:val="24"/>
        </w:rPr>
        <w:t>komisjonis</w:t>
      </w:r>
      <w:r w:rsidR="00373E64" w:rsidRPr="00373E64">
        <w:rPr>
          <w:rFonts w:ascii="Times New Roman" w:hAnsi="Times New Roman" w:cs="Times New Roman"/>
          <w:sz w:val="24"/>
          <w:szCs w:val="24"/>
        </w:rPr>
        <w:t>. Samas võib kaupleja selle nõusoleku olla juba enne eraldi andnud, näiteks tarbijaga sõlmitud lepingutingimuste kaudu (sh nõustudes internetipõhise kauplemiskoha tingimustega, kui selles on asjakohane kohustus kauplejale ette nähtud).</w:t>
      </w:r>
    </w:p>
    <w:p w14:paraId="0B588BED" w14:textId="77777777" w:rsidR="00373E64" w:rsidRPr="00373E64" w:rsidRDefault="00373E64" w:rsidP="00373E64">
      <w:pPr>
        <w:spacing w:after="0" w:line="240" w:lineRule="auto"/>
        <w:jc w:val="both"/>
        <w:rPr>
          <w:rFonts w:ascii="Times New Roman" w:hAnsi="Times New Roman" w:cs="Times New Roman"/>
          <w:sz w:val="24"/>
          <w:szCs w:val="24"/>
        </w:rPr>
      </w:pPr>
    </w:p>
    <w:p w14:paraId="0DA42237" w14:textId="5EFCC183" w:rsidR="0006152C" w:rsidRDefault="00373E64" w:rsidP="00373E64">
      <w:pPr>
        <w:spacing w:after="0" w:line="240" w:lineRule="auto"/>
        <w:jc w:val="both"/>
        <w:rPr>
          <w:rFonts w:ascii="Times New Roman" w:hAnsi="Times New Roman" w:cs="Times New Roman"/>
          <w:sz w:val="24"/>
          <w:szCs w:val="24"/>
        </w:rPr>
      </w:pPr>
      <w:r w:rsidRPr="00373E64">
        <w:rPr>
          <w:rFonts w:ascii="Times New Roman" w:hAnsi="Times New Roman" w:cs="Times New Roman"/>
          <w:sz w:val="24"/>
          <w:szCs w:val="24"/>
        </w:rPr>
        <w:t>TKS-i § 36 lõiget 1 täiendatakse nii, et tarbijakaitseseaduses sätestatud juhul võib menetluse tulemuseks olla tarbijale siduv otsus.</w:t>
      </w:r>
    </w:p>
    <w:p w14:paraId="37741A45" w14:textId="77777777" w:rsidR="00373E64" w:rsidRDefault="00373E64" w:rsidP="00373E64">
      <w:pPr>
        <w:spacing w:after="0" w:line="240" w:lineRule="auto"/>
        <w:jc w:val="both"/>
        <w:rPr>
          <w:rFonts w:ascii="Times New Roman" w:hAnsi="Times New Roman" w:cs="Times New Roman"/>
          <w:sz w:val="24"/>
          <w:szCs w:val="24"/>
        </w:rPr>
      </w:pPr>
    </w:p>
    <w:p w14:paraId="514CFB1E" w14:textId="0BEFDC68" w:rsidR="003A060C" w:rsidRPr="00C47F90" w:rsidRDefault="000615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w:t>
      </w:r>
      <w:r w:rsidR="00DB467D" w:rsidRPr="00C47F90">
        <w:rPr>
          <w:rFonts w:ascii="Times New Roman" w:hAnsi="Times New Roman" w:cs="Times New Roman"/>
          <w:sz w:val="24"/>
          <w:szCs w:val="24"/>
        </w:rPr>
        <w:t>esitatakse uues sõnastuses tarbijakaitseseaduse 6.</w:t>
      </w:r>
      <w:r w:rsidR="00232C0C" w:rsidRPr="00C47F90">
        <w:rPr>
          <w:rFonts w:ascii="Times New Roman" w:hAnsi="Times New Roman" w:cs="Times New Roman"/>
          <w:sz w:val="24"/>
          <w:szCs w:val="24"/>
        </w:rPr>
        <w:t> </w:t>
      </w:r>
      <w:r w:rsidR="00DB467D" w:rsidRPr="00C47F90">
        <w:rPr>
          <w:rFonts w:ascii="Times New Roman" w:hAnsi="Times New Roman" w:cs="Times New Roman"/>
          <w:sz w:val="24"/>
          <w:szCs w:val="24"/>
        </w:rPr>
        <w:t>peatükk, m</w:t>
      </w:r>
      <w:r w:rsidR="003A060C" w:rsidRPr="00C47F90">
        <w:rPr>
          <w:rFonts w:ascii="Times New Roman" w:hAnsi="Times New Roman" w:cs="Times New Roman"/>
          <w:sz w:val="24"/>
          <w:szCs w:val="24"/>
        </w:rPr>
        <w:t>illes sätestatakse komisjoni pädevus, selle moodustamine ja komisjoni menetluskord.</w:t>
      </w:r>
      <w:r w:rsidR="00C3096A" w:rsidRPr="00C47F90">
        <w:rPr>
          <w:rFonts w:ascii="Times New Roman" w:hAnsi="Times New Roman" w:cs="Times New Roman"/>
          <w:sz w:val="24"/>
          <w:szCs w:val="24"/>
        </w:rPr>
        <w:t xml:space="preserve"> </w:t>
      </w:r>
      <w:r w:rsidR="00DA24A4" w:rsidRPr="00C47F90">
        <w:rPr>
          <w:rFonts w:ascii="Times New Roman" w:hAnsi="Times New Roman" w:cs="Times New Roman"/>
          <w:sz w:val="24"/>
          <w:szCs w:val="24"/>
        </w:rPr>
        <w:t>6.</w:t>
      </w:r>
      <w:r w:rsidR="00005702" w:rsidRPr="00C47F90">
        <w:rPr>
          <w:rFonts w:ascii="Times New Roman" w:hAnsi="Times New Roman" w:cs="Times New Roman"/>
          <w:sz w:val="24"/>
          <w:szCs w:val="24"/>
        </w:rPr>
        <w:t> </w:t>
      </w:r>
      <w:r w:rsidR="00DA24A4" w:rsidRPr="00C47F90">
        <w:rPr>
          <w:rFonts w:ascii="Times New Roman" w:hAnsi="Times New Roman" w:cs="Times New Roman"/>
          <w:sz w:val="24"/>
          <w:szCs w:val="24"/>
        </w:rPr>
        <w:t xml:space="preserve">peatükk </w:t>
      </w:r>
      <w:r w:rsidR="00B92245" w:rsidRPr="00C47F90">
        <w:rPr>
          <w:rFonts w:ascii="Times New Roman" w:hAnsi="Times New Roman" w:cs="Times New Roman"/>
          <w:sz w:val="24"/>
          <w:szCs w:val="24"/>
        </w:rPr>
        <w:t xml:space="preserve">koosneb </w:t>
      </w:r>
      <w:r w:rsidR="003A060C" w:rsidRPr="00C47F90">
        <w:rPr>
          <w:rFonts w:ascii="Times New Roman" w:hAnsi="Times New Roman" w:cs="Times New Roman"/>
          <w:sz w:val="24"/>
          <w:szCs w:val="24"/>
        </w:rPr>
        <w:t xml:space="preserve">kuuest jaost ja </w:t>
      </w:r>
      <w:r w:rsidR="005F36E7" w:rsidRPr="00C47F90">
        <w:rPr>
          <w:rFonts w:ascii="Times New Roman" w:hAnsi="Times New Roman" w:cs="Times New Roman"/>
          <w:sz w:val="24"/>
          <w:szCs w:val="24"/>
        </w:rPr>
        <w:t xml:space="preserve">viiekümne </w:t>
      </w:r>
      <w:r w:rsidR="00D940C6">
        <w:rPr>
          <w:rFonts w:ascii="Times New Roman" w:hAnsi="Times New Roman" w:cs="Times New Roman"/>
          <w:sz w:val="24"/>
          <w:szCs w:val="24"/>
        </w:rPr>
        <w:t>ühest</w:t>
      </w:r>
      <w:r w:rsidR="00D940C6" w:rsidRPr="00C47F90">
        <w:rPr>
          <w:rFonts w:ascii="Times New Roman" w:hAnsi="Times New Roman" w:cs="Times New Roman"/>
          <w:sz w:val="24"/>
          <w:szCs w:val="24"/>
        </w:rPr>
        <w:t xml:space="preserve"> </w:t>
      </w:r>
      <w:r w:rsidR="003A060C" w:rsidRPr="00C47F90">
        <w:rPr>
          <w:rFonts w:ascii="Times New Roman" w:hAnsi="Times New Roman" w:cs="Times New Roman"/>
          <w:sz w:val="24"/>
          <w:szCs w:val="24"/>
        </w:rPr>
        <w:t>paragrahvist.</w:t>
      </w:r>
    </w:p>
    <w:p w14:paraId="114A7E13" w14:textId="77777777" w:rsidR="001A7DEB" w:rsidRPr="00C47F90" w:rsidRDefault="001A7DEB">
      <w:pPr>
        <w:spacing w:after="0" w:line="240" w:lineRule="auto"/>
        <w:jc w:val="both"/>
        <w:rPr>
          <w:rFonts w:ascii="Times New Roman" w:hAnsi="Times New Roman" w:cs="Times New Roman"/>
          <w:sz w:val="24"/>
          <w:szCs w:val="24"/>
        </w:rPr>
      </w:pPr>
    </w:p>
    <w:p w14:paraId="71D36003" w14:textId="075A0AE2" w:rsidR="00CF6819" w:rsidRPr="00C47F90" w:rsidRDefault="003A060C">
      <w:pPr>
        <w:spacing w:after="0" w:line="240" w:lineRule="auto"/>
        <w:jc w:val="both"/>
        <w:rPr>
          <w:rFonts w:ascii="Times New Roman" w:hAnsi="Times New Roman" w:cs="Times New Roman"/>
          <w:sz w:val="24"/>
          <w:szCs w:val="24"/>
        </w:rPr>
      </w:pPr>
      <w:r w:rsidRPr="00975CCF">
        <w:rPr>
          <w:rFonts w:ascii="Times New Roman" w:hAnsi="Times New Roman" w:cs="Times New Roman"/>
          <w:sz w:val="24"/>
          <w:szCs w:val="24"/>
          <w:u w:val="single"/>
        </w:rPr>
        <w:t>Esimeses jaos</w:t>
      </w:r>
      <w:r w:rsidRPr="00C47F90">
        <w:rPr>
          <w:rFonts w:ascii="Times New Roman" w:hAnsi="Times New Roman" w:cs="Times New Roman"/>
          <w:sz w:val="24"/>
          <w:szCs w:val="24"/>
        </w:rPr>
        <w:t xml:space="preserve"> sätestatakse komisjoni puudutavad üldsätted</w:t>
      </w:r>
      <w:r w:rsidR="00F44FA4" w:rsidRPr="00C47F90">
        <w:rPr>
          <w:rFonts w:ascii="Times New Roman" w:hAnsi="Times New Roman" w:cs="Times New Roman"/>
          <w:sz w:val="24"/>
          <w:szCs w:val="24"/>
        </w:rPr>
        <w:t xml:space="preserve">, nagu </w:t>
      </w:r>
      <w:r w:rsidRPr="00C47F90">
        <w:rPr>
          <w:rFonts w:ascii="Times New Roman" w:hAnsi="Times New Roman" w:cs="Times New Roman"/>
          <w:sz w:val="24"/>
          <w:szCs w:val="24"/>
        </w:rPr>
        <w:t xml:space="preserve">komisjoni pädevus, komisjoni </w:t>
      </w:r>
      <w:r w:rsidR="00E97BEC" w:rsidRPr="00C47F90">
        <w:rPr>
          <w:rFonts w:ascii="Times New Roman" w:hAnsi="Times New Roman" w:cs="Times New Roman"/>
          <w:sz w:val="24"/>
          <w:szCs w:val="24"/>
        </w:rPr>
        <w:t xml:space="preserve">alaliste liikmete </w:t>
      </w:r>
      <w:r w:rsidRPr="00C47F90">
        <w:rPr>
          <w:rFonts w:ascii="Times New Roman" w:hAnsi="Times New Roman" w:cs="Times New Roman"/>
          <w:sz w:val="24"/>
          <w:szCs w:val="24"/>
        </w:rPr>
        <w:t>pädevus</w:t>
      </w:r>
      <w:r w:rsidR="004E4B81" w:rsidRPr="00C47F90">
        <w:rPr>
          <w:rFonts w:ascii="Times New Roman" w:hAnsi="Times New Roman" w:cs="Times New Roman"/>
          <w:sz w:val="24"/>
          <w:szCs w:val="24"/>
        </w:rPr>
        <w:t>ed</w:t>
      </w:r>
      <w:r w:rsidRPr="00C47F90">
        <w:rPr>
          <w:rFonts w:ascii="Times New Roman" w:hAnsi="Times New Roman" w:cs="Times New Roman"/>
          <w:sz w:val="24"/>
          <w:szCs w:val="24"/>
        </w:rPr>
        <w:t xml:space="preserve"> ja nõuded </w:t>
      </w:r>
      <w:r w:rsidR="001F2663" w:rsidRPr="00C47F90">
        <w:rPr>
          <w:rFonts w:ascii="Times New Roman" w:hAnsi="Times New Roman" w:cs="Times New Roman"/>
          <w:sz w:val="24"/>
          <w:szCs w:val="24"/>
        </w:rPr>
        <w:t>neile</w:t>
      </w:r>
      <w:r w:rsidRPr="00C47F90">
        <w:rPr>
          <w:rFonts w:ascii="Times New Roman" w:hAnsi="Times New Roman" w:cs="Times New Roman"/>
          <w:sz w:val="24"/>
          <w:szCs w:val="24"/>
        </w:rPr>
        <w:t xml:space="preserve"> ning teenistuse erisused, komisjoni kaasistujate nimetamine</w:t>
      </w:r>
      <w:r w:rsidR="00560E52" w:rsidRPr="00C47F90">
        <w:rPr>
          <w:rFonts w:ascii="Times New Roman" w:hAnsi="Times New Roman" w:cs="Times New Roman"/>
          <w:sz w:val="24"/>
          <w:szCs w:val="24"/>
        </w:rPr>
        <w:t xml:space="preserve">, nõuded kaasistujale ja nende </w:t>
      </w:r>
      <w:r w:rsidRPr="00C47F90">
        <w:rPr>
          <w:rFonts w:ascii="Times New Roman" w:hAnsi="Times New Roman" w:cs="Times New Roman"/>
          <w:sz w:val="24"/>
          <w:szCs w:val="24"/>
        </w:rPr>
        <w:t>pädevus</w:t>
      </w:r>
      <w:r w:rsidR="00560E52" w:rsidRPr="00C47F90">
        <w:rPr>
          <w:rFonts w:ascii="Times New Roman" w:hAnsi="Times New Roman" w:cs="Times New Roman"/>
          <w:sz w:val="24"/>
          <w:szCs w:val="24"/>
        </w:rPr>
        <w:t xml:space="preserve"> </w:t>
      </w:r>
      <w:r w:rsidR="009C766F" w:rsidRPr="00C47F90">
        <w:rPr>
          <w:rFonts w:ascii="Times New Roman" w:hAnsi="Times New Roman" w:cs="Times New Roman"/>
          <w:sz w:val="24"/>
          <w:szCs w:val="24"/>
        </w:rPr>
        <w:t xml:space="preserve">ning </w:t>
      </w:r>
      <w:r w:rsidR="00560E52" w:rsidRPr="00C47F90">
        <w:rPr>
          <w:rFonts w:ascii="Times New Roman" w:hAnsi="Times New Roman" w:cs="Times New Roman"/>
          <w:sz w:val="24"/>
          <w:szCs w:val="24"/>
        </w:rPr>
        <w:t xml:space="preserve">komisjoni töökorralduse põhimõtted. </w:t>
      </w:r>
      <w:r w:rsidR="00560E52" w:rsidRPr="00975CCF">
        <w:rPr>
          <w:rFonts w:ascii="Times New Roman" w:hAnsi="Times New Roman" w:cs="Times New Roman"/>
          <w:sz w:val="24"/>
          <w:szCs w:val="24"/>
          <w:u w:val="single"/>
        </w:rPr>
        <w:t>Teises jaos</w:t>
      </w:r>
      <w:r w:rsidR="00560E52" w:rsidRPr="00C47F90">
        <w:rPr>
          <w:rFonts w:ascii="Times New Roman" w:hAnsi="Times New Roman" w:cs="Times New Roman"/>
          <w:sz w:val="24"/>
          <w:szCs w:val="24"/>
        </w:rPr>
        <w:t xml:space="preserve"> sätestatakse</w:t>
      </w:r>
      <w:r w:rsidR="00CC0F8B" w:rsidRPr="00C47F90">
        <w:rPr>
          <w:rFonts w:ascii="Times New Roman" w:hAnsi="Times New Roman" w:cs="Times New Roman"/>
          <w:sz w:val="24"/>
          <w:szCs w:val="24"/>
        </w:rPr>
        <w:t xml:space="preserve"> </w:t>
      </w:r>
      <w:r w:rsidR="00560E52" w:rsidRPr="00C47F90">
        <w:rPr>
          <w:rFonts w:ascii="Times New Roman" w:hAnsi="Times New Roman" w:cs="Times New Roman"/>
          <w:sz w:val="24"/>
          <w:szCs w:val="24"/>
        </w:rPr>
        <w:t xml:space="preserve">komisjoni menetluse põhimõtted. </w:t>
      </w:r>
      <w:r w:rsidR="00560E52" w:rsidRPr="00975CCF">
        <w:rPr>
          <w:rFonts w:ascii="Times New Roman" w:hAnsi="Times New Roman" w:cs="Times New Roman"/>
          <w:sz w:val="24"/>
          <w:szCs w:val="24"/>
          <w:u w:val="single"/>
        </w:rPr>
        <w:t>Kolmandas jaos</w:t>
      </w:r>
      <w:r w:rsidR="00560E52" w:rsidRPr="00C47F90">
        <w:rPr>
          <w:rFonts w:ascii="Times New Roman" w:hAnsi="Times New Roman" w:cs="Times New Roman"/>
          <w:sz w:val="24"/>
          <w:szCs w:val="24"/>
        </w:rPr>
        <w:t xml:space="preserve"> reguleeritakse avalduse esitamist komisjonile. </w:t>
      </w:r>
      <w:r w:rsidR="00560E52" w:rsidRPr="00975CCF">
        <w:rPr>
          <w:rFonts w:ascii="Times New Roman" w:hAnsi="Times New Roman" w:cs="Times New Roman"/>
          <w:sz w:val="24"/>
          <w:szCs w:val="24"/>
          <w:u w:val="single"/>
        </w:rPr>
        <w:t>Neljandas jaos</w:t>
      </w:r>
      <w:r w:rsidR="00560E52" w:rsidRPr="00C47F90">
        <w:rPr>
          <w:rFonts w:ascii="Times New Roman" w:hAnsi="Times New Roman" w:cs="Times New Roman"/>
          <w:sz w:val="24"/>
          <w:szCs w:val="24"/>
        </w:rPr>
        <w:t xml:space="preserve"> on kehtestatud komisjonis kui lepitusorganis läbiviidava lepitusmenetluse erisused ja viiendas jaos on </w:t>
      </w:r>
      <w:r w:rsidR="005379CF" w:rsidRPr="00C47F90">
        <w:rPr>
          <w:rFonts w:ascii="Times New Roman" w:hAnsi="Times New Roman" w:cs="Times New Roman"/>
          <w:sz w:val="24"/>
          <w:szCs w:val="24"/>
        </w:rPr>
        <w:t>sätestatud</w:t>
      </w:r>
      <w:r w:rsidR="00560E52" w:rsidRPr="00C47F90">
        <w:rPr>
          <w:rFonts w:ascii="Times New Roman" w:hAnsi="Times New Roman" w:cs="Times New Roman"/>
          <w:sz w:val="24"/>
          <w:szCs w:val="24"/>
        </w:rPr>
        <w:t xml:space="preserve"> tarbijavaidluse </w:t>
      </w:r>
      <w:r w:rsidR="00E97BEC" w:rsidRPr="00C47F90">
        <w:rPr>
          <w:rFonts w:ascii="Times New Roman" w:hAnsi="Times New Roman" w:cs="Times New Roman"/>
          <w:sz w:val="24"/>
          <w:szCs w:val="24"/>
        </w:rPr>
        <w:t>läbivaatamise</w:t>
      </w:r>
      <w:r w:rsidR="00560E52" w:rsidRPr="00C47F90">
        <w:rPr>
          <w:rFonts w:ascii="Times New Roman" w:hAnsi="Times New Roman" w:cs="Times New Roman"/>
          <w:sz w:val="24"/>
          <w:szCs w:val="24"/>
        </w:rPr>
        <w:t xml:space="preserve"> menetlus komisjonis. </w:t>
      </w:r>
      <w:r w:rsidR="00560E52" w:rsidRPr="00975CCF">
        <w:rPr>
          <w:rFonts w:ascii="Times New Roman" w:hAnsi="Times New Roman" w:cs="Times New Roman"/>
          <w:sz w:val="24"/>
          <w:szCs w:val="24"/>
          <w:u w:val="single"/>
        </w:rPr>
        <w:t>Kuues jagu</w:t>
      </w:r>
      <w:r w:rsidR="00560E52" w:rsidRPr="00C47F90">
        <w:rPr>
          <w:rFonts w:ascii="Times New Roman" w:hAnsi="Times New Roman" w:cs="Times New Roman"/>
          <w:sz w:val="24"/>
          <w:szCs w:val="24"/>
        </w:rPr>
        <w:t xml:space="preserve"> sisaldab sätteid komisjoni otsuse tegemise, selle vormistamise, kättetoimetamise ja jõustumise</w:t>
      </w:r>
      <w:r w:rsidR="0057226B" w:rsidRPr="00C47F90">
        <w:rPr>
          <w:rFonts w:ascii="Times New Roman" w:hAnsi="Times New Roman" w:cs="Times New Roman"/>
          <w:sz w:val="24"/>
          <w:szCs w:val="24"/>
        </w:rPr>
        <w:t xml:space="preserve"> kohta</w:t>
      </w:r>
      <w:r w:rsidR="00827E46" w:rsidRPr="00C47F90">
        <w:rPr>
          <w:rFonts w:ascii="Times New Roman" w:hAnsi="Times New Roman" w:cs="Times New Roman"/>
          <w:sz w:val="24"/>
          <w:szCs w:val="24"/>
        </w:rPr>
        <w:t xml:space="preserve">. </w:t>
      </w:r>
    </w:p>
    <w:p w14:paraId="46B78329" w14:textId="77777777" w:rsidR="0062305E" w:rsidRPr="00C47F90" w:rsidRDefault="0062305E">
      <w:pPr>
        <w:spacing w:after="0" w:line="240" w:lineRule="auto"/>
        <w:jc w:val="both"/>
        <w:rPr>
          <w:rFonts w:ascii="Times New Roman" w:hAnsi="Times New Roman" w:cs="Times New Roman"/>
          <w:sz w:val="24"/>
          <w:szCs w:val="24"/>
        </w:rPr>
      </w:pPr>
    </w:p>
    <w:p w14:paraId="3A45CB75" w14:textId="7D0087C6" w:rsidR="00EA5E2E" w:rsidRPr="00C47F90" w:rsidRDefault="00E81B37" w:rsidP="00E81B37">
      <w:pPr>
        <w:spacing w:after="0" w:line="240" w:lineRule="auto"/>
        <w:jc w:val="both"/>
        <w:rPr>
          <w:rFonts w:ascii="Times New Roman" w:hAnsi="Times New Roman" w:cs="Times New Roman"/>
          <w:sz w:val="24"/>
          <w:szCs w:val="24"/>
        </w:rPr>
      </w:pPr>
      <w:r w:rsidRPr="00975CCF">
        <w:rPr>
          <w:rFonts w:ascii="Times New Roman" w:hAnsi="Times New Roman" w:cs="Times New Roman"/>
          <w:b/>
          <w:bCs/>
          <w:sz w:val="24"/>
          <w:szCs w:val="24"/>
        </w:rPr>
        <w:t>TKS</w:t>
      </w:r>
      <w:r w:rsidR="00817FFE" w:rsidRPr="00975CCF">
        <w:rPr>
          <w:rFonts w:ascii="Times New Roman" w:hAnsi="Times New Roman" w:cs="Times New Roman"/>
          <w:b/>
          <w:bCs/>
          <w:sz w:val="24"/>
          <w:szCs w:val="24"/>
        </w:rPr>
        <w:t>-i</w:t>
      </w:r>
      <w:r w:rsidRPr="00975CCF">
        <w:rPr>
          <w:rFonts w:ascii="Times New Roman" w:hAnsi="Times New Roman" w:cs="Times New Roman"/>
          <w:b/>
          <w:bCs/>
          <w:sz w:val="24"/>
          <w:szCs w:val="24"/>
        </w:rPr>
        <w:t xml:space="preserve"> §-s 40</w:t>
      </w:r>
      <w:r w:rsidRPr="00C47F90">
        <w:rPr>
          <w:rFonts w:ascii="Times New Roman" w:hAnsi="Times New Roman" w:cs="Times New Roman"/>
          <w:sz w:val="24"/>
          <w:szCs w:val="24"/>
        </w:rPr>
        <w:t xml:space="preserve"> sätestatakse komisjoni staatus ja pädevus. Võrreldes kehtiva regulatsiooniga komisjoni pädevus ei muutu. Komisjon lahendab vaidlusi, mis on seotud Eestis asutatud kauplejaga. Direktiivi 2013/11/EL artik</w:t>
      </w:r>
      <w:r w:rsidR="00BC1BE1" w:rsidRPr="00C47F90">
        <w:rPr>
          <w:rFonts w:ascii="Times New Roman" w:hAnsi="Times New Roman" w:cs="Times New Roman"/>
          <w:sz w:val="24"/>
          <w:szCs w:val="24"/>
        </w:rPr>
        <w:t>li</w:t>
      </w:r>
      <w:r w:rsidR="00C1162A" w:rsidRPr="00C47F90">
        <w:rPr>
          <w:rFonts w:ascii="Times New Roman" w:hAnsi="Times New Roman" w:cs="Times New Roman"/>
          <w:sz w:val="24"/>
          <w:szCs w:val="24"/>
        </w:rPr>
        <w:t> </w:t>
      </w:r>
      <w:r w:rsidRPr="00C47F90">
        <w:rPr>
          <w:rFonts w:ascii="Times New Roman" w:hAnsi="Times New Roman" w:cs="Times New Roman"/>
          <w:sz w:val="24"/>
          <w:szCs w:val="24"/>
        </w:rPr>
        <w:t>5 lõike</w:t>
      </w:r>
      <w:r w:rsidR="00C1162A" w:rsidRPr="00C47F90">
        <w:rPr>
          <w:rFonts w:ascii="Times New Roman" w:hAnsi="Times New Roman" w:cs="Times New Roman"/>
          <w:sz w:val="24"/>
          <w:szCs w:val="24"/>
        </w:rPr>
        <w:t> </w:t>
      </w:r>
      <w:r w:rsidRPr="00C47F90">
        <w:rPr>
          <w:rFonts w:ascii="Times New Roman" w:hAnsi="Times New Roman" w:cs="Times New Roman"/>
          <w:sz w:val="24"/>
          <w:szCs w:val="24"/>
        </w:rPr>
        <w:t xml:space="preserve">1 kohaselt peavad liikmesriigid tagama, et </w:t>
      </w:r>
      <w:r w:rsidR="00EA5E2E" w:rsidRPr="00C47F90">
        <w:rPr>
          <w:rFonts w:ascii="Times New Roman" w:hAnsi="Times New Roman" w:cs="Times New Roman"/>
          <w:sz w:val="24"/>
          <w:szCs w:val="24"/>
        </w:rPr>
        <w:t xml:space="preserve">nende </w:t>
      </w:r>
      <w:r w:rsidRPr="00C47F90">
        <w:rPr>
          <w:rFonts w:ascii="Times New Roman" w:hAnsi="Times New Roman" w:cs="Times New Roman"/>
          <w:sz w:val="24"/>
          <w:szCs w:val="24"/>
        </w:rPr>
        <w:t xml:space="preserve">tarbijavaidluste puhul, mille pool on nende territooriumil asutatud kaupleja, saab tarbija esitada avalduse vaidluste kohtuvälise lahendamise üksusele, mis vastab direktiivis sätestatud nõuetele. </w:t>
      </w:r>
      <w:commentRangeStart w:id="12"/>
      <w:r w:rsidRPr="00C47F90">
        <w:rPr>
          <w:rFonts w:ascii="Times New Roman" w:hAnsi="Times New Roman" w:cs="Times New Roman"/>
          <w:sz w:val="24"/>
          <w:szCs w:val="24"/>
        </w:rPr>
        <w:t xml:space="preserve">Direktiiv võimaldab liikmesriikidel kasutada </w:t>
      </w:r>
      <w:r w:rsidR="00EA5E2E" w:rsidRPr="00C47F90">
        <w:rPr>
          <w:rFonts w:ascii="Times New Roman" w:hAnsi="Times New Roman" w:cs="Times New Roman"/>
          <w:sz w:val="24"/>
          <w:szCs w:val="24"/>
        </w:rPr>
        <w:t>mitmesuguseid</w:t>
      </w:r>
      <w:r w:rsidRPr="00C47F90">
        <w:rPr>
          <w:rFonts w:ascii="Times New Roman" w:hAnsi="Times New Roman" w:cs="Times New Roman"/>
          <w:sz w:val="24"/>
          <w:szCs w:val="24"/>
        </w:rPr>
        <w:t xml:space="preserve"> vaidluste kohtuvälise lahendamise menetlusi (lepitusmenetlus ja kokkulepe, üksus soovitab lahendust või määrab lahenduse). </w:t>
      </w:r>
      <w:commentRangeEnd w:id="12"/>
      <w:r w:rsidR="0057056F">
        <w:rPr>
          <w:rStyle w:val="Kommentaariviide"/>
        </w:rPr>
        <w:commentReference w:id="12"/>
      </w:r>
    </w:p>
    <w:p w14:paraId="634EB8D3" w14:textId="77777777" w:rsidR="00EA5E2E" w:rsidRPr="00C47F90" w:rsidRDefault="00EA5E2E" w:rsidP="00E81B37">
      <w:pPr>
        <w:spacing w:after="0" w:line="240" w:lineRule="auto"/>
        <w:jc w:val="both"/>
        <w:rPr>
          <w:rFonts w:ascii="Times New Roman" w:hAnsi="Times New Roman" w:cs="Times New Roman"/>
          <w:sz w:val="24"/>
          <w:szCs w:val="24"/>
        </w:rPr>
      </w:pPr>
    </w:p>
    <w:p w14:paraId="58229DE1" w14:textId="6DB75068" w:rsidR="00E81B37" w:rsidRPr="00C47F90" w:rsidRDefault="00E81B37" w:rsidP="00E81B3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Direktiivi põhjenduspunktis 7 on märgitud, et piiriülese kaubanduse ja isikute liikuvuse suurenemise tõttu on tähtis, et vaidluste kohtuvälise lahendamise üksused menetleksid piiriüleseid vaidlusi tulemuslikult.</w:t>
      </w:r>
      <w:r w:rsidRPr="00C47F90">
        <w:rPr>
          <w:rFonts w:ascii="Times New Roman" w:hAnsi="Times New Roman" w:cs="Times New Roman"/>
          <w:i/>
          <w:iCs/>
          <w:sz w:val="24"/>
          <w:szCs w:val="24"/>
        </w:rPr>
        <w:t xml:space="preserve"> </w:t>
      </w:r>
      <w:r w:rsidRPr="00C47F90">
        <w:rPr>
          <w:rFonts w:ascii="Times New Roman" w:hAnsi="Times New Roman" w:cs="Times New Roman"/>
          <w:sz w:val="24"/>
          <w:szCs w:val="24"/>
        </w:rPr>
        <w:t>Direktiivi</w:t>
      </w:r>
      <w:r w:rsidR="00C47F90">
        <w:rPr>
          <w:rFonts w:ascii="Times New Roman" w:hAnsi="Times New Roman" w:cs="Times New Roman"/>
          <w:sz w:val="24"/>
          <w:szCs w:val="24"/>
        </w:rPr>
        <w:t> </w:t>
      </w:r>
      <w:r w:rsidRPr="00C47F90">
        <w:rPr>
          <w:rFonts w:ascii="Times New Roman" w:hAnsi="Times New Roman" w:cs="Times New Roman"/>
          <w:sz w:val="24"/>
          <w:szCs w:val="24"/>
        </w:rPr>
        <w:t>2013/11/EL põhjenduspunkti</w:t>
      </w:r>
      <w:r w:rsidR="00C47F90">
        <w:rPr>
          <w:rFonts w:ascii="Times New Roman" w:hAnsi="Times New Roman" w:cs="Times New Roman"/>
          <w:sz w:val="24"/>
          <w:szCs w:val="24"/>
        </w:rPr>
        <w:t> </w:t>
      </w:r>
      <w:r w:rsidRPr="00C47F90">
        <w:rPr>
          <w:rFonts w:ascii="Times New Roman" w:hAnsi="Times New Roman" w:cs="Times New Roman"/>
          <w:sz w:val="24"/>
          <w:szCs w:val="24"/>
        </w:rPr>
        <w:t>26 kohaselt peaks liikmesriikidel olema võimalik otsustada kasutada teises liikmesriigis asutatud vaidluste kohtuvälise lahendamise üksusi või piirkondlikke, rahvusvahelisi või üle</w:t>
      </w:r>
      <w:r w:rsidR="00770A0F" w:rsidRPr="00C47F90">
        <w:rPr>
          <w:rFonts w:ascii="Times New Roman" w:hAnsi="Times New Roman" w:cs="Times New Roman"/>
          <w:sz w:val="24"/>
          <w:szCs w:val="24"/>
        </w:rPr>
        <w:t>-</w:t>
      </w:r>
      <w:r w:rsidRPr="00C47F90">
        <w:rPr>
          <w:rFonts w:ascii="Times New Roman" w:hAnsi="Times New Roman" w:cs="Times New Roman"/>
          <w:sz w:val="24"/>
          <w:szCs w:val="24"/>
        </w:rPr>
        <w:t>euroopalisi vaidluste kohtuvälise lahendamise üksusi, kui eri liikmesriikidest pärit kauplejad kuuluvad sama vaidluste kohtuvälise lahendamise üksuse alla</w:t>
      </w:r>
      <w:r w:rsidRPr="00C47F90">
        <w:rPr>
          <w:rFonts w:ascii="Times New Roman" w:hAnsi="Times New Roman" w:cs="Times New Roman"/>
          <w:i/>
          <w:iCs/>
          <w:sz w:val="24"/>
          <w:szCs w:val="24"/>
        </w:rPr>
        <w:t xml:space="preserve">. </w:t>
      </w:r>
      <w:r w:rsidRPr="00C47F90">
        <w:rPr>
          <w:rFonts w:ascii="Times New Roman" w:hAnsi="Times New Roman" w:cs="Times New Roman"/>
          <w:sz w:val="24"/>
          <w:szCs w:val="24"/>
        </w:rPr>
        <w:t xml:space="preserve">Seega võib kaupleja ennast allutada näiteks rahvusvahelise vaidluste kohtuvälise lahendamise üksuse alla või siis võib liikmesriik kohustada tema territooriumil asutatud kauplejat osalema selle liikmesriigi vaidluste kohtuvälise lahendamise üksuse menetluses. </w:t>
      </w:r>
    </w:p>
    <w:p w14:paraId="430F9A81" w14:textId="77777777" w:rsidR="00E81B37" w:rsidRPr="00C47F90" w:rsidRDefault="00E81B37" w:rsidP="00E81B37">
      <w:pPr>
        <w:spacing w:after="0" w:line="240" w:lineRule="auto"/>
        <w:jc w:val="both"/>
        <w:rPr>
          <w:rFonts w:ascii="Times New Roman" w:hAnsi="Times New Roman" w:cs="Times New Roman"/>
          <w:sz w:val="24"/>
          <w:szCs w:val="24"/>
        </w:rPr>
      </w:pPr>
    </w:p>
    <w:p w14:paraId="7AF5788C" w14:textId="654AEBE4" w:rsidR="00072D02" w:rsidRPr="00C47F90" w:rsidRDefault="00E81B37" w:rsidP="00E81B37">
      <w:pPr>
        <w:shd w:val="clear" w:color="auto" w:fill="FFFFFF"/>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Kohtualluvuse kindlaksmääramisel</w:t>
      </w:r>
      <w:r w:rsidR="00EA5E2E" w:rsidRPr="00C47F90">
        <w:rPr>
          <w:rFonts w:ascii="Times New Roman" w:hAnsi="Times New Roman" w:cs="Times New Roman"/>
          <w:sz w:val="24"/>
          <w:szCs w:val="24"/>
        </w:rPr>
        <w:t>e</w:t>
      </w:r>
      <w:r w:rsidRPr="00C47F90">
        <w:rPr>
          <w:rFonts w:ascii="Times New Roman" w:hAnsi="Times New Roman" w:cs="Times New Roman"/>
          <w:sz w:val="24"/>
          <w:szCs w:val="24"/>
        </w:rPr>
        <w:t xml:space="preserve"> tarbijalepingute puhul kohaldatakse Euroopa Parlamendi ja nõukogu määrust </w:t>
      </w:r>
      <w:commentRangeStart w:id="13"/>
      <w:r w:rsidRPr="00C47F90">
        <w:rPr>
          <w:rFonts w:ascii="Times New Roman" w:hAnsi="Times New Roman" w:cs="Times New Roman"/>
          <w:sz w:val="24"/>
          <w:szCs w:val="24"/>
        </w:rPr>
        <w:t>(EL) nr</w:t>
      </w:r>
      <w:r w:rsidR="001B07EF" w:rsidRPr="00C47F90">
        <w:rPr>
          <w:rFonts w:ascii="Times New Roman" w:hAnsi="Times New Roman" w:cs="Times New Roman"/>
          <w:sz w:val="24"/>
          <w:szCs w:val="24"/>
        </w:rPr>
        <w:t> </w:t>
      </w:r>
      <w:r w:rsidRPr="00C47F90">
        <w:rPr>
          <w:rFonts w:ascii="Times New Roman" w:hAnsi="Times New Roman" w:cs="Times New Roman"/>
          <w:sz w:val="24"/>
          <w:szCs w:val="24"/>
        </w:rPr>
        <w:t xml:space="preserve">1215/2012 </w:t>
      </w:r>
      <w:commentRangeEnd w:id="13"/>
      <w:r w:rsidR="000D2DFF">
        <w:rPr>
          <w:rStyle w:val="Kommentaariviide"/>
        </w:rPr>
        <w:commentReference w:id="13"/>
      </w:r>
      <w:r w:rsidRPr="00C47F90">
        <w:rPr>
          <w:rFonts w:ascii="Times New Roman" w:hAnsi="Times New Roman" w:cs="Times New Roman"/>
          <w:sz w:val="24"/>
          <w:szCs w:val="24"/>
        </w:rPr>
        <w:t>kohtualluvuse ning kohtuotsuste tunnustamise ja täitmise kohta tsiviil- ja kaubandusasjades</w:t>
      </w:r>
      <w:r w:rsidR="00FE1D03" w:rsidRPr="00C47F90">
        <w:rPr>
          <w:rStyle w:val="Allmrkuseviide"/>
          <w:rFonts w:ascii="Times New Roman" w:hAnsi="Times New Roman" w:cs="Times New Roman"/>
          <w:sz w:val="24"/>
          <w:szCs w:val="24"/>
        </w:rPr>
        <w:footnoteReference w:id="9"/>
      </w:r>
      <w:r w:rsidRPr="00C47F90">
        <w:rPr>
          <w:rFonts w:ascii="Times New Roman" w:hAnsi="Times New Roman" w:cs="Times New Roman"/>
          <w:sz w:val="24"/>
          <w:szCs w:val="24"/>
        </w:rPr>
        <w:t>.</w:t>
      </w:r>
    </w:p>
    <w:p w14:paraId="587700E8" w14:textId="686A974D" w:rsidR="00044B60" w:rsidRPr="00C47F90" w:rsidRDefault="00044B60" w:rsidP="00E81B37">
      <w:pPr>
        <w:shd w:val="clear" w:color="auto" w:fill="FFFFFF"/>
        <w:spacing w:after="0" w:line="240" w:lineRule="auto"/>
        <w:jc w:val="both"/>
        <w:rPr>
          <w:rFonts w:ascii="Times New Roman" w:hAnsi="Times New Roman" w:cs="Times New Roman"/>
          <w:sz w:val="24"/>
          <w:szCs w:val="24"/>
        </w:rPr>
      </w:pPr>
    </w:p>
    <w:p w14:paraId="14626299" w14:textId="3530E24C" w:rsidR="00044B60" w:rsidRPr="00C47F90" w:rsidRDefault="00044B60" w:rsidP="00E81B37">
      <w:pPr>
        <w:shd w:val="clear" w:color="auto" w:fill="FFFFFF"/>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Võrreldes kehtiva regulatsiooniga käsit</w:t>
      </w:r>
      <w:r w:rsidR="002F1CEF" w:rsidRPr="00C47F90">
        <w:rPr>
          <w:rFonts w:ascii="Times New Roman" w:hAnsi="Times New Roman" w:cs="Times New Roman"/>
          <w:sz w:val="24"/>
          <w:szCs w:val="24"/>
        </w:rPr>
        <w:t>a</w:t>
      </w:r>
      <w:r w:rsidR="00EA5E2E" w:rsidRPr="00C47F90">
        <w:rPr>
          <w:rFonts w:ascii="Times New Roman" w:hAnsi="Times New Roman" w:cs="Times New Roman"/>
          <w:sz w:val="24"/>
          <w:szCs w:val="24"/>
        </w:rPr>
        <w:t>takse</w:t>
      </w:r>
      <w:r w:rsidRPr="00C47F90">
        <w:rPr>
          <w:rFonts w:ascii="Times New Roman" w:hAnsi="Times New Roman" w:cs="Times New Roman"/>
          <w:sz w:val="24"/>
          <w:szCs w:val="24"/>
        </w:rPr>
        <w:t xml:space="preserve"> eelnõu</w:t>
      </w:r>
      <w:r w:rsidR="00657DD6" w:rsidRPr="00C47F90">
        <w:rPr>
          <w:rFonts w:ascii="Times New Roman" w:hAnsi="Times New Roman" w:cs="Times New Roman"/>
          <w:sz w:val="24"/>
          <w:szCs w:val="24"/>
        </w:rPr>
        <w:t>s</w:t>
      </w:r>
      <w:r w:rsidRPr="00C47F90">
        <w:rPr>
          <w:rFonts w:ascii="Times New Roman" w:hAnsi="Times New Roman" w:cs="Times New Roman"/>
          <w:sz w:val="24"/>
          <w:szCs w:val="24"/>
        </w:rPr>
        <w:t xml:space="preserve"> komisjoni organi</w:t>
      </w:r>
      <w:r w:rsidR="006B2E53" w:rsidRPr="00C47F90">
        <w:rPr>
          <w:rFonts w:ascii="Times New Roman" w:hAnsi="Times New Roman" w:cs="Times New Roman"/>
          <w:sz w:val="24"/>
          <w:szCs w:val="24"/>
        </w:rPr>
        <w:t>na</w:t>
      </w:r>
      <w:r w:rsidRPr="00C47F90">
        <w:rPr>
          <w:rFonts w:ascii="Times New Roman" w:hAnsi="Times New Roman" w:cs="Times New Roman"/>
          <w:sz w:val="24"/>
          <w:szCs w:val="24"/>
        </w:rPr>
        <w:t xml:space="preserve">, millel on alalised liikmed ja </w:t>
      </w:r>
      <w:r w:rsidR="00FE41D9" w:rsidRPr="00C47F90">
        <w:rPr>
          <w:rFonts w:ascii="Times New Roman" w:hAnsi="Times New Roman" w:cs="Times New Roman"/>
          <w:sz w:val="24"/>
          <w:szCs w:val="24"/>
        </w:rPr>
        <w:t>kaasistujad</w:t>
      </w:r>
      <w:r w:rsidR="00770A0F" w:rsidRPr="00C47F90">
        <w:rPr>
          <w:rFonts w:ascii="Times New Roman" w:hAnsi="Times New Roman" w:cs="Times New Roman"/>
          <w:sz w:val="24"/>
          <w:szCs w:val="24"/>
        </w:rPr>
        <w:t>.</w:t>
      </w:r>
      <w:r w:rsidR="00182704" w:rsidRPr="00C47F90">
        <w:rPr>
          <w:rFonts w:ascii="Times New Roman" w:hAnsi="Times New Roman" w:cs="Times New Roman"/>
          <w:sz w:val="24"/>
          <w:szCs w:val="24"/>
        </w:rPr>
        <w:t xml:space="preserve"> </w:t>
      </w:r>
      <w:r w:rsidRPr="00C47F90">
        <w:rPr>
          <w:rFonts w:ascii="Times New Roman" w:hAnsi="Times New Roman" w:cs="Times New Roman"/>
          <w:sz w:val="24"/>
          <w:szCs w:val="24"/>
        </w:rPr>
        <w:t>Komisjoni kui organi tegevust hakkab korraldama juhtiv esimees, näiteks jagab vaidluse</w:t>
      </w:r>
      <w:r w:rsidR="00CB63A1" w:rsidRPr="00C47F90">
        <w:rPr>
          <w:rFonts w:ascii="Times New Roman" w:hAnsi="Times New Roman" w:cs="Times New Roman"/>
          <w:sz w:val="24"/>
          <w:szCs w:val="24"/>
        </w:rPr>
        <w:t>te lahendamise</w:t>
      </w:r>
      <w:r w:rsidRPr="00C47F90">
        <w:rPr>
          <w:rFonts w:ascii="Times New Roman" w:hAnsi="Times New Roman" w:cs="Times New Roman"/>
          <w:sz w:val="24"/>
          <w:szCs w:val="24"/>
        </w:rPr>
        <w:t xml:space="preserve"> esimeeste vahel ära. </w:t>
      </w:r>
      <w:r w:rsidR="007B2F6C" w:rsidRPr="00C47F90">
        <w:rPr>
          <w:rFonts w:ascii="Times New Roman" w:hAnsi="Times New Roman" w:cs="Times New Roman"/>
          <w:sz w:val="24"/>
          <w:szCs w:val="24"/>
        </w:rPr>
        <w:t>Alaline liige</w:t>
      </w:r>
      <w:r w:rsidRPr="00C47F90">
        <w:rPr>
          <w:rFonts w:ascii="Times New Roman" w:hAnsi="Times New Roman" w:cs="Times New Roman"/>
          <w:sz w:val="24"/>
          <w:szCs w:val="24"/>
        </w:rPr>
        <w:t xml:space="preserve">, kellele vaidlus menetlemiseks anti, kujundab koosseisu, </w:t>
      </w:r>
      <w:r w:rsidR="00F42C37" w:rsidRPr="00C47F90">
        <w:rPr>
          <w:rFonts w:ascii="Times New Roman" w:hAnsi="Times New Roman" w:cs="Times New Roman"/>
          <w:sz w:val="24"/>
          <w:szCs w:val="24"/>
        </w:rPr>
        <w:t>kes</w:t>
      </w:r>
      <w:r w:rsidRPr="00C47F90">
        <w:rPr>
          <w:rFonts w:ascii="Times New Roman" w:hAnsi="Times New Roman" w:cs="Times New Roman"/>
          <w:sz w:val="24"/>
          <w:szCs w:val="24"/>
        </w:rPr>
        <w:t xml:space="preserve"> seda vaidlust lahendama asub.</w:t>
      </w:r>
    </w:p>
    <w:p w14:paraId="44847D1D" w14:textId="77777777" w:rsidR="00E81B37" w:rsidRPr="00C47F90" w:rsidRDefault="00E81B37" w:rsidP="00E81B37">
      <w:pPr>
        <w:shd w:val="clear" w:color="auto" w:fill="FFFFFF"/>
        <w:spacing w:after="0" w:line="240" w:lineRule="auto"/>
        <w:jc w:val="both"/>
        <w:rPr>
          <w:rFonts w:ascii="Times New Roman" w:hAnsi="Times New Roman" w:cs="Times New Roman"/>
          <w:sz w:val="24"/>
          <w:szCs w:val="24"/>
        </w:rPr>
      </w:pPr>
    </w:p>
    <w:p w14:paraId="022E9740" w14:textId="1944E99D" w:rsidR="00AC3BFD" w:rsidRPr="00C47F90" w:rsidRDefault="00553DC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 </w:t>
      </w:r>
      <w:r w:rsidR="009C766F" w:rsidRPr="00C47F90">
        <w:rPr>
          <w:rFonts w:ascii="Times New Roman" w:hAnsi="Times New Roman" w:cs="Times New Roman"/>
          <w:sz w:val="24"/>
          <w:szCs w:val="24"/>
          <w:u w:val="single"/>
        </w:rPr>
        <w:t>1</w:t>
      </w:r>
      <w:r w:rsidR="009C766F" w:rsidRPr="00C47F90">
        <w:rPr>
          <w:rFonts w:ascii="Times New Roman" w:hAnsi="Times New Roman" w:cs="Times New Roman"/>
          <w:sz w:val="24"/>
          <w:szCs w:val="24"/>
        </w:rPr>
        <w:t xml:space="preserve"> </w:t>
      </w:r>
      <w:r w:rsidR="00827E46" w:rsidRPr="00C47F90">
        <w:rPr>
          <w:rFonts w:ascii="Times New Roman" w:hAnsi="Times New Roman" w:cs="Times New Roman"/>
          <w:sz w:val="24"/>
          <w:szCs w:val="24"/>
        </w:rPr>
        <w:t xml:space="preserve">kohaselt on komisjon </w:t>
      </w:r>
      <w:r w:rsidR="00E606E4" w:rsidRPr="00C47F90">
        <w:rPr>
          <w:rFonts w:ascii="Times New Roman" w:hAnsi="Times New Roman" w:cs="Times New Roman"/>
          <w:sz w:val="24"/>
          <w:szCs w:val="24"/>
        </w:rPr>
        <w:t xml:space="preserve">TTJA </w:t>
      </w:r>
      <w:r w:rsidR="00827E46" w:rsidRPr="00C47F90">
        <w:rPr>
          <w:rFonts w:ascii="Times New Roman" w:hAnsi="Times New Roman" w:cs="Times New Roman"/>
          <w:sz w:val="24"/>
          <w:szCs w:val="24"/>
        </w:rPr>
        <w:t>juures tegutsev tarbijavaidlusi kohtuväliselt lahendav organ riigivastutuse seaduse</w:t>
      </w:r>
      <w:r w:rsidR="00847F3F" w:rsidRPr="00C47F90">
        <w:rPr>
          <w:rStyle w:val="Allmrkuseviide"/>
          <w:rFonts w:ascii="Times New Roman" w:hAnsi="Times New Roman" w:cs="Times New Roman"/>
          <w:sz w:val="24"/>
          <w:szCs w:val="24"/>
        </w:rPr>
        <w:footnoteReference w:id="10"/>
      </w:r>
      <w:r w:rsidR="00827E46" w:rsidRPr="00C47F90">
        <w:rPr>
          <w:rFonts w:ascii="Times New Roman" w:hAnsi="Times New Roman" w:cs="Times New Roman"/>
          <w:sz w:val="24"/>
          <w:szCs w:val="24"/>
        </w:rPr>
        <w:t xml:space="preserve"> §</w:t>
      </w:r>
      <w:r w:rsidR="00B2459E" w:rsidRPr="00C47F90">
        <w:rPr>
          <w:rFonts w:ascii="Times New Roman" w:hAnsi="Times New Roman" w:cs="Times New Roman"/>
          <w:sz w:val="24"/>
          <w:szCs w:val="24"/>
        </w:rPr>
        <w:t> </w:t>
      </w:r>
      <w:r w:rsidR="00827E46" w:rsidRPr="00C47F90">
        <w:rPr>
          <w:rFonts w:ascii="Times New Roman" w:hAnsi="Times New Roman" w:cs="Times New Roman"/>
          <w:sz w:val="24"/>
          <w:szCs w:val="24"/>
        </w:rPr>
        <w:t>15 l</w:t>
      </w:r>
      <w:r w:rsidR="00C074EA" w:rsidRPr="00C47F90">
        <w:rPr>
          <w:rFonts w:ascii="Times New Roman" w:hAnsi="Times New Roman" w:cs="Times New Roman"/>
          <w:sz w:val="24"/>
          <w:szCs w:val="24"/>
        </w:rPr>
        <w:t>g </w:t>
      </w:r>
      <w:r w:rsidR="00827E46" w:rsidRPr="00C47F90">
        <w:rPr>
          <w:rFonts w:ascii="Times New Roman" w:hAnsi="Times New Roman" w:cs="Times New Roman"/>
          <w:sz w:val="24"/>
          <w:szCs w:val="24"/>
        </w:rPr>
        <w:t>2 punkti</w:t>
      </w:r>
      <w:r w:rsidR="0098555A" w:rsidRPr="00C47F90">
        <w:rPr>
          <w:rFonts w:ascii="Times New Roman" w:hAnsi="Times New Roman" w:cs="Times New Roman"/>
          <w:sz w:val="24"/>
          <w:szCs w:val="24"/>
        </w:rPr>
        <w:t> </w:t>
      </w:r>
      <w:r w:rsidR="00827E46" w:rsidRPr="00C47F90">
        <w:rPr>
          <w:rFonts w:ascii="Times New Roman" w:hAnsi="Times New Roman" w:cs="Times New Roman"/>
          <w:sz w:val="24"/>
          <w:szCs w:val="24"/>
        </w:rPr>
        <w:t>1 tähenduses</w:t>
      </w:r>
      <w:r w:rsidR="002B6172" w:rsidRPr="00C47F90">
        <w:rPr>
          <w:rFonts w:ascii="Times New Roman" w:hAnsi="Times New Roman" w:cs="Times New Roman"/>
          <w:sz w:val="24"/>
          <w:szCs w:val="24"/>
        </w:rPr>
        <w:t xml:space="preserve">. Võrreldes </w:t>
      </w:r>
      <w:r w:rsidR="002676E2" w:rsidRPr="00C47F90">
        <w:rPr>
          <w:rFonts w:ascii="Times New Roman" w:hAnsi="Times New Roman" w:cs="Times New Roman"/>
          <w:sz w:val="24"/>
          <w:szCs w:val="24"/>
        </w:rPr>
        <w:t xml:space="preserve">komisjoni </w:t>
      </w:r>
      <w:r w:rsidR="002B6172" w:rsidRPr="00C47F90">
        <w:rPr>
          <w:rFonts w:ascii="Times New Roman" w:hAnsi="Times New Roman" w:cs="Times New Roman"/>
          <w:sz w:val="24"/>
          <w:szCs w:val="24"/>
        </w:rPr>
        <w:t>kehtiva regulatsiooniga on eelnõus täpsustatud, et komisjoni suhtes kohaldub riigivastuste seaduse §</w:t>
      </w:r>
      <w:r w:rsidR="001E6FFC" w:rsidRPr="00C47F90">
        <w:rPr>
          <w:rFonts w:ascii="Times New Roman" w:hAnsi="Times New Roman" w:cs="Times New Roman"/>
          <w:sz w:val="24"/>
          <w:szCs w:val="24"/>
        </w:rPr>
        <w:t> </w:t>
      </w:r>
      <w:r w:rsidR="002B6172" w:rsidRPr="00C47F90">
        <w:rPr>
          <w:rFonts w:ascii="Times New Roman" w:hAnsi="Times New Roman" w:cs="Times New Roman"/>
          <w:sz w:val="24"/>
          <w:szCs w:val="24"/>
        </w:rPr>
        <w:t xml:space="preserve">15, mille alusel on isikul õigus nõuda </w:t>
      </w:r>
      <w:r w:rsidR="002676E2" w:rsidRPr="00C47F90">
        <w:rPr>
          <w:rFonts w:ascii="Times New Roman" w:hAnsi="Times New Roman" w:cs="Times New Roman"/>
          <w:sz w:val="24"/>
          <w:szCs w:val="24"/>
        </w:rPr>
        <w:t>komisjoni</w:t>
      </w:r>
      <w:r w:rsidR="002B6172" w:rsidRPr="00C47F90">
        <w:rPr>
          <w:rFonts w:ascii="Times New Roman" w:hAnsi="Times New Roman" w:cs="Times New Roman"/>
          <w:sz w:val="24"/>
          <w:szCs w:val="24"/>
        </w:rPr>
        <w:t xml:space="preserve"> menetluse käigus tekitatud kahju hüvitamist üksnes juhul, kui komisjon</w:t>
      </w:r>
      <w:r w:rsidR="00E606E4" w:rsidRPr="00C47F90">
        <w:rPr>
          <w:rFonts w:ascii="Times New Roman" w:hAnsi="Times New Roman" w:cs="Times New Roman"/>
          <w:sz w:val="24"/>
          <w:szCs w:val="24"/>
        </w:rPr>
        <w:t xml:space="preserve"> </w:t>
      </w:r>
      <w:r w:rsidR="002B6172" w:rsidRPr="00C47F90">
        <w:rPr>
          <w:rFonts w:ascii="Times New Roman" w:hAnsi="Times New Roman" w:cs="Times New Roman"/>
          <w:sz w:val="24"/>
          <w:szCs w:val="24"/>
        </w:rPr>
        <w:t xml:space="preserve">on tarbijavaidlusasja menetluse käigus toime pannud kuriteo. </w:t>
      </w:r>
      <w:r w:rsidR="002F10B3" w:rsidRPr="00C47F90">
        <w:rPr>
          <w:rFonts w:ascii="Times New Roman" w:hAnsi="Times New Roman" w:cs="Times New Roman"/>
          <w:sz w:val="24"/>
          <w:szCs w:val="24"/>
        </w:rPr>
        <w:t>Komisjoni</w:t>
      </w:r>
      <w:r w:rsidR="00AC3BFD" w:rsidRPr="00C47F90">
        <w:rPr>
          <w:rFonts w:ascii="Times New Roman" w:hAnsi="Times New Roman" w:cs="Times New Roman"/>
          <w:sz w:val="24"/>
          <w:szCs w:val="24"/>
        </w:rPr>
        <w:t>s lahendatav vaidlus on TKS</w:t>
      </w:r>
      <w:r w:rsidR="005E6CC6" w:rsidRPr="00C47F90">
        <w:rPr>
          <w:rFonts w:ascii="Times New Roman" w:hAnsi="Times New Roman" w:cs="Times New Roman"/>
          <w:sz w:val="24"/>
          <w:szCs w:val="24"/>
        </w:rPr>
        <w:noBreakHyphen/>
      </w:r>
      <w:r w:rsidR="0091750C" w:rsidRPr="00C47F90">
        <w:rPr>
          <w:rFonts w:ascii="Times New Roman" w:hAnsi="Times New Roman" w:cs="Times New Roman"/>
          <w:sz w:val="24"/>
          <w:szCs w:val="24"/>
        </w:rPr>
        <w:t>i</w:t>
      </w:r>
      <w:r w:rsidR="00AC3BFD" w:rsidRPr="00C47F90">
        <w:rPr>
          <w:rFonts w:ascii="Times New Roman" w:hAnsi="Times New Roman" w:cs="Times New Roman"/>
          <w:sz w:val="24"/>
          <w:szCs w:val="24"/>
        </w:rPr>
        <w:t xml:space="preserve"> 6.</w:t>
      </w:r>
      <w:r w:rsidR="00A6121A" w:rsidRPr="00C47F90">
        <w:rPr>
          <w:rFonts w:ascii="Times New Roman" w:hAnsi="Times New Roman" w:cs="Times New Roman"/>
          <w:sz w:val="24"/>
          <w:szCs w:val="24"/>
        </w:rPr>
        <w:t> </w:t>
      </w:r>
      <w:r w:rsidR="00AC3BFD" w:rsidRPr="00C47F90">
        <w:rPr>
          <w:rFonts w:ascii="Times New Roman" w:hAnsi="Times New Roman" w:cs="Times New Roman"/>
          <w:sz w:val="24"/>
          <w:szCs w:val="24"/>
        </w:rPr>
        <w:t>peatüki tähenduses tarbijavaidlusasi.</w:t>
      </w:r>
      <w:r w:rsidR="00975BEF" w:rsidRPr="00C47F90">
        <w:rPr>
          <w:rFonts w:ascii="Times New Roman" w:hAnsi="Times New Roman" w:cs="Times New Roman"/>
          <w:sz w:val="24"/>
          <w:szCs w:val="24"/>
        </w:rPr>
        <w:t xml:space="preserve"> </w:t>
      </w:r>
    </w:p>
    <w:p w14:paraId="03B7FFFE" w14:textId="77777777" w:rsidR="00AC3BFD" w:rsidRPr="00C47F90" w:rsidRDefault="00AC3BFD">
      <w:pPr>
        <w:spacing w:after="0" w:line="240" w:lineRule="auto"/>
        <w:jc w:val="both"/>
        <w:rPr>
          <w:rFonts w:ascii="Times New Roman" w:hAnsi="Times New Roman" w:cs="Times New Roman"/>
          <w:sz w:val="24"/>
          <w:szCs w:val="24"/>
        </w:rPr>
      </w:pPr>
    </w:p>
    <w:p w14:paraId="3CD5C1B1" w14:textId="1F16D039" w:rsidR="008C37C6" w:rsidRPr="00C47F90" w:rsidRDefault="00325EF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w:t>
      </w:r>
      <w:r w:rsidR="0039640A" w:rsidRPr="00C47F90">
        <w:rPr>
          <w:rFonts w:ascii="Times New Roman" w:hAnsi="Times New Roman" w:cs="Times New Roman"/>
          <w:sz w:val="24"/>
          <w:szCs w:val="24"/>
          <w:u w:val="single"/>
        </w:rPr>
        <w:t>õike</w:t>
      </w:r>
      <w:r w:rsidR="00330111" w:rsidRPr="00C47F90">
        <w:rPr>
          <w:rFonts w:ascii="Times New Roman" w:hAnsi="Times New Roman" w:cs="Times New Roman"/>
          <w:sz w:val="24"/>
          <w:szCs w:val="24"/>
          <w:u w:val="single"/>
        </w:rPr>
        <w:t> </w:t>
      </w:r>
      <w:r w:rsidR="0039640A" w:rsidRPr="00C47F90">
        <w:rPr>
          <w:rFonts w:ascii="Times New Roman" w:hAnsi="Times New Roman" w:cs="Times New Roman"/>
          <w:sz w:val="24"/>
          <w:szCs w:val="24"/>
          <w:u w:val="single"/>
        </w:rPr>
        <w:t>2</w:t>
      </w:r>
      <w:r w:rsidR="0039640A" w:rsidRPr="00C47F90">
        <w:rPr>
          <w:rFonts w:ascii="Times New Roman" w:hAnsi="Times New Roman" w:cs="Times New Roman"/>
          <w:sz w:val="24"/>
          <w:szCs w:val="24"/>
        </w:rPr>
        <w:t xml:space="preserve"> järgi on k</w:t>
      </w:r>
      <w:r w:rsidR="00AC3BFD" w:rsidRPr="00C47F90">
        <w:rPr>
          <w:rFonts w:ascii="Times New Roman" w:hAnsi="Times New Roman" w:cs="Times New Roman"/>
          <w:sz w:val="24"/>
          <w:szCs w:val="24"/>
        </w:rPr>
        <w:t>omisjon sõltumatu ja erapooletu ning lähtub tarbijavaidluse lahendamisel seadusest</w:t>
      </w:r>
      <w:r w:rsidR="0090052F" w:rsidRPr="00C47F90">
        <w:rPr>
          <w:rStyle w:val="Allmrkuseviide"/>
          <w:rFonts w:ascii="Times New Roman" w:hAnsi="Times New Roman" w:cs="Times New Roman"/>
          <w:sz w:val="24"/>
          <w:szCs w:val="24"/>
        </w:rPr>
        <w:footnoteReference w:id="11"/>
      </w:r>
      <w:r w:rsidR="00D5777D" w:rsidRPr="00C47F90">
        <w:rPr>
          <w:rFonts w:ascii="Times New Roman" w:hAnsi="Times New Roman" w:cs="Times New Roman"/>
          <w:sz w:val="24"/>
          <w:szCs w:val="24"/>
        </w:rPr>
        <w:t xml:space="preserve"> </w:t>
      </w:r>
      <w:r w:rsidR="00AC3BFD" w:rsidRPr="00C47F90">
        <w:rPr>
          <w:rFonts w:ascii="Times New Roman" w:hAnsi="Times New Roman" w:cs="Times New Roman"/>
          <w:sz w:val="24"/>
          <w:szCs w:val="24"/>
        </w:rPr>
        <w:t>ja muudest õigusaktidest</w:t>
      </w:r>
      <w:r w:rsidR="00A71BB3" w:rsidRPr="00C47F90">
        <w:rPr>
          <w:rFonts w:ascii="Times New Roman" w:hAnsi="Times New Roman" w:cs="Times New Roman"/>
          <w:sz w:val="24"/>
          <w:szCs w:val="24"/>
        </w:rPr>
        <w:t>.</w:t>
      </w:r>
      <w:r w:rsidR="00352258" w:rsidRPr="00C47F90">
        <w:rPr>
          <w:rFonts w:ascii="Times New Roman" w:hAnsi="Times New Roman" w:cs="Times New Roman"/>
          <w:sz w:val="24"/>
          <w:szCs w:val="24"/>
        </w:rPr>
        <w:t xml:space="preserve"> Ka komisjoni alalised liikmed peavad olema menetluse läbiviimisel </w:t>
      </w:r>
      <w:r w:rsidR="004B4EC7" w:rsidRPr="00C47F90">
        <w:rPr>
          <w:rFonts w:ascii="Times New Roman" w:hAnsi="Times New Roman" w:cs="Times New Roman"/>
          <w:sz w:val="24"/>
          <w:szCs w:val="24"/>
        </w:rPr>
        <w:t>ja</w:t>
      </w:r>
      <w:r w:rsidR="00352258" w:rsidRPr="00C47F90">
        <w:rPr>
          <w:rFonts w:ascii="Times New Roman" w:hAnsi="Times New Roman" w:cs="Times New Roman"/>
          <w:sz w:val="24"/>
          <w:szCs w:val="24"/>
        </w:rPr>
        <w:t xml:space="preserve"> lahendi tegemisel erapooletud ning lähtuma </w:t>
      </w:r>
      <w:r w:rsidR="004B4EC7" w:rsidRPr="00C47F90">
        <w:rPr>
          <w:rFonts w:ascii="Times New Roman" w:hAnsi="Times New Roman" w:cs="Times New Roman"/>
          <w:sz w:val="24"/>
          <w:szCs w:val="24"/>
        </w:rPr>
        <w:t>üksnes</w:t>
      </w:r>
      <w:r w:rsidR="00352258" w:rsidRPr="00C47F90">
        <w:rPr>
          <w:rFonts w:ascii="Times New Roman" w:hAnsi="Times New Roman" w:cs="Times New Roman"/>
          <w:sz w:val="24"/>
          <w:szCs w:val="24"/>
        </w:rPr>
        <w:t xml:space="preserve"> õigusaktidest. </w:t>
      </w:r>
    </w:p>
    <w:p w14:paraId="62BB0235" w14:textId="77777777" w:rsidR="00827E46" w:rsidRPr="00C47F90" w:rsidRDefault="00827E46">
      <w:pPr>
        <w:spacing w:after="0" w:line="240" w:lineRule="auto"/>
        <w:jc w:val="both"/>
        <w:rPr>
          <w:rFonts w:ascii="Times New Roman" w:hAnsi="Times New Roman" w:cs="Times New Roman"/>
          <w:sz w:val="24"/>
          <w:szCs w:val="24"/>
        </w:rPr>
      </w:pPr>
    </w:p>
    <w:p w14:paraId="3B50864B" w14:textId="42610B99" w:rsidR="008C37C6" w:rsidRPr="00C47F90" w:rsidRDefault="008C37C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w:t>
      </w:r>
      <w:r w:rsidR="0008741F" w:rsidRPr="00C47F90">
        <w:rPr>
          <w:rFonts w:ascii="Times New Roman" w:hAnsi="Times New Roman" w:cs="Times New Roman"/>
          <w:sz w:val="24"/>
          <w:szCs w:val="24"/>
          <w:u w:val="single"/>
        </w:rPr>
        <w:t xml:space="preserve">kes </w:t>
      </w:r>
      <w:r w:rsidRPr="00C47F90">
        <w:rPr>
          <w:rFonts w:ascii="Times New Roman" w:hAnsi="Times New Roman" w:cs="Times New Roman"/>
          <w:sz w:val="24"/>
          <w:szCs w:val="24"/>
          <w:u w:val="single"/>
        </w:rPr>
        <w:t>3</w:t>
      </w:r>
      <w:r w:rsidRPr="00C47F90">
        <w:rPr>
          <w:rFonts w:ascii="Times New Roman" w:hAnsi="Times New Roman" w:cs="Times New Roman"/>
          <w:sz w:val="24"/>
          <w:szCs w:val="24"/>
        </w:rPr>
        <w:t xml:space="preserve"> täpsusta</w:t>
      </w:r>
      <w:r w:rsidR="00C2306F" w:rsidRPr="00C47F90">
        <w:rPr>
          <w:rFonts w:ascii="Times New Roman" w:hAnsi="Times New Roman" w:cs="Times New Roman"/>
          <w:sz w:val="24"/>
          <w:szCs w:val="24"/>
        </w:rPr>
        <w:t>takse</w:t>
      </w:r>
      <w:r w:rsidRPr="00C47F90">
        <w:rPr>
          <w:rFonts w:ascii="Times New Roman" w:hAnsi="Times New Roman" w:cs="Times New Roman"/>
          <w:sz w:val="24"/>
          <w:szCs w:val="24"/>
        </w:rPr>
        <w:t xml:space="preserve"> olukor</w:t>
      </w:r>
      <w:r w:rsidR="00C2306F" w:rsidRPr="00C47F90">
        <w:rPr>
          <w:rFonts w:ascii="Times New Roman" w:hAnsi="Times New Roman" w:cs="Times New Roman"/>
          <w:sz w:val="24"/>
          <w:szCs w:val="24"/>
        </w:rPr>
        <w:t>di</w:t>
      </w:r>
      <w:r w:rsidRPr="00C47F90">
        <w:rPr>
          <w:rFonts w:ascii="Times New Roman" w:hAnsi="Times New Roman" w:cs="Times New Roman"/>
          <w:sz w:val="24"/>
          <w:szCs w:val="24"/>
        </w:rPr>
        <w:t xml:space="preserve">, millisel juhul ei ole vaidluse lahendamine </w:t>
      </w:r>
      <w:r w:rsidR="002676E2" w:rsidRPr="00C47F90">
        <w:rPr>
          <w:rFonts w:ascii="Times New Roman" w:hAnsi="Times New Roman" w:cs="Times New Roman"/>
          <w:sz w:val="24"/>
          <w:szCs w:val="24"/>
        </w:rPr>
        <w:t>komisjoni</w:t>
      </w:r>
      <w:r w:rsidR="00975BE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pädevuses. </w:t>
      </w:r>
      <w:r w:rsidR="002A2CB1" w:rsidRPr="00C47F90">
        <w:rPr>
          <w:rFonts w:ascii="Times New Roman" w:hAnsi="Times New Roman" w:cs="Times New Roman"/>
          <w:sz w:val="24"/>
          <w:szCs w:val="24"/>
        </w:rPr>
        <w:t xml:space="preserve">Need </w:t>
      </w:r>
      <w:r w:rsidRPr="00C47F90">
        <w:rPr>
          <w:rFonts w:ascii="Times New Roman" w:hAnsi="Times New Roman" w:cs="Times New Roman"/>
          <w:sz w:val="24"/>
          <w:szCs w:val="24"/>
        </w:rPr>
        <w:t xml:space="preserve">ei ole </w:t>
      </w:r>
      <w:r w:rsidR="002676E2" w:rsidRPr="00C47F90">
        <w:rPr>
          <w:rFonts w:ascii="Times New Roman" w:hAnsi="Times New Roman" w:cs="Times New Roman"/>
          <w:sz w:val="24"/>
          <w:szCs w:val="24"/>
        </w:rPr>
        <w:t xml:space="preserve">võrreldes </w:t>
      </w:r>
      <w:r w:rsidRPr="00C47F90">
        <w:rPr>
          <w:rFonts w:ascii="Times New Roman" w:hAnsi="Times New Roman" w:cs="Times New Roman"/>
          <w:sz w:val="24"/>
          <w:szCs w:val="24"/>
        </w:rPr>
        <w:t xml:space="preserve">kehtiva </w:t>
      </w:r>
      <w:r w:rsidR="000514FD" w:rsidRPr="00C47F90">
        <w:rPr>
          <w:rFonts w:ascii="Times New Roman" w:hAnsi="Times New Roman" w:cs="Times New Roman"/>
          <w:sz w:val="24"/>
          <w:szCs w:val="24"/>
        </w:rPr>
        <w:t xml:space="preserve">seadusega </w:t>
      </w:r>
      <w:r w:rsidR="002A2CB1" w:rsidRPr="00C47F90">
        <w:rPr>
          <w:rFonts w:ascii="Times New Roman" w:hAnsi="Times New Roman" w:cs="Times New Roman"/>
          <w:sz w:val="24"/>
          <w:szCs w:val="24"/>
        </w:rPr>
        <w:t>muutunud</w:t>
      </w:r>
      <w:r w:rsidR="002676E2" w:rsidRPr="00C47F90">
        <w:rPr>
          <w:rFonts w:ascii="Times New Roman" w:hAnsi="Times New Roman" w:cs="Times New Roman"/>
          <w:sz w:val="24"/>
          <w:szCs w:val="24"/>
        </w:rPr>
        <w:t>.</w:t>
      </w:r>
      <w:r w:rsidRPr="00C47F90">
        <w:rPr>
          <w:rFonts w:ascii="Times New Roman" w:hAnsi="Times New Roman" w:cs="Times New Roman"/>
          <w:sz w:val="24"/>
          <w:szCs w:val="24"/>
        </w:rPr>
        <w:t xml:space="preserve"> </w:t>
      </w:r>
      <w:r w:rsidR="005D1971" w:rsidRPr="00C47F90">
        <w:rPr>
          <w:rFonts w:ascii="Times New Roman" w:hAnsi="Times New Roman" w:cs="Times New Roman"/>
          <w:sz w:val="24"/>
          <w:szCs w:val="24"/>
        </w:rPr>
        <w:t>Komisjoni pädevuses ei ole lahendada vaidlusi, mis puudutavad mittemajanduslike üldhuviteenuste ja tervishoiuteenuste</w:t>
      </w:r>
      <w:r w:rsidR="00707C77" w:rsidRPr="00C47F90">
        <w:rPr>
          <w:rStyle w:val="Allmrkuseviide"/>
          <w:rFonts w:ascii="Times New Roman" w:hAnsi="Times New Roman" w:cs="Times New Roman"/>
          <w:sz w:val="24"/>
          <w:szCs w:val="24"/>
        </w:rPr>
        <w:footnoteReference w:id="12"/>
      </w:r>
      <w:r w:rsidR="00053456" w:rsidRPr="00C47F90">
        <w:rPr>
          <w:rFonts w:ascii="Times New Roman" w:hAnsi="Times New Roman" w:cs="Times New Roman"/>
          <w:sz w:val="24"/>
          <w:szCs w:val="24"/>
        </w:rPr>
        <w:t xml:space="preserve"> ning </w:t>
      </w:r>
      <w:r w:rsidR="005D1971" w:rsidRPr="00C47F90">
        <w:rPr>
          <w:rFonts w:ascii="Times New Roman" w:hAnsi="Times New Roman" w:cs="Times New Roman"/>
          <w:sz w:val="24"/>
          <w:szCs w:val="24"/>
        </w:rPr>
        <w:t>avalik-õigusliku isiku pakutava haridusteenuse</w:t>
      </w:r>
      <w:r w:rsidR="00975BEF" w:rsidRPr="00C47F90">
        <w:rPr>
          <w:rFonts w:ascii="Times New Roman" w:hAnsi="Times New Roman" w:cs="Times New Roman"/>
          <w:sz w:val="24"/>
          <w:szCs w:val="24"/>
        </w:rPr>
        <w:t xml:space="preserve"> </w:t>
      </w:r>
      <w:r w:rsidR="005D1971" w:rsidRPr="00C47F90">
        <w:rPr>
          <w:rFonts w:ascii="Times New Roman" w:hAnsi="Times New Roman" w:cs="Times New Roman"/>
          <w:sz w:val="24"/>
          <w:szCs w:val="24"/>
        </w:rPr>
        <w:t xml:space="preserve">osutamist. </w:t>
      </w:r>
      <w:r w:rsidR="001A3640" w:rsidRPr="00C47F90">
        <w:rPr>
          <w:rFonts w:ascii="Times New Roman" w:hAnsi="Times New Roman" w:cs="Times New Roman"/>
          <w:sz w:val="24"/>
          <w:szCs w:val="24"/>
        </w:rPr>
        <w:t>Samuti ei kuulu k</w:t>
      </w:r>
      <w:r w:rsidR="005D1971" w:rsidRPr="00C47F90">
        <w:rPr>
          <w:rFonts w:ascii="Times New Roman" w:hAnsi="Times New Roman" w:cs="Times New Roman"/>
          <w:sz w:val="24"/>
          <w:szCs w:val="24"/>
        </w:rPr>
        <w:t xml:space="preserve">omisjoni pädevusse </w:t>
      </w:r>
      <w:r w:rsidR="001A3640" w:rsidRPr="00C47F90">
        <w:rPr>
          <w:rFonts w:ascii="Times New Roman" w:hAnsi="Times New Roman" w:cs="Times New Roman"/>
          <w:sz w:val="24"/>
          <w:szCs w:val="24"/>
        </w:rPr>
        <w:t xml:space="preserve">lahendada </w:t>
      </w:r>
      <w:r w:rsidR="005D1971" w:rsidRPr="00C47F90">
        <w:rPr>
          <w:rFonts w:ascii="Times New Roman" w:hAnsi="Times New Roman" w:cs="Times New Roman"/>
          <w:sz w:val="24"/>
          <w:szCs w:val="24"/>
        </w:rPr>
        <w:t>vaidlus</w:t>
      </w:r>
      <w:r w:rsidR="001A3640" w:rsidRPr="00C47F90">
        <w:rPr>
          <w:rFonts w:ascii="Times New Roman" w:hAnsi="Times New Roman" w:cs="Times New Roman"/>
          <w:sz w:val="24"/>
          <w:szCs w:val="24"/>
        </w:rPr>
        <w:t>i</w:t>
      </w:r>
      <w:r w:rsidR="005D1971" w:rsidRPr="00C47F90">
        <w:rPr>
          <w:rFonts w:ascii="Times New Roman" w:hAnsi="Times New Roman" w:cs="Times New Roman"/>
          <w:sz w:val="24"/>
          <w:szCs w:val="24"/>
        </w:rPr>
        <w:t xml:space="preserve">, </w:t>
      </w:r>
      <w:r w:rsidR="004F2F66" w:rsidRPr="00C47F90">
        <w:rPr>
          <w:rFonts w:ascii="Times New Roman" w:hAnsi="Times New Roman" w:cs="Times New Roman"/>
          <w:sz w:val="24"/>
          <w:szCs w:val="24"/>
        </w:rPr>
        <w:t xml:space="preserve">kui </w:t>
      </w:r>
      <w:r w:rsidR="00777816" w:rsidRPr="00C47F90">
        <w:rPr>
          <w:rFonts w:ascii="Times New Roman" w:hAnsi="Times New Roman" w:cs="Times New Roman"/>
          <w:sz w:val="24"/>
          <w:szCs w:val="24"/>
        </w:rPr>
        <w:t xml:space="preserve">kahjunõue </w:t>
      </w:r>
      <w:r w:rsidR="00A73DF3" w:rsidRPr="00C47F90">
        <w:rPr>
          <w:rFonts w:ascii="Times New Roman" w:hAnsi="Times New Roman" w:cs="Times New Roman"/>
          <w:sz w:val="24"/>
          <w:szCs w:val="24"/>
        </w:rPr>
        <w:t xml:space="preserve">tuleneb </w:t>
      </w:r>
      <w:r w:rsidR="00777816" w:rsidRPr="00C47F90">
        <w:rPr>
          <w:rFonts w:ascii="Times New Roman" w:hAnsi="Times New Roman" w:cs="Times New Roman"/>
          <w:sz w:val="24"/>
          <w:szCs w:val="24"/>
        </w:rPr>
        <w:t>surmajuhtumist, kehavigastusest või tervisekahjustusest</w:t>
      </w:r>
      <w:r w:rsidR="00206943" w:rsidRPr="00C47F90">
        <w:rPr>
          <w:rFonts w:ascii="Times New Roman" w:hAnsi="Times New Roman" w:cs="Times New Roman"/>
          <w:sz w:val="24"/>
          <w:szCs w:val="24"/>
        </w:rPr>
        <w:t>, ega neid</w:t>
      </w:r>
      <w:r w:rsidR="00777816" w:rsidRPr="00C47F90">
        <w:rPr>
          <w:rFonts w:ascii="Times New Roman" w:hAnsi="Times New Roman" w:cs="Times New Roman"/>
          <w:sz w:val="24"/>
          <w:szCs w:val="24"/>
        </w:rPr>
        <w:t xml:space="preserve">, mille </w:t>
      </w:r>
      <w:r w:rsidR="0008000C" w:rsidRPr="00C47F90">
        <w:rPr>
          <w:rFonts w:ascii="Times New Roman" w:hAnsi="Times New Roman" w:cs="Times New Roman"/>
          <w:sz w:val="24"/>
          <w:szCs w:val="24"/>
        </w:rPr>
        <w:t>kohtuvälise lahendamise kord on ette nähtud teistes seadustes</w:t>
      </w:r>
      <w:r w:rsidR="00777816" w:rsidRPr="00C47F90">
        <w:rPr>
          <w:rFonts w:ascii="Times New Roman" w:hAnsi="Times New Roman" w:cs="Times New Roman"/>
          <w:sz w:val="24"/>
          <w:szCs w:val="24"/>
        </w:rPr>
        <w:t>.</w:t>
      </w:r>
    </w:p>
    <w:p w14:paraId="4269DC3B" w14:textId="77777777" w:rsidR="005D1971" w:rsidRDefault="005D1971">
      <w:pPr>
        <w:spacing w:after="0" w:line="240" w:lineRule="auto"/>
        <w:jc w:val="both"/>
        <w:rPr>
          <w:rFonts w:ascii="Times New Roman" w:hAnsi="Times New Roman" w:cs="Times New Roman"/>
          <w:sz w:val="24"/>
          <w:szCs w:val="24"/>
        </w:rPr>
      </w:pPr>
    </w:p>
    <w:p w14:paraId="0E78B9B2" w14:textId="5D8839B8" w:rsidR="00723722" w:rsidRDefault="00723722">
      <w:pPr>
        <w:spacing w:after="0" w:line="240" w:lineRule="auto"/>
        <w:jc w:val="both"/>
        <w:rPr>
          <w:rFonts w:ascii="Times New Roman" w:hAnsi="Times New Roman" w:cs="Times New Roman"/>
          <w:sz w:val="24"/>
          <w:szCs w:val="24"/>
        </w:rPr>
      </w:pPr>
      <w:r w:rsidRPr="004175DB">
        <w:rPr>
          <w:rFonts w:ascii="Times New Roman" w:hAnsi="Times New Roman" w:cs="Times New Roman"/>
          <w:sz w:val="24"/>
          <w:szCs w:val="24"/>
          <w:u w:val="single"/>
        </w:rPr>
        <w:t>Lõike 4</w:t>
      </w:r>
      <w:r>
        <w:rPr>
          <w:rFonts w:ascii="Times New Roman" w:hAnsi="Times New Roman" w:cs="Times New Roman"/>
          <w:sz w:val="24"/>
          <w:szCs w:val="24"/>
        </w:rPr>
        <w:t xml:space="preserve"> kohaselt on tarbijavaidlusasja menetluse osalised tarbija, kaupleja ja kolmas isik. Kolmandaks isikuks võib olla näiteks tunnistaja.</w:t>
      </w:r>
    </w:p>
    <w:p w14:paraId="074B5946" w14:textId="77777777" w:rsidR="00723722" w:rsidRPr="00C47F90" w:rsidRDefault="00723722">
      <w:pPr>
        <w:spacing w:after="0" w:line="240" w:lineRule="auto"/>
        <w:jc w:val="both"/>
        <w:rPr>
          <w:rFonts w:ascii="Times New Roman" w:hAnsi="Times New Roman" w:cs="Times New Roman"/>
          <w:sz w:val="24"/>
          <w:szCs w:val="24"/>
        </w:rPr>
      </w:pPr>
    </w:p>
    <w:p w14:paraId="231518D6" w14:textId="347CF1E7" w:rsidR="00A97FB1" w:rsidRPr="00C47F90" w:rsidRDefault="002F10B3" w:rsidP="002C5BBF">
      <w:pPr>
        <w:spacing w:after="0" w:line="240" w:lineRule="auto"/>
        <w:jc w:val="both"/>
        <w:rPr>
          <w:rFonts w:ascii="Times New Roman" w:hAnsi="Times New Roman" w:cs="Times New Roman"/>
          <w:sz w:val="24"/>
          <w:szCs w:val="24"/>
        </w:rPr>
      </w:pPr>
      <w:r w:rsidRPr="00975CCF">
        <w:rPr>
          <w:rFonts w:ascii="Times New Roman" w:hAnsi="Times New Roman" w:cs="Times New Roman"/>
          <w:b/>
          <w:bCs/>
          <w:sz w:val="24"/>
          <w:szCs w:val="24"/>
        </w:rPr>
        <w:t>TKS</w:t>
      </w:r>
      <w:r w:rsidR="000D050A" w:rsidRPr="00975CCF">
        <w:rPr>
          <w:rFonts w:ascii="Times New Roman" w:hAnsi="Times New Roman" w:cs="Times New Roman"/>
          <w:b/>
          <w:bCs/>
          <w:sz w:val="24"/>
          <w:szCs w:val="24"/>
        </w:rPr>
        <w:noBreakHyphen/>
        <w:t>i</w:t>
      </w:r>
      <w:r w:rsidRPr="00975CCF">
        <w:rPr>
          <w:rFonts w:ascii="Times New Roman" w:hAnsi="Times New Roman" w:cs="Times New Roman"/>
          <w:b/>
          <w:bCs/>
          <w:sz w:val="24"/>
          <w:szCs w:val="24"/>
        </w:rPr>
        <w:t xml:space="preserve"> §</w:t>
      </w:r>
      <w:r w:rsidR="000D050A" w:rsidRPr="00975CCF">
        <w:rPr>
          <w:rFonts w:ascii="Times New Roman" w:hAnsi="Times New Roman" w:cs="Times New Roman"/>
          <w:b/>
          <w:bCs/>
          <w:sz w:val="24"/>
          <w:szCs w:val="24"/>
        </w:rPr>
        <w:t> </w:t>
      </w:r>
      <w:r w:rsidRPr="00975CCF">
        <w:rPr>
          <w:rFonts w:ascii="Times New Roman" w:hAnsi="Times New Roman" w:cs="Times New Roman"/>
          <w:b/>
          <w:bCs/>
          <w:sz w:val="24"/>
          <w:szCs w:val="24"/>
        </w:rPr>
        <w:t>41</w:t>
      </w:r>
      <w:r w:rsidRPr="00C47F90">
        <w:rPr>
          <w:rFonts w:ascii="Times New Roman" w:hAnsi="Times New Roman" w:cs="Times New Roman"/>
          <w:sz w:val="24"/>
          <w:szCs w:val="24"/>
          <w:vertAlign w:val="superscript"/>
        </w:rPr>
        <w:t xml:space="preserve"> </w:t>
      </w:r>
      <w:r w:rsidRPr="00C47F90">
        <w:rPr>
          <w:rFonts w:ascii="Times New Roman" w:hAnsi="Times New Roman" w:cs="Times New Roman"/>
          <w:sz w:val="24"/>
          <w:szCs w:val="24"/>
        </w:rPr>
        <w:t xml:space="preserve">kohaselt on komisjon kollegiaalne organ, kuhu kuuluvad </w:t>
      </w:r>
      <w:r w:rsidR="00CE4B08" w:rsidRPr="00C47F90">
        <w:rPr>
          <w:rFonts w:ascii="Times New Roman" w:hAnsi="Times New Roman" w:cs="Times New Roman"/>
          <w:sz w:val="24"/>
          <w:szCs w:val="24"/>
        </w:rPr>
        <w:t>alalised</w:t>
      </w:r>
      <w:r w:rsidR="00AC3BFD" w:rsidRPr="00C47F90">
        <w:rPr>
          <w:rFonts w:ascii="Times New Roman" w:hAnsi="Times New Roman" w:cs="Times New Roman"/>
          <w:sz w:val="24"/>
          <w:szCs w:val="24"/>
        </w:rPr>
        <w:t xml:space="preserve"> </w:t>
      </w:r>
      <w:r w:rsidRPr="00C47F90">
        <w:rPr>
          <w:rFonts w:ascii="Times New Roman" w:hAnsi="Times New Roman" w:cs="Times New Roman"/>
          <w:sz w:val="24"/>
          <w:szCs w:val="24"/>
        </w:rPr>
        <w:t>liikme</w:t>
      </w:r>
      <w:r w:rsidR="00CE4B08" w:rsidRPr="00C47F90">
        <w:rPr>
          <w:rFonts w:ascii="Times New Roman" w:hAnsi="Times New Roman" w:cs="Times New Roman"/>
          <w:sz w:val="24"/>
          <w:szCs w:val="24"/>
        </w:rPr>
        <w:t xml:space="preserve">d </w:t>
      </w:r>
      <w:r w:rsidR="00AC3BFD" w:rsidRPr="00C47F90">
        <w:rPr>
          <w:rFonts w:ascii="Times New Roman" w:hAnsi="Times New Roman" w:cs="Times New Roman"/>
          <w:sz w:val="24"/>
          <w:szCs w:val="24"/>
        </w:rPr>
        <w:t xml:space="preserve">ja </w:t>
      </w:r>
      <w:r w:rsidR="00FE41D9" w:rsidRPr="00C47F90">
        <w:rPr>
          <w:rFonts w:ascii="Times New Roman" w:hAnsi="Times New Roman" w:cs="Times New Roman"/>
          <w:sz w:val="24"/>
          <w:szCs w:val="24"/>
        </w:rPr>
        <w:t>kaasistujad.</w:t>
      </w:r>
      <w:r w:rsidR="00027E79" w:rsidRPr="00C47F90">
        <w:rPr>
          <w:rFonts w:ascii="Times New Roman" w:hAnsi="Times New Roman" w:cs="Times New Roman"/>
          <w:sz w:val="24"/>
          <w:szCs w:val="24"/>
        </w:rPr>
        <w:t xml:space="preserve"> </w:t>
      </w:r>
      <w:r w:rsidR="00027E79" w:rsidRPr="00D052C5">
        <w:rPr>
          <w:rFonts w:ascii="Times New Roman" w:hAnsi="Times New Roman" w:cs="Times New Roman"/>
          <w:i/>
          <w:iCs/>
          <w:sz w:val="24"/>
          <w:szCs w:val="24"/>
        </w:rPr>
        <w:t>Alalised liikmed</w:t>
      </w:r>
      <w:r w:rsidR="00027E79" w:rsidRPr="00C47F90">
        <w:rPr>
          <w:rFonts w:ascii="Times New Roman" w:hAnsi="Times New Roman" w:cs="Times New Roman"/>
          <w:sz w:val="24"/>
          <w:szCs w:val="24"/>
        </w:rPr>
        <w:t xml:space="preserve"> </w:t>
      </w:r>
      <w:r w:rsidR="00877120" w:rsidRPr="00C47F90">
        <w:rPr>
          <w:rFonts w:ascii="Times New Roman" w:hAnsi="Times New Roman" w:cs="Times New Roman"/>
          <w:sz w:val="24"/>
          <w:szCs w:val="24"/>
        </w:rPr>
        <w:t xml:space="preserve">on sisult </w:t>
      </w:r>
      <w:r w:rsidR="008A6B76" w:rsidRPr="00C47F90">
        <w:rPr>
          <w:rFonts w:ascii="Times New Roman" w:hAnsi="Times New Roman" w:cs="Times New Roman"/>
          <w:sz w:val="24"/>
          <w:szCs w:val="24"/>
        </w:rPr>
        <w:t xml:space="preserve">praegused </w:t>
      </w:r>
      <w:r w:rsidR="00877120" w:rsidRPr="00C47F90">
        <w:rPr>
          <w:rFonts w:ascii="Times New Roman" w:hAnsi="Times New Roman" w:cs="Times New Roman"/>
          <w:sz w:val="24"/>
          <w:szCs w:val="24"/>
        </w:rPr>
        <w:t xml:space="preserve">komisjoni </w:t>
      </w:r>
      <w:r w:rsidR="00D537DA" w:rsidRPr="00C47F90">
        <w:rPr>
          <w:rFonts w:ascii="Times New Roman" w:hAnsi="Times New Roman" w:cs="Times New Roman"/>
          <w:sz w:val="24"/>
          <w:szCs w:val="24"/>
        </w:rPr>
        <w:t xml:space="preserve">esimehed, kuid selguse mõttes nimetatakse neid edaspidi alalisteks liikmeteks, ning </w:t>
      </w:r>
      <w:r w:rsidR="008A6B76" w:rsidRPr="00A57B74">
        <w:rPr>
          <w:rFonts w:ascii="Times New Roman" w:hAnsi="Times New Roman" w:cs="Times New Roman"/>
          <w:i/>
          <w:iCs/>
          <w:sz w:val="24"/>
          <w:szCs w:val="24"/>
        </w:rPr>
        <w:t xml:space="preserve">komisjoni </w:t>
      </w:r>
      <w:r w:rsidR="00D537DA" w:rsidRPr="00A57B74">
        <w:rPr>
          <w:rFonts w:ascii="Times New Roman" w:hAnsi="Times New Roman" w:cs="Times New Roman"/>
          <w:i/>
          <w:iCs/>
          <w:sz w:val="24"/>
          <w:szCs w:val="24"/>
        </w:rPr>
        <w:t>esimeheks</w:t>
      </w:r>
      <w:r w:rsidR="00D537DA" w:rsidRPr="00C47F90">
        <w:rPr>
          <w:rFonts w:ascii="Times New Roman" w:hAnsi="Times New Roman" w:cs="Times New Roman"/>
          <w:sz w:val="24"/>
          <w:szCs w:val="24"/>
        </w:rPr>
        <w:t xml:space="preserve"> nimetatakse </w:t>
      </w:r>
      <w:r w:rsidR="00584543" w:rsidRPr="00C47F90">
        <w:rPr>
          <w:rFonts w:ascii="Times New Roman" w:hAnsi="Times New Roman" w:cs="Times New Roman"/>
          <w:sz w:val="24"/>
          <w:szCs w:val="24"/>
        </w:rPr>
        <w:t xml:space="preserve">isikut, kes korraldab </w:t>
      </w:r>
      <w:r w:rsidR="00D537DA" w:rsidRPr="00C47F90">
        <w:rPr>
          <w:rFonts w:ascii="Times New Roman" w:hAnsi="Times New Roman" w:cs="Times New Roman"/>
          <w:sz w:val="24"/>
          <w:szCs w:val="24"/>
        </w:rPr>
        <w:t>komisjoni kui organi tööd.</w:t>
      </w:r>
      <w:r w:rsidR="00027E79" w:rsidRPr="00C47F90">
        <w:rPr>
          <w:rFonts w:ascii="Times New Roman" w:hAnsi="Times New Roman" w:cs="Times New Roman"/>
          <w:sz w:val="24"/>
          <w:szCs w:val="24"/>
        </w:rPr>
        <w:t xml:space="preserve"> </w:t>
      </w:r>
      <w:r w:rsidR="00FE41D9" w:rsidRPr="00C47F90">
        <w:rPr>
          <w:rFonts w:ascii="Times New Roman" w:hAnsi="Times New Roman" w:cs="Times New Roman"/>
          <w:sz w:val="24"/>
          <w:szCs w:val="24"/>
        </w:rPr>
        <w:t>Kaasistujad</w:t>
      </w:r>
      <w:r w:rsidR="00877120" w:rsidRPr="00C47F90">
        <w:rPr>
          <w:rFonts w:ascii="Times New Roman" w:hAnsi="Times New Roman" w:cs="Times New Roman"/>
          <w:sz w:val="24"/>
          <w:szCs w:val="24"/>
        </w:rPr>
        <w:t xml:space="preserve"> on aga</w:t>
      </w:r>
      <w:r w:rsidR="00AC3BFD" w:rsidRPr="00C47F90">
        <w:rPr>
          <w:rFonts w:ascii="Times New Roman" w:hAnsi="Times New Roman" w:cs="Times New Roman"/>
          <w:sz w:val="24"/>
          <w:szCs w:val="24"/>
        </w:rPr>
        <w:t xml:space="preserve"> </w:t>
      </w:r>
      <w:r w:rsidRPr="00C47F90">
        <w:rPr>
          <w:rFonts w:ascii="Times New Roman" w:hAnsi="Times New Roman" w:cs="Times New Roman"/>
          <w:sz w:val="24"/>
          <w:szCs w:val="24"/>
        </w:rPr>
        <w:t>ettevõtlus- või kutseliitude ning tarbijaühenduste esindajad</w:t>
      </w:r>
      <w:r w:rsidR="00877120" w:rsidRPr="00C47F90">
        <w:rPr>
          <w:rFonts w:ascii="Times New Roman" w:hAnsi="Times New Roman" w:cs="Times New Roman"/>
          <w:sz w:val="24"/>
          <w:szCs w:val="24"/>
        </w:rPr>
        <w:t xml:space="preserve">. Neid nimetatakse nii kehtivas </w:t>
      </w:r>
      <w:r w:rsidR="000D7090" w:rsidRPr="00C47F90">
        <w:rPr>
          <w:rFonts w:ascii="Times New Roman" w:hAnsi="Times New Roman" w:cs="Times New Roman"/>
          <w:sz w:val="24"/>
          <w:szCs w:val="24"/>
        </w:rPr>
        <w:t>seaduses</w:t>
      </w:r>
      <w:r w:rsidR="00877120" w:rsidRPr="00C47F90">
        <w:rPr>
          <w:rFonts w:ascii="Times New Roman" w:hAnsi="Times New Roman" w:cs="Times New Roman"/>
          <w:sz w:val="24"/>
          <w:szCs w:val="24"/>
        </w:rPr>
        <w:t xml:space="preserve"> kui </w:t>
      </w:r>
      <w:r w:rsidR="0078607C" w:rsidRPr="00C47F90">
        <w:rPr>
          <w:rFonts w:ascii="Times New Roman" w:hAnsi="Times New Roman" w:cs="Times New Roman"/>
          <w:sz w:val="24"/>
          <w:szCs w:val="24"/>
        </w:rPr>
        <w:t xml:space="preserve">ka </w:t>
      </w:r>
      <w:r w:rsidR="00877120" w:rsidRPr="00C47F90">
        <w:rPr>
          <w:rFonts w:ascii="Times New Roman" w:hAnsi="Times New Roman" w:cs="Times New Roman"/>
          <w:sz w:val="24"/>
          <w:szCs w:val="24"/>
        </w:rPr>
        <w:t>eelnõus</w:t>
      </w:r>
      <w:r w:rsidRPr="00C47F90">
        <w:rPr>
          <w:rFonts w:ascii="Times New Roman" w:hAnsi="Times New Roman" w:cs="Times New Roman"/>
          <w:sz w:val="24"/>
          <w:szCs w:val="24"/>
        </w:rPr>
        <w:t xml:space="preserve"> </w:t>
      </w:r>
      <w:r w:rsidRPr="00A57B74">
        <w:rPr>
          <w:rFonts w:ascii="Times New Roman" w:hAnsi="Times New Roman" w:cs="Times New Roman"/>
          <w:i/>
          <w:iCs/>
          <w:sz w:val="24"/>
          <w:szCs w:val="24"/>
        </w:rPr>
        <w:t>komisjoni kaasistujateks</w:t>
      </w:r>
      <w:r w:rsidR="00F06797" w:rsidRPr="00C47F90">
        <w:rPr>
          <w:rFonts w:ascii="Times New Roman" w:hAnsi="Times New Roman" w:cs="Times New Roman"/>
          <w:sz w:val="24"/>
          <w:szCs w:val="24"/>
        </w:rPr>
        <w:t xml:space="preserve">. Komisjoni </w:t>
      </w:r>
      <w:r w:rsidR="00CE4B08" w:rsidRPr="00C47F90">
        <w:rPr>
          <w:rFonts w:ascii="Times New Roman" w:hAnsi="Times New Roman" w:cs="Times New Roman"/>
          <w:sz w:val="24"/>
          <w:szCs w:val="24"/>
        </w:rPr>
        <w:t>alalised</w:t>
      </w:r>
      <w:r w:rsidR="00F06797" w:rsidRPr="00C47F90">
        <w:rPr>
          <w:rFonts w:ascii="Times New Roman" w:hAnsi="Times New Roman" w:cs="Times New Roman"/>
          <w:sz w:val="24"/>
          <w:szCs w:val="24"/>
        </w:rPr>
        <w:t xml:space="preserve"> </w:t>
      </w:r>
      <w:r w:rsidR="00CE4B08" w:rsidRPr="00C47F90">
        <w:rPr>
          <w:rFonts w:ascii="Times New Roman" w:hAnsi="Times New Roman" w:cs="Times New Roman"/>
          <w:sz w:val="24"/>
          <w:szCs w:val="24"/>
        </w:rPr>
        <w:t xml:space="preserve">liikmed </w:t>
      </w:r>
      <w:r w:rsidR="00F06797" w:rsidRPr="00C47F90">
        <w:rPr>
          <w:rFonts w:ascii="Times New Roman" w:hAnsi="Times New Roman" w:cs="Times New Roman"/>
          <w:sz w:val="24"/>
          <w:szCs w:val="24"/>
        </w:rPr>
        <w:t xml:space="preserve">nimetab valdkonna eest vastutav minister viieks aastaks. </w:t>
      </w:r>
      <w:r w:rsidR="0057156A">
        <w:rPr>
          <w:rFonts w:ascii="Times New Roman" w:hAnsi="Times New Roman" w:cs="Times New Roman"/>
          <w:sz w:val="24"/>
          <w:szCs w:val="24"/>
        </w:rPr>
        <w:t xml:space="preserve">Alalised liikmed nimetab valdkonna eest vastutav minister, mitte TTJA peadirektor nagu kaasistujate puhul, et tagada alaliste liikmete sõltumatus TTJA-st. </w:t>
      </w:r>
      <w:r w:rsidR="00093D4E" w:rsidRPr="00C47F90">
        <w:rPr>
          <w:rFonts w:ascii="Times New Roman" w:hAnsi="Times New Roman" w:cs="Times New Roman"/>
          <w:sz w:val="24"/>
          <w:szCs w:val="24"/>
        </w:rPr>
        <w:t>Alalised liikmed</w:t>
      </w:r>
      <w:r w:rsidR="00F06797" w:rsidRPr="00C47F90">
        <w:rPr>
          <w:rFonts w:ascii="Times New Roman" w:hAnsi="Times New Roman" w:cs="Times New Roman"/>
          <w:sz w:val="24"/>
          <w:szCs w:val="24"/>
        </w:rPr>
        <w:t xml:space="preserve"> valitakse avaliku konkursi alusel</w:t>
      </w:r>
      <w:r w:rsidR="00770A0F" w:rsidRPr="00C47F90">
        <w:rPr>
          <w:rFonts w:ascii="Times New Roman" w:hAnsi="Times New Roman" w:cs="Times New Roman"/>
          <w:sz w:val="24"/>
          <w:szCs w:val="24"/>
        </w:rPr>
        <w:t xml:space="preserve"> neljaks aastaks.</w:t>
      </w:r>
      <w:r w:rsidR="00664E4E">
        <w:rPr>
          <w:rFonts w:ascii="Times New Roman" w:hAnsi="Times New Roman" w:cs="Times New Roman"/>
          <w:sz w:val="24"/>
          <w:szCs w:val="24"/>
        </w:rPr>
        <w:t xml:space="preserve"> </w:t>
      </w:r>
      <w:r w:rsidR="002C5BBF" w:rsidRPr="002C5BBF">
        <w:rPr>
          <w:rFonts w:ascii="Times New Roman" w:hAnsi="Times New Roman" w:cs="Times New Roman"/>
          <w:sz w:val="24"/>
          <w:szCs w:val="24"/>
        </w:rPr>
        <w:t xml:space="preserve">Erinevad tähtajad komisjoni </w:t>
      </w:r>
      <w:r w:rsidR="002C5BBF">
        <w:rPr>
          <w:rFonts w:ascii="Times New Roman" w:hAnsi="Times New Roman" w:cs="Times New Roman"/>
          <w:sz w:val="24"/>
          <w:szCs w:val="24"/>
        </w:rPr>
        <w:t>alaliste liikmete</w:t>
      </w:r>
      <w:r w:rsidR="002C5BBF" w:rsidRPr="002C5BBF">
        <w:rPr>
          <w:rFonts w:ascii="Times New Roman" w:hAnsi="Times New Roman" w:cs="Times New Roman"/>
          <w:sz w:val="24"/>
          <w:szCs w:val="24"/>
        </w:rPr>
        <w:t xml:space="preserve"> ja </w:t>
      </w:r>
      <w:r w:rsidR="002C5BBF">
        <w:rPr>
          <w:rFonts w:ascii="Times New Roman" w:hAnsi="Times New Roman" w:cs="Times New Roman"/>
          <w:sz w:val="24"/>
          <w:szCs w:val="24"/>
        </w:rPr>
        <w:t>kaasistujate</w:t>
      </w:r>
      <w:r w:rsidR="002C5BBF" w:rsidRPr="002C5BBF">
        <w:rPr>
          <w:rFonts w:ascii="Times New Roman" w:hAnsi="Times New Roman" w:cs="Times New Roman"/>
          <w:sz w:val="24"/>
          <w:szCs w:val="24"/>
        </w:rPr>
        <w:t xml:space="preserve"> nimetamisel on vajalikud selleks, et esimeeste ja liikmete väljavahetamine ei toimuks üheaegselt ja oleks võimalik tagada komisjoni tegevuse sujuvus ja teatud järjepidevus.</w:t>
      </w:r>
    </w:p>
    <w:p w14:paraId="0D217F17" w14:textId="77777777" w:rsidR="005C28F8" w:rsidRPr="00C47F90" w:rsidRDefault="005C28F8">
      <w:pPr>
        <w:spacing w:after="0" w:line="240" w:lineRule="auto"/>
        <w:jc w:val="both"/>
        <w:rPr>
          <w:rFonts w:ascii="Times New Roman" w:hAnsi="Times New Roman" w:cs="Times New Roman"/>
          <w:sz w:val="24"/>
          <w:szCs w:val="24"/>
        </w:rPr>
      </w:pPr>
    </w:p>
    <w:p w14:paraId="0AB5A2B2" w14:textId="450DF1FA" w:rsidR="003C1B4B" w:rsidRPr="00C47F90" w:rsidRDefault="003C1B4B" w:rsidP="003C1B4B">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Kehtiva TKS</w:t>
      </w:r>
      <w:r w:rsidR="00FB01AF" w:rsidRPr="00C47F90">
        <w:rPr>
          <w:rFonts w:ascii="Times New Roman" w:hAnsi="Times New Roman" w:cs="Times New Roman"/>
          <w:sz w:val="24"/>
          <w:szCs w:val="24"/>
        </w:rPr>
        <w:noBreakHyphen/>
        <w:t>i</w:t>
      </w:r>
      <w:r w:rsidRPr="00C47F90">
        <w:rPr>
          <w:rFonts w:ascii="Times New Roman" w:hAnsi="Times New Roman" w:cs="Times New Roman"/>
          <w:sz w:val="24"/>
          <w:szCs w:val="24"/>
        </w:rPr>
        <w:t xml:space="preserve"> </w:t>
      </w:r>
      <w:r w:rsidR="008B3D4A" w:rsidRPr="00C47F90">
        <w:rPr>
          <w:rFonts w:ascii="Times New Roman" w:hAnsi="Times New Roman" w:cs="Times New Roman"/>
          <w:sz w:val="24"/>
          <w:szCs w:val="24"/>
        </w:rPr>
        <w:t xml:space="preserve">kohaselt </w:t>
      </w:r>
      <w:r w:rsidRPr="00C47F90">
        <w:rPr>
          <w:rFonts w:ascii="Times New Roman" w:hAnsi="Times New Roman" w:cs="Times New Roman"/>
          <w:sz w:val="24"/>
          <w:szCs w:val="24"/>
        </w:rPr>
        <w:t>kooskõlastab valdkonna eest vastutav minister komisjoni esimeeste nimekirja justiitsministriga ja kinnitab selle käskkirjaga. Ettepaneku isiku kandmiseks komisjoni esimeeste nimekirja teevad õiguse mõistmise või õigusteenuse osutamisega seotud isikute kutseühendused ning riigiasutused, esitades kandidaadi nime, töökoha ja kontaktandme</w:t>
      </w:r>
      <w:r w:rsidR="00FA116F" w:rsidRPr="00C47F90">
        <w:rPr>
          <w:rFonts w:ascii="Times New Roman" w:hAnsi="Times New Roman" w:cs="Times New Roman"/>
          <w:sz w:val="24"/>
          <w:szCs w:val="24"/>
        </w:rPr>
        <w:t>d</w:t>
      </w:r>
      <w:r w:rsidRPr="00C47F90">
        <w:rPr>
          <w:rFonts w:ascii="Times New Roman" w:hAnsi="Times New Roman" w:cs="Times New Roman"/>
          <w:sz w:val="24"/>
          <w:szCs w:val="24"/>
        </w:rPr>
        <w:t xml:space="preserve">. Seaduse kohaselt peab komisjoni esimehe kandidaadil olema magistrikraad õiguse õppesuunal või sellele vastav kvalifikatsioon, isik peab tundma tarbijaõigust ja omama vajalikke oskusi vaidluse lahendamise alal. </w:t>
      </w:r>
      <w:r w:rsidR="00B647EE" w:rsidRPr="00C47F90">
        <w:rPr>
          <w:rFonts w:ascii="Times New Roman" w:hAnsi="Times New Roman" w:cs="Times New Roman"/>
          <w:sz w:val="24"/>
          <w:szCs w:val="24"/>
        </w:rPr>
        <w:t>Praegu</w:t>
      </w:r>
      <w:r w:rsidRPr="00C47F90">
        <w:rPr>
          <w:rFonts w:ascii="Times New Roman" w:hAnsi="Times New Roman" w:cs="Times New Roman"/>
          <w:sz w:val="24"/>
          <w:szCs w:val="24"/>
        </w:rPr>
        <w:t xml:space="preserve"> on komisjoni esimeeste nimekirjas 12</w:t>
      </w:r>
      <w:r w:rsidR="00C542F4" w:rsidRPr="00C47F90">
        <w:rPr>
          <w:rFonts w:ascii="Times New Roman" w:hAnsi="Times New Roman" w:cs="Times New Roman"/>
          <w:sz w:val="24"/>
          <w:szCs w:val="24"/>
        </w:rPr>
        <w:t> </w:t>
      </w:r>
      <w:r w:rsidRPr="00C47F90">
        <w:rPr>
          <w:rFonts w:ascii="Times New Roman" w:hAnsi="Times New Roman" w:cs="Times New Roman"/>
          <w:sz w:val="24"/>
          <w:szCs w:val="24"/>
        </w:rPr>
        <w:t xml:space="preserve">isikut, kes tegelevad komisjonis tarbijavaidlusasjade lahendamisega lepingu alusel oma põhitöö kõrvalt. </w:t>
      </w:r>
    </w:p>
    <w:p w14:paraId="752F36D7" w14:textId="3BF722D5" w:rsidR="003C1B4B" w:rsidRPr="00C47F90" w:rsidRDefault="003C1B4B" w:rsidP="003C1B4B">
      <w:pPr>
        <w:spacing w:after="0" w:line="240" w:lineRule="auto"/>
        <w:jc w:val="both"/>
        <w:rPr>
          <w:rFonts w:ascii="Times New Roman" w:hAnsi="Times New Roman" w:cs="Times New Roman"/>
          <w:sz w:val="24"/>
          <w:szCs w:val="24"/>
        </w:rPr>
      </w:pPr>
    </w:p>
    <w:p w14:paraId="2F57CE71" w14:textId="146BAA23" w:rsidR="003C1B4B" w:rsidRPr="00C47F90" w:rsidRDefault="00D9260F" w:rsidP="003C1B4B">
      <w:pPr>
        <w:spacing w:after="0" w:line="240" w:lineRule="auto"/>
        <w:jc w:val="both"/>
        <w:rPr>
          <w:rFonts w:ascii="Times New Roman" w:hAnsi="Times New Roman" w:cs="Times New Roman"/>
          <w:color w:val="000000"/>
          <w:sz w:val="24"/>
          <w:szCs w:val="24"/>
        </w:rPr>
      </w:pPr>
      <w:r w:rsidRPr="00C47F90">
        <w:rPr>
          <w:rFonts w:ascii="Times New Roman" w:hAnsi="Times New Roman" w:cs="Times New Roman"/>
          <w:sz w:val="24"/>
          <w:szCs w:val="24"/>
        </w:rPr>
        <w:t>K</w:t>
      </w:r>
      <w:r w:rsidR="003C1B4B" w:rsidRPr="00C47F90">
        <w:rPr>
          <w:rFonts w:ascii="Times New Roman" w:hAnsi="Times New Roman" w:cs="Times New Roman"/>
          <w:sz w:val="24"/>
          <w:szCs w:val="24"/>
        </w:rPr>
        <w:t xml:space="preserve">omisjoni </w:t>
      </w:r>
      <w:r w:rsidR="005C28F8" w:rsidRPr="00C47F90">
        <w:rPr>
          <w:rFonts w:ascii="Times New Roman" w:hAnsi="Times New Roman" w:cs="Times New Roman"/>
          <w:sz w:val="24"/>
          <w:szCs w:val="24"/>
        </w:rPr>
        <w:t>alalise liikme</w:t>
      </w:r>
      <w:r w:rsidR="003C1B4B" w:rsidRPr="00C47F90">
        <w:rPr>
          <w:rFonts w:ascii="Times New Roman" w:hAnsi="Times New Roman" w:cs="Times New Roman"/>
          <w:sz w:val="24"/>
          <w:szCs w:val="24"/>
        </w:rPr>
        <w:t xml:space="preserve"> ametikoha loomine võimaldab j</w:t>
      </w:r>
      <w:r w:rsidR="003C1B4B" w:rsidRPr="00C47F90">
        <w:rPr>
          <w:rFonts w:ascii="Times New Roman" w:hAnsi="Times New Roman" w:cs="Times New Roman"/>
          <w:color w:val="000000"/>
          <w:sz w:val="24"/>
          <w:szCs w:val="24"/>
        </w:rPr>
        <w:t xml:space="preserve">ärjepidevat tegelemist tarbijavaidluste lahendamisega </w:t>
      </w:r>
      <w:r w:rsidR="00773E4D" w:rsidRPr="00C47F90">
        <w:rPr>
          <w:rFonts w:ascii="Times New Roman" w:hAnsi="Times New Roman" w:cs="Times New Roman"/>
          <w:color w:val="000000"/>
          <w:sz w:val="24"/>
          <w:szCs w:val="24"/>
        </w:rPr>
        <w:t>ja</w:t>
      </w:r>
      <w:r w:rsidR="003C1B4B" w:rsidRPr="00C47F90">
        <w:rPr>
          <w:rFonts w:ascii="Times New Roman" w:hAnsi="Times New Roman" w:cs="Times New Roman"/>
          <w:color w:val="000000"/>
          <w:sz w:val="24"/>
          <w:szCs w:val="24"/>
        </w:rPr>
        <w:t xml:space="preserve"> spetsialiseerumist teatud valdkondadele</w:t>
      </w:r>
      <w:r w:rsidR="00773E4D" w:rsidRPr="00C47F90">
        <w:rPr>
          <w:rFonts w:ascii="Times New Roman" w:hAnsi="Times New Roman" w:cs="Times New Roman"/>
          <w:color w:val="000000"/>
          <w:sz w:val="24"/>
          <w:szCs w:val="24"/>
        </w:rPr>
        <w:t xml:space="preserve"> – see</w:t>
      </w:r>
      <w:r w:rsidR="003C1B4B" w:rsidRPr="00C47F90">
        <w:rPr>
          <w:rFonts w:ascii="Times New Roman" w:hAnsi="Times New Roman" w:cs="Times New Roman"/>
          <w:color w:val="000000"/>
          <w:sz w:val="24"/>
          <w:szCs w:val="24"/>
        </w:rPr>
        <w:t xml:space="preserve"> suurendab </w:t>
      </w:r>
      <w:r w:rsidR="008D56DD" w:rsidRPr="00C47F90">
        <w:rPr>
          <w:rFonts w:ascii="Times New Roman" w:hAnsi="Times New Roman" w:cs="Times New Roman"/>
          <w:color w:val="000000"/>
          <w:sz w:val="24"/>
          <w:szCs w:val="24"/>
        </w:rPr>
        <w:t>vaidlusi lahendavate alaliste liikmete</w:t>
      </w:r>
      <w:r w:rsidR="003C1B4B" w:rsidRPr="00C47F90">
        <w:rPr>
          <w:rFonts w:ascii="Times New Roman" w:hAnsi="Times New Roman" w:cs="Times New Roman"/>
          <w:color w:val="000000"/>
          <w:sz w:val="24"/>
          <w:szCs w:val="24"/>
        </w:rPr>
        <w:t xml:space="preserve"> asjatundlikkust ja kompetentsi ning võimaldab </w:t>
      </w:r>
      <w:r w:rsidR="00773E4D" w:rsidRPr="00C47F90">
        <w:rPr>
          <w:rFonts w:ascii="Times New Roman" w:hAnsi="Times New Roman" w:cs="Times New Roman"/>
          <w:color w:val="000000"/>
          <w:sz w:val="24"/>
          <w:szCs w:val="24"/>
        </w:rPr>
        <w:t>parendada</w:t>
      </w:r>
      <w:r w:rsidR="003C1B4B" w:rsidRPr="00C47F90">
        <w:rPr>
          <w:rFonts w:ascii="Times New Roman" w:hAnsi="Times New Roman" w:cs="Times New Roman"/>
          <w:color w:val="000000"/>
          <w:sz w:val="24"/>
          <w:szCs w:val="24"/>
        </w:rPr>
        <w:t xml:space="preserve"> otsuste kvaliteeti ja tagada </w:t>
      </w:r>
      <w:r w:rsidR="005463E2" w:rsidRPr="00C47F90">
        <w:rPr>
          <w:rFonts w:ascii="Times New Roman" w:hAnsi="Times New Roman" w:cs="Times New Roman"/>
          <w:color w:val="000000"/>
          <w:sz w:val="24"/>
          <w:szCs w:val="24"/>
        </w:rPr>
        <w:t xml:space="preserve">senisest </w:t>
      </w:r>
      <w:r w:rsidR="003C1B4B" w:rsidRPr="00C47F90">
        <w:rPr>
          <w:rFonts w:ascii="Times New Roman" w:hAnsi="Times New Roman" w:cs="Times New Roman"/>
          <w:color w:val="000000"/>
          <w:sz w:val="24"/>
          <w:szCs w:val="24"/>
        </w:rPr>
        <w:t xml:space="preserve">ühetaolisem lähenemine vaidluste lahendamisel. </w:t>
      </w:r>
      <w:r w:rsidR="003C1B4B" w:rsidRPr="00C47F90">
        <w:rPr>
          <w:rFonts w:ascii="Times New Roman" w:hAnsi="Times New Roman" w:cs="Times New Roman"/>
          <w:sz w:val="24"/>
          <w:szCs w:val="24"/>
        </w:rPr>
        <w:t>2019.</w:t>
      </w:r>
      <w:r w:rsidR="00C542F4" w:rsidRPr="00C47F90">
        <w:rPr>
          <w:rFonts w:ascii="Times New Roman" w:hAnsi="Times New Roman" w:cs="Times New Roman"/>
          <w:sz w:val="24"/>
          <w:szCs w:val="24"/>
        </w:rPr>
        <w:t> </w:t>
      </w:r>
      <w:r w:rsidR="003C1B4B" w:rsidRPr="00C47F90">
        <w:rPr>
          <w:rFonts w:ascii="Times New Roman" w:hAnsi="Times New Roman" w:cs="Times New Roman"/>
          <w:sz w:val="24"/>
          <w:szCs w:val="24"/>
        </w:rPr>
        <w:t>a</w:t>
      </w:r>
      <w:r w:rsidR="00BB4D03" w:rsidRPr="00C47F90">
        <w:rPr>
          <w:rFonts w:ascii="Times New Roman" w:hAnsi="Times New Roman" w:cs="Times New Roman"/>
          <w:sz w:val="24"/>
          <w:szCs w:val="24"/>
        </w:rPr>
        <w:t>astal Ernst</w:t>
      </w:r>
      <w:r w:rsidR="004C772F" w:rsidRPr="00C47F90">
        <w:rPr>
          <w:rFonts w:ascii="Times New Roman" w:hAnsi="Times New Roman" w:cs="Times New Roman"/>
          <w:sz w:val="24"/>
          <w:szCs w:val="24"/>
        </w:rPr>
        <w:t> </w:t>
      </w:r>
      <w:r w:rsidR="00BB4D03" w:rsidRPr="00C47F90">
        <w:rPr>
          <w:rFonts w:ascii="Times New Roman" w:hAnsi="Times New Roman" w:cs="Times New Roman"/>
          <w:sz w:val="24"/>
          <w:szCs w:val="24"/>
        </w:rPr>
        <w:t>&amp;</w:t>
      </w:r>
      <w:r w:rsidR="004C772F" w:rsidRPr="00C47F90">
        <w:rPr>
          <w:rFonts w:ascii="Times New Roman" w:hAnsi="Times New Roman" w:cs="Times New Roman"/>
          <w:sz w:val="24"/>
          <w:szCs w:val="24"/>
        </w:rPr>
        <w:t> </w:t>
      </w:r>
      <w:r w:rsidR="00BB4D03" w:rsidRPr="00C47F90">
        <w:rPr>
          <w:rFonts w:ascii="Times New Roman" w:hAnsi="Times New Roman" w:cs="Times New Roman"/>
          <w:sz w:val="24"/>
          <w:szCs w:val="24"/>
        </w:rPr>
        <w:t>Young Baltic A</w:t>
      </w:r>
      <w:r w:rsidR="00000967" w:rsidRPr="00C47F90">
        <w:rPr>
          <w:rFonts w:ascii="Times New Roman" w:hAnsi="Times New Roman" w:cs="Times New Roman"/>
          <w:sz w:val="24"/>
          <w:szCs w:val="24"/>
        </w:rPr>
        <w:t>S</w:t>
      </w:r>
      <w:r w:rsidR="005F6219" w:rsidRPr="00C47F90">
        <w:rPr>
          <w:rFonts w:ascii="Times New Roman" w:hAnsi="Times New Roman" w:cs="Times New Roman"/>
          <w:sz w:val="24"/>
          <w:szCs w:val="24"/>
        </w:rPr>
        <w:t>i t</w:t>
      </w:r>
      <w:r w:rsidR="002A11E1" w:rsidRPr="00C47F90">
        <w:rPr>
          <w:rFonts w:ascii="Times New Roman" w:hAnsi="Times New Roman" w:cs="Times New Roman"/>
          <w:sz w:val="24"/>
          <w:szCs w:val="24"/>
        </w:rPr>
        <w:t>ehtud</w:t>
      </w:r>
      <w:r w:rsidR="003C1B4B" w:rsidRPr="00C47F90">
        <w:rPr>
          <w:rFonts w:ascii="Times New Roman" w:hAnsi="Times New Roman" w:cs="Times New Roman"/>
          <w:sz w:val="24"/>
          <w:szCs w:val="24"/>
        </w:rPr>
        <w:t xml:space="preserve"> uuringus</w:t>
      </w:r>
      <w:commentRangeStart w:id="14"/>
      <w:r w:rsidR="00A55366" w:rsidRPr="00C47F90">
        <w:rPr>
          <w:rStyle w:val="Allmrkuseviide"/>
          <w:rFonts w:ascii="Times New Roman" w:hAnsi="Times New Roman" w:cs="Times New Roman"/>
          <w:sz w:val="24"/>
          <w:szCs w:val="24"/>
        </w:rPr>
        <w:footnoteReference w:id="13"/>
      </w:r>
      <w:r w:rsidR="003C1B4B" w:rsidRPr="00C47F90">
        <w:rPr>
          <w:rFonts w:ascii="Times New Roman" w:hAnsi="Times New Roman" w:cs="Times New Roman"/>
          <w:sz w:val="24"/>
          <w:szCs w:val="24"/>
        </w:rPr>
        <w:t xml:space="preserve"> </w:t>
      </w:r>
      <w:commentRangeEnd w:id="14"/>
      <w:r w:rsidR="00411670">
        <w:rPr>
          <w:rStyle w:val="Kommentaariviide"/>
        </w:rPr>
        <w:commentReference w:id="14"/>
      </w:r>
      <w:r w:rsidR="003C1B4B" w:rsidRPr="00C47F90">
        <w:rPr>
          <w:rFonts w:ascii="Times New Roman" w:hAnsi="Times New Roman" w:cs="Times New Roman"/>
          <w:sz w:val="24"/>
          <w:szCs w:val="24"/>
        </w:rPr>
        <w:t xml:space="preserve">toodi </w:t>
      </w:r>
      <w:r w:rsidR="00797226" w:rsidRPr="00C47F90">
        <w:rPr>
          <w:rFonts w:ascii="Times New Roman" w:hAnsi="Times New Roman" w:cs="Times New Roman"/>
          <w:sz w:val="24"/>
          <w:szCs w:val="24"/>
        </w:rPr>
        <w:t>esile</w:t>
      </w:r>
      <w:r w:rsidR="003C1B4B" w:rsidRPr="00C47F90">
        <w:rPr>
          <w:rFonts w:ascii="Times New Roman" w:hAnsi="Times New Roman" w:cs="Times New Roman"/>
          <w:sz w:val="24"/>
          <w:szCs w:val="24"/>
        </w:rPr>
        <w:t xml:space="preserve"> TVK</w:t>
      </w:r>
      <w:r w:rsidR="0078174C" w:rsidRPr="00C47F90">
        <w:rPr>
          <w:rFonts w:ascii="Times New Roman" w:hAnsi="Times New Roman" w:cs="Times New Roman"/>
          <w:sz w:val="24"/>
          <w:szCs w:val="24"/>
        </w:rPr>
        <w:t> </w:t>
      </w:r>
      <w:r w:rsidR="003C1B4B" w:rsidRPr="00C47F90">
        <w:rPr>
          <w:rFonts w:ascii="Times New Roman" w:hAnsi="Times New Roman" w:cs="Times New Roman"/>
          <w:sz w:val="24"/>
          <w:szCs w:val="24"/>
        </w:rPr>
        <w:t xml:space="preserve">otsuste ebaühtlane kvaliteet ja sisulise analüüsi puudulikkus ning leiti, et otsuste põhjendamisel tuleks enam tähelepanu pöörata sellele, et otsust põhjendav arutluskäik oleks pooltele arusaadavam. </w:t>
      </w:r>
      <w:r w:rsidR="003C1B4B" w:rsidRPr="00C47F90">
        <w:rPr>
          <w:rFonts w:ascii="Times New Roman" w:hAnsi="Times New Roman" w:cs="Times New Roman"/>
          <w:color w:val="000000"/>
          <w:sz w:val="24"/>
          <w:szCs w:val="24"/>
        </w:rPr>
        <w:t xml:space="preserve">Komisjoni valdkondliku kompetentsi suurendamiseks nähakse </w:t>
      </w:r>
      <w:r w:rsidR="00815991" w:rsidRPr="00C47F90">
        <w:rPr>
          <w:rFonts w:ascii="Times New Roman" w:hAnsi="Times New Roman" w:cs="Times New Roman"/>
          <w:color w:val="000000"/>
          <w:sz w:val="24"/>
          <w:szCs w:val="24"/>
        </w:rPr>
        <w:t xml:space="preserve">ette </w:t>
      </w:r>
      <w:r w:rsidR="00C50CAC">
        <w:rPr>
          <w:rFonts w:ascii="Times New Roman" w:hAnsi="Times New Roman" w:cs="Times New Roman"/>
          <w:color w:val="000000"/>
          <w:sz w:val="24"/>
          <w:szCs w:val="24"/>
        </w:rPr>
        <w:t xml:space="preserve">võimalus maksta komisjoni kaasistujatele </w:t>
      </w:r>
      <w:r w:rsidR="00815991" w:rsidRPr="00C47F90">
        <w:rPr>
          <w:rFonts w:ascii="Times New Roman" w:hAnsi="Times New Roman" w:cs="Times New Roman"/>
          <w:color w:val="000000"/>
          <w:sz w:val="24"/>
          <w:szCs w:val="24"/>
        </w:rPr>
        <w:t>tasu</w:t>
      </w:r>
      <w:r w:rsidR="003C1B4B" w:rsidRPr="00C47F90">
        <w:rPr>
          <w:rFonts w:ascii="Times New Roman" w:hAnsi="Times New Roman" w:cs="Times New Roman"/>
          <w:color w:val="000000"/>
          <w:sz w:val="24"/>
          <w:szCs w:val="24"/>
        </w:rPr>
        <w:t>. Kavandatavad muudatused peaks</w:t>
      </w:r>
      <w:r w:rsidR="00E416C1" w:rsidRPr="00C47F90">
        <w:rPr>
          <w:rFonts w:ascii="Times New Roman" w:hAnsi="Times New Roman" w:cs="Times New Roman"/>
          <w:color w:val="000000"/>
          <w:sz w:val="24"/>
          <w:szCs w:val="24"/>
        </w:rPr>
        <w:t>id</w:t>
      </w:r>
      <w:r w:rsidR="003C1B4B" w:rsidRPr="00C47F90">
        <w:rPr>
          <w:rFonts w:ascii="Times New Roman" w:hAnsi="Times New Roman" w:cs="Times New Roman"/>
          <w:color w:val="000000"/>
          <w:sz w:val="24"/>
          <w:szCs w:val="24"/>
        </w:rPr>
        <w:t xml:space="preserve"> avaldama märkimisväärset positiivset mõju lahendite kvaliteedile ja menetluse tõhususele, </w:t>
      </w:r>
      <w:r w:rsidR="00E416C1" w:rsidRPr="00C47F90">
        <w:rPr>
          <w:rFonts w:ascii="Times New Roman" w:hAnsi="Times New Roman" w:cs="Times New Roman"/>
          <w:color w:val="000000"/>
          <w:sz w:val="24"/>
          <w:szCs w:val="24"/>
        </w:rPr>
        <w:t>suurendades v</w:t>
      </w:r>
      <w:r w:rsidR="003C1B4B" w:rsidRPr="00C47F90">
        <w:rPr>
          <w:rFonts w:ascii="Times New Roman" w:hAnsi="Times New Roman" w:cs="Times New Roman"/>
          <w:color w:val="000000"/>
          <w:sz w:val="24"/>
          <w:szCs w:val="24"/>
        </w:rPr>
        <w:t>aidlusosa</w:t>
      </w:r>
      <w:r w:rsidR="00E416C1" w:rsidRPr="00C47F90">
        <w:rPr>
          <w:rFonts w:ascii="Times New Roman" w:hAnsi="Times New Roman" w:cs="Times New Roman"/>
          <w:color w:val="000000"/>
          <w:sz w:val="24"/>
          <w:szCs w:val="24"/>
        </w:rPr>
        <w:t xml:space="preserve">liste üldist </w:t>
      </w:r>
      <w:r w:rsidR="003C1B4B" w:rsidRPr="00C47F90">
        <w:rPr>
          <w:rFonts w:ascii="Times New Roman" w:hAnsi="Times New Roman" w:cs="Times New Roman"/>
          <w:color w:val="000000"/>
          <w:sz w:val="24"/>
          <w:szCs w:val="24"/>
        </w:rPr>
        <w:t>rahulolu menetlusega ja tarbijavaidluse lahendamisega.</w:t>
      </w:r>
    </w:p>
    <w:p w14:paraId="451A3C20" w14:textId="1A8167A7" w:rsidR="005C28F8" w:rsidRPr="00C47F90" w:rsidRDefault="005C28F8" w:rsidP="003C1B4B">
      <w:pPr>
        <w:spacing w:after="0" w:line="240" w:lineRule="auto"/>
        <w:jc w:val="both"/>
        <w:rPr>
          <w:rFonts w:ascii="Times New Roman" w:hAnsi="Times New Roman" w:cs="Times New Roman"/>
          <w:color w:val="000000"/>
          <w:sz w:val="24"/>
          <w:szCs w:val="24"/>
        </w:rPr>
      </w:pPr>
    </w:p>
    <w:p w14:paraId="42FC4EA1" w14:textId="2B038B65" w:rsidR="005C28F8" w:rsidRPr="00C47F90" w:rsidRDefault="005C28F8" w:rsidP="005C28F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Komisjoni alaline liige teostab avalikku võimu avaliku teenistuse seaduse</w:t>
      </w:r>
      <w:r w:rsidR="003F361B" w:rsidRPr="00C47F90">
        <w:rPr>
          <w:rStyle w:val="Allmrkuseviide"/>
          <w:rFonts w:ascii="Times New Roman" w:hAnsi="Times New Roman" w:cs="Times New Roman"/>
          <w:sz w:val="24"/>
          <w:szCs w:val="24"/>
        </w:rPr>
        <w:footnoteReference w:id="14"/>
      </w:r>
      <w:r w:rsidRPr="00C47F90">
        <w:rPr>
          <w:rFonts w:ascii="Times New Roman" w:hAnsi="Times New Roman" w:cs="Times New Roman"/>
          <w:sz w:val="24"/>
          <w:szCs w:val="24"/>
        </w:rPr>
        <w:t xml:space="preserve"> §</w:t>
      </w:r>
      <w:r w:rsidR="00AE03B0" w:rsidRPr="00C47F90">
        <w:rPr>
          <w:rFonts w:ascii="Times New Roman" w:hAnsi="Times New Roman" w:cs="Times New Roman"/>
          <w:sz w:val="24"/>
          <w:szCs w:val="24"/>
        </w:rPr>
        <w:t> </w:t>
      </w:r>
      <w:r w:rsidRPr="00C47F90">
        <w:rPr>
          <w:rFonts w:ascii="Times New Roman" w:hAnsi="Times New Roman" w:cs="Times New Roman"/>
          <w:sz w:val="24"/>
          <w:szCs w:val="24"/>
        </w:rPr>
        <w:t>7 l</w:t>
      </w:r>
      <w:r w:rsidR="00D53657" w:rsidRPr="00C47F90">
        <w:rPr>
          <w:rFonts w:ascii="Times New Roman" w:hAnsi="Times New Roman" w:cs="Times New Roman"/>
          <w:sz w:val="24"/>
          <w:szCs w:val="24"/>
        </w:rPr>
        <w:t>g </w:t>
      </w:r>
      <w:r w:rsidRPr="00C47F90">
        <w:rPr>
          <w:rFonts w:ascii="Times New Roman" w:hAnsi="Times New Roman" w:cs="Times New Roman"/>
          <w:sz w:val="24"/>
          <w:szCs w:val="24"/>
        </w:rPr>
        <w:t>3 punktide</w:t>
      </w:r>
      <w:r w:rsidR="00AE03B0" w:rsidRPr="00C47F90">
        <w:rPr>
          <w:rFonts w:ascii="Times New Roman" w:hAnsi="Times New Roman" w:cs="Times New Roman"/>
          <w:sz w:val="24"/>
          <w:szCs w:val="24"/>
        </w:rPr>
        <w:t> </w:t>
      </w:r>
      <w:r w:rsidRPr="00C47F90">
        <w:rPr>
          <w:rFonts w:ascii="Times New Roman" w:hAnsi="Times New Roman" w:cs="Times New Roman"/>
          <w:sz w:val="24"/>
          <w:szCs w:val="24"/>
        </w:rPr>
        <w:t xml:space="preserve">2, 8 ja 9 </w:t>
      </w:r>
      <w:r w:rsidR="00D53657" w:rsidRPr="00C47F90">
        <w:rPr>
          <w:rFonts w:ascii="Times New Roman" w:hAnsi="Times New Roman" w:cs="Times New Roman"/>
          <w:sz w:val="24"/>
          <w:szCs w:val="24"/>
        </w:rPr>
        <w:t>tähenduses</w:t>
      </w:r>
      <w:r w:rsidRPr="00C47F90">
        <w:rPr>
          <w:rFonts w:ascii="Times New Roman" w:hAnsi="Times New Roman" w:cs="Times New Roman"/>
          <w:sz w:val="24"/>
          <w:szCs w:val="24"/>
        </w:rPr>
        <w:t xml:space="preserve">. </w:t>
      </w:r>
      <w:r w:rsidR="00D9260F" w:rsidRPr="00C47F90">
        <w:rPr>
          <w:rFonts w:ascii="Times New Roman" w:hAnsi="Times New Roman" w:cs="Times New Roman"/>
          <w:sz w:val="24"/>
          <w:szCs w:val="24"/>
        </w:rPr>
        <w:t>K</w:t>
      </w:r>
      <w:r w:rsidRPr="00C47F90">
        <w:rPr>
          <w:rFonts w:ascii="Times New Roman" w:hAnsi="Times New Roman" w:cs="Times New Roman"/>
          <w:sz w:val="24"/>
          <w:szCs w:val="24"/>
        </w:rPr>
        <w:t xml:space="preserve">omisjoni alaline liige pakub kiiret ja efektiivset võimalust vaidlused lahendada. Tegu on TTJA kui ametiasutuse pädevuses olevate poliitikat kujundavate otsuste rakendamisega praktikas, iga vaidluse lahendamine loob ka ise sisuliselt valdkondlikku praktikat. </w:t>
      </w:r>
      <w:commentRangeStart w:id="15"/>
      <w:r w:rsidRPr="00C47F90">
        <w:rPr>
          <w:rFonts w:ascii="Times New Roman" w:hAnsi="Times New Roman" w:cs="Times New Roman"/>
          <w:sz w:val="24"/>
          <w:szCs w:val="24"/>
        </w:rPr>
        <w:t>Sellist ülesannet pole avaliku võimu are</w:t>
      </w:r>
      <w:r w:rsidR="00B54503" w:rsidRPr="00C47F90">
        <w:rPr>
          <w:rFonts w:ascii="Times New Roman" w:hAnsi="Times New Roman" w:cs="Times New Roman"/>
          <w:sz w:val="24"/>
          <w:szCs w:val="24"/>
        </w:rPr>
        <w:t>n</w:t>
      </w:r>
      <w:r w:rsidRPr="00C47F90">
        <w:rPr>
          <w:rFonts w:ascii="Times New Roman" w:hAnsi="Times New Roman" w:cs="Times New Roman"/>
          <w:sz w:val="24"/>
          <w:szCs w:val="24"/>
        </w:rPr>
        <w:t xml:space="preserve">damise huvides anda üksnes eraõiguslikus suhtes olevale isikule. </w:t>
      </w:r>
      <w:commentRangeEnd w:id="15"/>
      <w:r w:rsidR="00411670">
        <w:rPr>
          <w:rStyle w:val="Kommentaariviide"/>
        </w:rPr>
        <w:commentReference w:id="15"/>
      </w:r>
    </w:p>
    <w:p w14:paraId="425EFF13" w14:textId="327E5E4A" w:rsidR="005C28F8" w:rsidRPr="00C47F90" w:rsidRDefault="005C28F8" w:rsidP="003C1B4B">
      <w:pPr>
        <w:spacing w:after="0" w:line="240" w:lineRule="auto"/>
        <w:jc w:val="both"/>
        <w:rPr>
          <w:rFonts w:ascii="Times New Roman" w:hAnsi="Times New Roman" w:cs="Times New Roman"/>
          <w:color w:val="000000"/>
          <w:sz w:val="24"/>
          <w:szCs w:val="24"/>
        </w:rPr>
      </w:pPr>
    </w:p>
    <w:p w14:paraId="0FA050D8" w14:textId="7193369B" w:rsidR="005C28F8" w:rsidRPr="00C47F90" w:rsidRDefault="00D9260F" w:rsidP="005C28F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w:t>
      </w:r>
      <w:r w:rsidR="005C28F8" w:rsidRPr="00C47F90">
        <w:rPr>
          <w:rFonts w:ascii="Times New Roman" w:hAnsi="Times New Roman" w:cs="Times New Roman"/>
          <w:sz w:val="24"/>
          <w:szCs w:val="24"/>
        </w:rPr>
        <w:t xml:space="preserve">omisjoni alaliste liikmete seast määrab valdkonna eest vastutav minister esimehe, kelle ülesandeks on juhtida komisjoni alaliste liikmete tööd ja korraldada komisjoni ülesannete täitmine. </w:t>
      </w:r>
    </w:p>
    <w:p w14:paraId="7C10668E" w14:textId="77777777" w:rsidR="005C28F8" w:rsidRPr="00C47F90" w:rsidRDefault="005C28F8" w:rsidP="003C1B4B">
      <w:pPr>
        <w:spacing w:after="0" w:line="240" w:lineRule="auto"/>
        <w:jc w:val="both"/>
        <w:rPr>
          <w:rFonts w:ascii="Times New Roman" w:hAnsi="Times New Roman" w:cs="Times New Roman"/>
          <w:color w:val="000000"/>
          <w:sz w:val="24"/>
          <w:szCs w:val="24"/>
        </w:rPr>
      </w:pPr>
    </w:p>
    <w:p w14:paraId="501587EB" w14:textId="2CAB7C74" w:rsidR="005C28F8" w:rsidRPr="00C47F90" w:rsidRDefault="005C28F8" w:rsidP="005C28F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Komisjoni kaasistujad nimetab TTJA peadirektor neljaks aastaks.</w:t>
      </w:r>
      <w:r w:rsidRPr="00C47F90">
        <w:t xml:space="preserve"> </w:t>
      </w:r>
      <w:r w:rsidRPr="00C47F90">
        <w:rPr>
          <w:rFonts w:ascii="Times New Roman" w:hAnsi="Times New Roman" w:cs="Times New Roman"/>
          <w:sz w:val="24"/>
          <w:szCs w:val="24"/>
        </w:rPr>
        <w:t>Kaasistuja ei teosta avalikku võimu, vaid teeb üksnes avaliku võimu teostamist toetavaid tegevusi. Kaasistuja eesmärgiks on, sarnaselt töövaidluskomisjoni kaasistujale ja tööstusomandi apellatsioonikomisjoni täiendavale liikmele, näha vaidluse lahendamisel vaidlusasja eelkõige valdkondlikust, mitte juriidilisest aspektist. Eeldatavalt on kaasistujatel valdkonnaspetsiifilised teadmised ning see aitab kaasa konkreetse vaidlusasja efektiivsele ja kiirele lahendamisele.</w:t>
      </w:r>
    </w:p>
    <w:p w14:paraId="38ED7762" w14:textId="77777777" w:rsidR="002F10B3" w:rsidRPr="00C47F90" w:rsidRDefault="002F10B3">
      <w:pPr>
        <w:spacing w:after="0" w:line="240" w:lineRule="auto"/>
        <w:jc w:val="both"/>
        <w:rPr>
          <w:rFonts w:ascii="Times New Roman" w:hAnsi="Times New Roman" w:cs="Times New Roman"/>
          <w:sz w:val="24"/>
          <w:szCs w:val="24"/>
        </w:rPr>
      </w:pPr>
    </w:p>
    <w:p w14:paraId="2399D367" w14:textId="088EC828" w:rsidR="002E4FA4" w:rsidRPr="00C47F90" w:rsidRDefault="00566106" w:rsidP="002E4FA4">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4F1FED"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§-des </w:t>
      </w:r>
      <w:r w:rsidR="005726AD" w:rsidRPr="00C47F90">
        <w:rPr>
          <w:rFonts w:ascii="Times New Roman" w:hAnsi="Times New Roman" w:cs="Times New Roman"/>
          <w:b/>
          <w:bCs/>
          <w:sz w:val="24"/>
          <w:szCs w:val="24"/>
        </w:rPr>
        <w:t>41</w:t>
      </w:r>
      <w:r w:rsidR="005726AD" w:rsidRPr="00C47F90">
        <w:rPr>
          <w:rFonts w:ascii="Times New Roman" w:hAnsi="Times New Roman" w:cs="Times New Roman"/>
          <w:b/>
          <w:bCs/>
          <w:sz w:val="24"/>
          <w:szCs w:val="24"/>
          <w:vertAlign w:val="superscript"/>
        </w:rPr>
        <w:t>1</w:t>
      </w:r>
      <w:r w:rsidR="005726AD" w:rsidRPr="00C47F90">
        <w:rPr>
          <w:rFonts w:ascii="Times New Roman" w:hAnsi="Times New Roman" w:cs="Times New Roman"/>
          <w:b/>
          <w:bCs/>
          <w:sz w:val="24"/>
          <w:szCs w:val="24"/>
        </w:rPr>
        <w:t xml:space="preserve"> </w:t>
      </w:r>
      <w:r w:rsidRPr="00C47F90">
        <w:rPr>
          <w:rFonts w:ascii="Times New Roman" w:hAnsi="Times New Roman" w:cs="Times New Roman"/>
          <w:b/>
          <w:bCs/>
          <w:sz w:val="24"/>
          <w:szCs w:val="24"/>
        </w:rPr>
        <w:t xml:space="preserve">ja </w:t>
      </w:r>
      <w:r w:rsidR="005726AD" w:rsidRPr="00C47F90">
        <w:rPr>
          <w:rFonts w:ascii="Times New Roman" w:hAnsi="Times New Roman" w:cs="Times New Roman"/>
          <w:b/>
          <w:bCs/>
          <w:sz w:val="24"/>
          <w:szCs w:val="24"/>
        </w:rPr>
        <w:t>41</w:t>
      </w:r>
      <w:r w:rsidR="005726AD" w:rsidRPr="00C47F90">
        <w:rPr>
          <w:rFonts w:ascii="Times New Roman" w:hAnsi="Times New Roman" w:cs="Times New Roman"/>
          <w:b/>
          <w:bCs/>
          <w:sz w:val="24"/>
          <w:szCs w:val="24"/>
          <w:vertAlign w:val="superscript"/>
        </w:rPr>
        <w:t>2</w:t>
      </w:r>
      <w:r w:rsidR="005726AD" w:rsidRPr="00C47F90">
        <w:rPr>
          <w:rFonts w:ascii="Times New Roman" w:hAnsi="Times New Roman" w:cs="Times New Roman"/>
          <w:sz w:val="24"/>
          <w:szCs w:val="24"/>
        </w:rPr>
        <w:t xml:space="preserve"> </w:t>
      </w:r>
      <w:r w:rsidRPr="00C47F90">
        <w:rPr>
          <w:rFonts w:ascii="Times New Roman" w:hAnsi="Times New Roman" w:cs="Times New Roman"/>
          <w:sz w:val="24"/>
          <w:szCs w:val="24"/>
        </w:rPr>
        <w:t>on t</w:t>
      </w:r>
      <w:r w:rsidR="00103881" w:rsidRPr="00C47F90">
        <w:rPr>
          <w:rFonts w:ascii="Times New Roman" w:hAnsi="Times New Roman" w:cs="Times New Roman"/>
          <w:sz w:val="24"/>
          <w:szCs w:val="24"/>
        </w:rPr>
        <w:t xml:space="preserve">äpsemalt sätestatud komisjoni </w:t>
      </w:r>
      <w:r w:rsidR="0043017C" w:rsidRPr="00C47F90">
        <w:rPr>
          <w:rFonts w:ascii="Times New Roman" w:hAnsi="Times New Roman" w:cs="Times New Roman"/>
          <w:sz w:val="24"/>
          <w:szCs w:val="24"/>
        </w:rPr>
        <w:t xml:space="preserve">esimehe, </w:t>
      </w:r>
      <w:r w:rsidR="00D31006" w:rsidRPr="00C47F90">
        <w:rPr>
          <w:rFonts w:ascii="Times New Roman" w:hAnsi="Times New Roman" w:cs="Times New Roman"/>
          <w:sz w:val="24"/>
          <w:szCs w:val="24"/>
        </w:rPr>
        <w:t>alalise liikme</w:t>
      </w:r>
      <w:r w:rsidR="00103881" w:rsidRPr="00C47F90">
        <w:rPr>
          <w:rFonts w:ascii="Times New Roman" w:hAnsi="Times New Roman" w:cs="Times New Roman"/>
          <w:sz w:val="24"/>
          <w:szCs w:val="24"/>
        </w:rPr>
        <w:t xml:space="preserve"> ja kaasistuja pädevus</w:t>
      </w:r>
      <w:r w:rsidRPr="00C47F90">
        <w:rPr>
          <w:rFonts w:ascii="Times New Roman" w:hAnsi="Times New Roman" w:cs="Times New Roman"/>
          <w:sz w:val="24"/>
          <w:szCs w:val="24"/>
        </w:rPr>
        <w:t>.</w:t>
      </w:r>
      <w:r w:rsidR="00E606E4" w:rsidRPr="00C47F90">
        <w:rPr>
          <w:rFonts w:ascii="Times New Roman" w:hAnsi="Times New Roman" w:cs="Times New Roman"/>
          <w:sz w:val="24"/>
          <w:szCs w:val="24"/>
        </w:rPr>
        <w:t xml:space="preserve"> </w:t>
      </w:r>
      <w:r w:rsidR="00957FC9" w:rsidRPr="00C47F90">
        <w:rPr>
          <w:rFonts w:ascii="Times New Roman" w:hAnsi="Times New Roman" w:cs="Times New Roman"/>
          <w:sz w:val="24"/>
          <w:szCs w:val="24"/>
        </w:rPr>
        <w:t xml:space="preserve">Komisjoni esimees esindab </w:t>
      </w:r>
      <w:r w:rsidR="0057683D" w:rsidRPr="00C47F90">
        <w:rPr>
          <w:rFonts w:ascii="Times New Roman" w:hAnsi="Times New Roman" w:cs="Times New Roman"/>
          <w:sz w:val="24"/>
          <w:szCs w:val="24"/>
        </w:rPr>
        <w:t xml:space="preserve">ja </w:t>
      </w:r>
      <w:r w:rsidR="00957FC9" w:rsidRPr="00C47F90">
        <w:rPr>
          <w:rFonts w:ascii="Times New Roman" w:hAnsi="Times New Roman" w:cs="Times New Roman"/>
          <w:sz w:val="24"/>
          <w:szCs w:val="24"/>
        </w:rPr>
        <w:t xml:space="preserve">juhib komisjoni </w:t>
      </w:r>
      <w:r w:rsidR="0057683D" w:rsidRPr="00C47F90">
        <w:rPr>
          <w:rFonts w:ascii="Times New Roman" w:hAnsi="Times New Roman" w:cs="Times New Roman"/>
          <w:sz w:val="24"/>
          <w:szCs w:val="24"/>
        </w:rPr>
        <w:t xml:space="preserve">tegevust </w:t>
      </w:r>
      <w:r w:rsidR="00957FC9" w:rsidRPr="00C47F90">
        <w:rPr>
          <w:rFonts w:ascii="Times New Roman" w:hAnsi="Times New Roman" w:cs="Times New Roman"/>
          <w:sz w:val="24"/>
          <w:szCs w:val="24"/>
        </w:rPr>
        <w:t xml:space="preserve">ning korraldab komisjoni ülesannete täitmist. </w:t>
      </w:r>
      <w:r w:rsidR="003E5816" w:rsidRPr="00C47F90">
        <w:rPr>
          <w:rFonts w:ascii="Times New Roman" w:hAnsi="Times New Roman" w:cs="Times New Roman"/>
          <w:sz w:val="24"/>
          <w:szCs w:val="24"/>
        </w:rPr>
        <w:t>N</w:t>
      </w:r>
      <w:r w:rsidR="0057683D" w:rsidRPr="00C47F90">
        <w:rPr>
          <w:rFonts w:ascii="Times New Roman" w:hAnsi="Times New Roman" w:cs="Times New Roman"/>
          <w:sz w:val="24"/>
          <w:szCs w:val="24"/>
        </w:rPr>
        <w:t xml:space="preserve">äiteks </w:t>
      </w:r>
      <w:r w:rsidR="003E5816" w:rsidRPr="00C47F90">
        <w:rPr>
          <w:rFonts w:ascii="Times New Roman" w:hAnsi="Times New Roman" w:cs="Times New Roman"/>
          <w:sz w:val="24"/>
          <w:szCs w:val="24"/>
        </w:rPr>
        <w:t xml:space="preserve">tegeleb esimees alaliste liikmete töökorralduslike küsimustega (korraldab </w:t>
      </w:r>
      <w:r w:rsidR="0057683D" w:rsidRPr="00C47F90">
        <w:rPr>
          <w:rFonts w:ascii="Times New Roman" w:hAnsi="Times New Roman" w:cs="Times New Roman"/>
          <w:sz w:val="24"/>
          <w:szCs w:val="24"/>
        </w:rPr>
        <w:t>puhkusegraafiku koostamise</w:t>
      </w:r>
      <w:r w:rsidR="003E5816" w:rsidRPr="00C47F90">
        <w:rPr>
          <w:rFonts w:ascii="Times New Roman" w:hAnsi="Times New Roman" w:cs="Times New Roman"/>
          <w:sz w:val="24"/>
          <w:szCs w:val="24"/>
        </w:rPr>
        <w:t>, asendamised jm).</w:t>
      </w:r>
    </w:p>
    <w:p w14:paraId="4FFB8FDD" w14:textId="77777777" w:rsidR="003E5816" w:rsidRPr="00C47F90" w:rsidRDefault="003E5816" w:rsidP="002E4FA4">
      <w:pPr>
        <w:spacing w:after="0" w:line="240" w:lineRule="auto"/>
        <w:jc w:val="both"/>
        <w:rPr>
          <w:rFonts w:ascii="Times New Roman" w:hAnsi="Times New Roman" w:cs="Times New Roman"/>
          <w:sz w:val="24"/>
          <w:szCs w:val="24"/>
        </w:rPr>
      </w:pPr>
    </w:p>
    <w:p w14:paraId="0209ABC3" w14:textId="13220129" w:rsidR="003E5816" w:rsidRPr="00C47F90" w:rsidRDefault="009A659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w:t>
      </w:r>
      <w:r w:rsidR="00245890" w:rsidRPr="00C47F90">
        <w:rPr>
          <w:rFonts w:ascii="Times New Roman" w:hAnsi="Times New Roman" w:cs="Times New Roman"/>
          <w:sz w:val="24"/>
          <w:szCs w:val="24"/>
        </w:rPr>
        <w:t xml:space="preserve">simees jaotab tarbijavaidlusasjad </w:t>
      </w:r>
      <w:r w:rsidRPr="00C47F90">
        <w:rPr>
          <w:rFonts w:ascii="Times New Roman" w:hAnsi="Times New Roman" w:cs="Times New Roman"/>
          <w:sz w:val="24"/>
          <w:szCs w:val="24"/>
        </w:rPr>
        <w:t>alaliste liikmete</w:t>
      </w:r>
      <w:r w:rsidR="00245890" w:rsidRPr="00C47F90">
        <w:rPr>
          <w:rFonts w:ascii="Times New Roman" w:hAnsi="Times New Roman" w:cs="Times New Roman"/>
          <w:sz w:val="24"/>
          <w:szCs w:val="24"/>
        </w:rPr>
        <w:t xml:space="preserve"> vahel, lähtudes tarbijavaidluse olemusest ja </w:t>
      </w:r>
      <w:r w:rsidRPr="00C47F90">
        <w:rPr>
          <w:rFonts w:ascii="Times New Roman" w:hAnsi="Times New Roman" w:cs="Times New Roman"/>
          <w:sz w:val="24"/>
          <w:szCs w:val="24"/>
        </w:rPr>
        <w:t>alaliste liikmete</w:t>
      </w:r>
      <w:r w:rsidR="00245890" w:rsidRPr="00C47F90">
        <w:rPr>
          <w:rFonts w:ascii="Times New Roman" w:hAnsi="Times New Roman" w:cs="Times New Roman"/>
          <w:sz w:val="24"/>
          <w:szCs w:val="24"/>
        </w:rPr>
        <w:t xml:space="preserve"> töökoormusest. Konkreetne </w:t>
      </w:r>
      <w:r w:rsidRPr="00C47F90">
        <w:rPr>
          <w:rFonts w:ascii="Times New Roman" w:hAnsi="Times New Roman" w:cs="Times New Roman"/>
          <w:sz w:val="24"/>
          <w:szCs w:val="24"/>
        </w:rPr>
        <w:t xml:space="preserve">alaline liige </w:t>
      </w:r>
      <w:r w:rsidR="00245890" w:rsidRPr="00C47F90">
        <w:rPr>
          <w:rFonts w:ascii="Times New Roman" w:hAnsi="Times New Roman" w:cs="Times New Roman"/>
          <w:sz w:val="24"/>
          <w:szCs w:val="24"/>
        </w:rPr>
        <w:t xml:space="preserve">korraldab talle määratud tarbijavaidlusasja menetluse läbiviimise ja tarbijavaidlusasja lahendamise. </w:t>
      </w:r>
      <w:r w:rsidR="003E5816" w:rsidRPr="00C47F90">
        <w:rPr>
          <w:rFonts w:ascii="Times New Roman" w:hAnsi="Times New Roman" w:cs="Times New Roman"/>
          <w:sz w:val="24"/>
          <w:szCs w:val="24"/>
        </w:rPr>
        <w:t xml:space="preserve">Alaline liige </w:t>
      </w:r>
      <w:r w:rsidR="003E6DCE" w:rsidRPr="00C47F90">
        <w:rPr>
          <w:rFonts w:ascii="Times New Roman" w:hAnsi="Times New Roman" w:cs="Times New Roman"/>
          <w:sz w:val="24"/>
          <w:szCs w:val="24"/>
        </w:rPr>
        <w:t>otsustab avalduse menetlusse võtmise,</w:t>
      </w:r>
      <w:r w:rsidR="00156599" w:rsidRPr="00C47F90">
        <w:rPr>
          <w:rFonts w:ascii="Times New Roman" w:hAnsi="Times New Roman" w:cs="Times New Roman"/>
          <w:sz w:val="24"/>
          <w:szCs w:val="24"/>
        </w:rPr>
        <w:t xml:space="preserve"> korraldab avalduse läbivaatamise ettevalmistamise,</w:t>
      </w:r>
      <w:r w:rsidR="003E6DCE" w:rsidRPr="00C47F90">
        <w:rPr>
          <w:rFonts w:ascii="Times New Roman" w:hAnsi="Times New Roman" w:cs="Times New Roman"/>
          <w:sz w:val="24"/>
          <w:szCs w:val="24"/>
        </w:rPr>
        <w:t xml:space="preserve"> </w:t>
      </w:r>
      <w:r w:rsidR="003E5816" w:rsidRPr="00C47F90">
        <w:rPr>
          <w:rFonts w:ascii="Times New Roman" w:hAnsi="Times New Roman" w:cs="Times New Roman"/>
          <w:sz w:val="24"/>
          <w:szCs w:val="24"/>
        </w:rPr>
        <w:t xml:space="preserve">vaatab läbi ja </w:t>
      </w:r>
      <w:r w:rsidR="00BA0964" w:rsidRPr="00C47F90">
        <w:rPr>
          <w:rFonts w:ascii="Times New Roman" w:hAnsi="Times New Roman" w:cs="Times New Roman"/>
          <w:sz w:val="24"/>
          <w:szCs w:val="24"/>
        </w:rPr>
        <w:t xml:space="preserve">lahendab tarbijavaidlusasja ainuisikuliselt või moodustab </w:t>
      </w:r>
      <w:r w:rsidR="003E5816" w:rsidRPr="00C47F90">
        <w:rPr>
          <w:rFonts w:ascii="Times New Roman" w:hAnsi="Times New Roman" w:cs="Times New Roman"/>
          <w:sz w:val="24"/>
          <w:szCs w:val="24"/>
        </w:rPr>
        <w:t>selleks</w:t>
      </w:r>
      <w:r w:rsidR="00BA0964" w:rsidRPr="00C47F90">
        <w:rPr>
          <w:rFonts w:ascii="Times New Roman" w:hAnsi="Times New Roman" w:cs="Times New Roman"/>
          <w:sz w:val="24"/>
          <w:szCs w:val="24"/>
        </w:rPr>
        <w:t xml:space="preserve"> koosseisu, viib menetluspoolte soovil läbi lepitusmenetluse, vormistab komisjoni </w:t>
      </w:r>
      <w:r w:rsidR="003E5816" w:rsidRPr="00C47F90">
        <w:rPr>
          <w:rFonts w:ascii="Times New Roman" w:hAnsi="Times New Roman" w:cs="Times New Roman"/>
          <w:sz w:val="24"/>
          <w:szCs w:val="24"/>
        </w:rPr>
        <w:t xml:space="preserve">otsused </w:t>
      </w:r>
      <w:r w:rsidR="00BA0964" w:rsidRPr="00C47F90">
        <w:rPr>
          <w:rFonts w:ascii="Times New Roman" w:hAnsi="Times New Roman" w:cs="Times New Roman"/>
          <w:sz w:val="24"/>
          <w:szCs w:val="24"/>
        </w:rPr>
        <w:t>menetlustoimingu</w:t>
      </w:r>
      <w:r w:rsidR="003E5816" w:rsidRPr="00C47F90">
        <w:rPr>
          <w:rFonts w:ascii="Times New Roman" w:hAnsi="Times New Roman" w:cs="Times New Roman"/>
          <w:sz w:val="24"/>
          <w:szCs w:val="24"/>
        </w:rPr>
        <w:t>te kohta ning vaidluse sisulise lahendi kohta</w:t>
      </w:r>
      <w:r w:rsidR="00BA0964" w:rsidRPr="00C47F90">
        <w:rPr>
          <w:rFonts w:ascii="Times New Roman" w:hAnsi="Times New Roman" w:cs="Times New Roman"/>
          <w:sz w:val="24"/>
          <w:szCs w:val="24"/>
        </w:rPr>
        <w:t xml:space="preserve"> ning tagab tarbijavaidluse lahendamise seaduses ettenähtud tähtaja jooksul.</w:t>
      </w:r>
    </w:p>
    <w:p w14:paraId="05D5A139" w14:textId="77777777" w:rsidR="003E5816" w:rsidRPr="00C47F90" w:rsidRDefault="003E5816">
      <w:pPr>
        <w:spacing w:after="0" w:line="240" w:lineRule="auto"/>
        <w:jc w:val="both"/>
        <w:rPr>
          <w:rFonts w:ascii="Times New Roman" w:hAnsi="Times New Roman" w:cs="Times New Roman"/>
          <w:sz w:val="24"/>
          <w:szCs w:val="24"/>
        </w:rPr>
      </w:pPr>
    </w:p>
    <w:p w14:paraId="18790B27" w14:textId="109DA096" w:rsidR="00BD2824" w:rsidRPr="00C47F90" w:rsidRDefault="00E606E4">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Kaasistuja</w:t>
      </w:r>
      <w:r w:rsidR="00A73F82" w:rsidRPr="00C47F90">
        <w:rPr>
          <w:rFonts w:ascii="Times New Roman" w:hAnsi="Times New Roman" w:cs="Times New Roman"/>
          <w:sz w:val="24"/>
          <w:szCs w:val="24"/>
        </w:rPr>
        <w:t xml:space="preserve">d </w:t>
      </w:r>
      <w:r w:rsidRPr="00C47F90">
        <w:rPr>
          <w:rFonts w:ascii="Times New Roman" w:hAnsi="Times New Roman" w:cs="Times New Roman"/>
          <w:sz w:val="24"/>
          <w:szCs w:val="24"/>
        </w:rPr>
        <w:t xml:space="preserve">on ettevõtlus- ja kutseliitude ning tarbijaühenduste esitatud esindajad, </w:t>
      </w:r>
      <w:r w:rsidR="00870688" w:rsidRPr="00C47F90">
        <w:rPr>
          <w:rFonts w:ascii="Times New Roman" w:hAnsi="Times New Roman" w:cs="Times New Roman"/>
          <w:sz w:val="24"/>
          <w:szCs w:val="24"/>
        </w:rPr>
        <w:t xml:space="preserve">kes osalevad </w:t>
      </w:r>
      <w:r w:rsidR="0093456D" w:rsidRPr="00C47F90">
        <w:rPr>
          <w:rFonts w:ascii="Times New Roman" w:hAnsi="Times New Roman" w:cs="Times New Roman"/>
          <w:sz w:val="24"/>
          <w:szCs w:val="24"/>
        </w:rPr>
        <w:t xml:space="preserve">komisjoni koosseisus </w:t>
      </w:r>
      <w:r w:rsidR="00870688" w:rsidRPr="00C47F90">
        <w:rPr>
          <w:rFonts w:ascii="Times New Roman" w:hAnsi="Times New Roman" w:cs="Times New Roman"/>
          <w:sz w:val="24"/>
          <w:szCs w:val="24"/>
        </w:rPr>
        <w:t xml:space="preserve">tarbijavaidlusasja </w:t>
      </w:r>
      <w:r w:rsidR="00BF4D7E" w:rsidRPr="00C47F90">
        <w:rPr>
          <w:rFonts w:ascii="Times New Roman" w:hAnsi="Times New Roman" w:cs="Times New Roman"/>
          <w:sz w:val="24"/>
          <w:szCs w:val="24"/>
        </w:rPr>
        <w:t xml:space="preserve">läbivaatamisel ja </w:t>
      </w:r>
      <w:r w:rsidR="00870688" w:rsidRPr="00C47F90">
        <w:rPr>
          <w:rFonts w:ascii="Times New Roman" w:hAnsi="Times New Roman" w:cs="Times New Roman"/>
          <w:sz w:val="24"/>
          <w:szCs w:val="24"/>
        </w:rPr>
        <w:t xml:space="preserve">lahendamisel ja </w:t>
      </w:r>
      <w:r w:rsidR="0066075A" w:rsidRPr="00C47F90">
        <w:rPr>
          <w:rFonts w:ascii="Times New Roman" w:hAnsi="Times New Roman" w:cs="Times New Roman"/>
          <w:sz w:val="24"/>
          <w:szCs w:val="24"/>
        </w:rPr>
        <w:t>neil on</w:t>
      </w:r>
      <w:r w:rsidR="0093456D" w:rsidRPr="00C47F90">
        <w:rPr>
          <w:rFonts w:ascii="Times New Roman" w:hAnsi="Times New Roman" w:cs="Times New Roman"/>
          <w:sz w:val="24"/>
          <w:szCs w:val="24"/>
        </w:rPr>
        <w:t xml:space="preserve"> otsuse tegemisel</w:t>
      </w:r>
      <w:r w:rsidR="005D7241" w:rsidRPr="00C47F90">
        <w:rPr>
          <w:rFonts w:ascii="Times New Roman" w:hAnsi="Times New Roman" w:cs="Times New Roman"/>
          <w:sz w:val="24"/>
          <w:szCs w:val="24"/>
        </w:rPr>
        <w:t xml:space="preserve"> hääleõigus</w:t>
      </w:r>
      <w:r w:rsidR="0093456D" w:rsidRPr="00C47F90">
        <w:rPr>
          <w:rFonts w:ascii="Times New Roman" w:hAnsi="Times New Roman" w:cs="Times New Roman"/>
          <w:sz w:val="24"/>
          <w:szCs w:val="24"/>
        </w:rPr>
        <w:t>.</w:t>
      </w:r>
    </w:p>
    <w:p w14:paraId="4189C55D" w14:textId="77777777" w:rsidR="00957FC9" w:rsidRPr="00C47F90" w:rsidRDefault="00957FC9">
      <w:pPr>
        <w:spacing w:after="0" w:line="240" w:lineRule="auto"/>
        <w:jc w:val="both"/>
        <w:rPr>
          <w:rFonts w:ascii="Times New Roman" w:hAnsi="Times New Roman" w:cs="Times New Roman"/>
          <w:sz w:val="24"/>
          <w:szCs w:val="24"/>
        </w:rPr>
      </w:pPr>
    </w:p>
    <w:p w14:paraId="58780F8D" w14:textId="41AAC30E" w:rsidR="00BA392E" w:rsidRPr="00C47F90" w:rsidRDefault="00BA392E">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4F1FED"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 42</w:t>
      </w:r>
      <w:r w:rsidRPr="00C47F90">
        <w:rPr>
          <w:rFonts w:ascii="Times New Roman" w:hAnsi="Times New Roman" w:cs="Times New Roman"/>
          <w:sz w:val="24"/>
          <w:szCs w:val="24"/>
        </w:rPr>
        <w:t xml:space="preserve"> reguleerib komisjoni töökorraldust ja komisjoni tegevusega seotud kulude kandmist.</w:t>
      </w:r>
      <w:r w:rsidR="009F0098" w:rsidRPr="00C47F90">
        <w:rPr>
          <w:rFonts w:ascii="Times New Roman" w:hAnsi="Times New Roman" w:cs="Times New Roman"/>
          <w:sz w:val="24"/>
          <w:szCs w:val="24"/>
        </w:rPr>
        <w:t xml:space="preserve"> </w:t>
      </w:r>
      <w:r w:rsidR="00D9260F" w:rsidRPr="00C47F90">
        <w:rPr>
          <w:rFonts w:ascii="Times New Roman" w:hAnsi="Times New Roman" w:cs="Times New Roman"/>
          <w:sz w:val="24"/>
          <w:szCs w:val="24"/>
        </w:rPr>
        <w:t>K</w:t>
      </w:r>
      <w:r w:rsidR="009F0098" w:rsidRPr="00C47F90">
        <w:rPr>
          <w:rFonts w:ascii="Times New Roman" w:hAnsi="Times New Roman" w:cs="Times New Roman"/>
          <w:sz w:val="24"/>
          <w:szCs w:val="24"/>
        </w:rPr>
        <w:t>omisjoni töö tehnilise korraldamise ja asjaajamise tagab TTJA ning komisjoni tegevusega seotud kulud kaetakse TTJA eelarves</w:t>
      </w:r>
      <w:r w:rsidR="003E7261" w:rsidRPr="00C47F90">
        <w:rPr>
          <w:rFonts w:ascii="Times New Roman" w:hAnsi="Times New Roman" w:cs="Times New Roman"/>
          <w:sz w:val="24"/>
          <w:szCs w:val="24"/>
        </w:rPr>
        <w:t>se selleks eraldatud rahast</w:t>
      </w:r>
      <w:r w:rsidR="009F0098" w:rsidRPr="00C47F90">
        <w:rPr>
          <w:rFonts w:ascii="Times New Roman" w:hAnsi="Times New Roman" w:cs="Times New Roman"/>
          <w:sz w:val="24"/>
          <w:szCs w:val="24"/>
        </w:rPr>
        <w:t xml:space="preserve">. TTJA eelarves nähakse ette komisjoni </w:t>
      </w:r>
      <w:r w:rsidR="005E1647" w:rsidRPr="00C47F90">
        <w:rPr>
          <w:rFonts w:ascii="Times New Roman" w:hAnsi="Times New Roman" w:cs="Times New Roman"/>
          <w:sz w:val="24"/>
          <w:szCs w:val="24"/>
        </w:rPr>
        <w:t>alalise liikme</w:t>
      </w:r>
      <w:r w:rsidR="009F0098" w:rsidRPr="00C47F90">
        <w:rPr>
          <w:rFonts w:ascii="Times New Roman" w:hAnsi="Times New Roman" w:cs="Times New Roman"/>
          <w:sz w:val="24"/>
          <w:szCs w:val="24"/>
        </w:rPr>
        <w:t xml:space="preserve"> </w:t>
      </w:r>
      <w:r w:rsidR="005E1647" w:rsidRPr="00C47F90">
        <w:rPr>
          <w:rFonts w:ascii="Times New Roman" w:hAnsi="Times New Roman" w:cs="Times New Roman"/>
          <w:sz w:val="24"/>
          <w:szCs w:val="24"/>
        </w:rPr>
        <w:t>pal</w:t>
      </w:r>
      <w:r w:rsidR="00EB73D8" w:rsidRPr="00C47F90">
        <w:rPr>
          <w:rFonts w:ascii="Times New Roman" w:hAnsi="Times New Roman" w:cs="Times New Roman"/>
          <w:sz w:val="24"/>
          <w:szCs w:val="24"/>
        </w:rPr>
        <w:t>k</w:t>
      </w:r>
      <w:r w:rsidR="009F0098" w:rsidRPr="00C47F90">
        <w:rPr>
          <w:rFonts w:ascii="Times New Roman" w:hAnsi="Times New Roman" w:cs="Times New Roman"/>
          <w:sz w:val="24"/>
          <w:szCs w:val="24"/>
        </w:rPr>
        <w:t xml:space="preserve"> </w:t>
      </w:r>
      <w:r w:rsidR="00B16071" w:rsidRPr="00C47F90">
        <w:rPr>
          <w:rFonts w:ascii="Times New Roman" w:hAnsi="Times New Roman" w:cs="Times New Roman"/>
          <w:sz w:val="24"/>
          <w:szCs w:val="24"/>
        </w:rPr>
        <w:t>ja</w:t>
      </w:r>
      <w:r w:rsidR="009F0098" w:rsidRPr="00C47F90">
        <w:rPr>
          <w:rFonts w:ascii="Times New Roman" w:hAnsi="Times New Roman" w:cs="Times New Roman"/>
          <w:sz w:val="24"/>
          <w:szCs w:val="24"/>
        </w:rPr>
        <w:t xml:space="preserve"> </w:t>
      </w:r>
      <w:r w:rsidR="00CA20C3" w:rsidRPr="00C47F90">
        <w:rPr>
          <w:rFonts w:ascii="Times New Roman" w:hAnsi="Times New Roman" w:cs="Times New Roman"/>
          <w:sz w:val="24"/>
          <w:szCs w:val="24"/>
        </w:rPr>
        <w:t>komisjoni kaasistujate tasu</w:t>
      </w:r>
      <w:r w:rsidR="001B0B79" w:rsidRPr="00C47F90">
        <w:rPr>
          <w:rFonts w:ascii="Times New Roman" w:hAnsi="Times New Roman" w:cs="Times New Roman"/>
          <w:sz w:val="24"/>
          <w:szCs w:val="24"/>
        </w:rPr>
        <w:t>.</w:t>
      </w:r>
      <w:r w:rsidR="00CA20C3" w:rsidRPr="00C47F90">
        <w:rPr>
          <w:rFonts w:ascii="Times New Roman" w:hAnsi="Times New Roman" w:cs="Times New Roman"/>
          <w:sz w:val="24"/>
          <w:szCs w:val="24"/>
        </w:rPr>
        <w:t xml:space="preserve"> </w:t>
      </w:r>
      <w:r w:rsidR="009F0098" w:rsidRPr="00C47F90">
        <w:rPr>
          <w:rFonts w:ascii="Times New Roman" w:hAnsi="Times New Roman" w:cs="Times New Roman"/>
          <w:sz w:val="24"/>
          <w:szCs w:val="24"/>
        </w:rPr>
        <w:t xml:space="preserve">Eelnõus on kavandatud volitusnorm valdkonna eest vastutavale ministrile </w:t>
      </w:r>
      <w:r w:rsidR="00E35744" w:rsidRPr="00C47F90">
        <w:rPr>
          <w:rFonts w:ascii="Times New Roman" w:hAnsi="Times New Roman" w:cs="Times New Roman"/>
          <w:sz w:val="24"/>
          <w:szCs w:val="24"/>
        </w:rPr>
        <w:t xml:space="preserve">kehtestada </w:t>
      </w:r>
      <w:r w:rsidR="009F0098" w:rsidRPr="00C47F90">
        <w:rPr>
          <w:rFonts w:ascii="Times New Roman" w:hAnsi="Times New Roman" w:cs="Times New Roman"/>
          <w:sz w:val="24"/>
          <w:szCs w:val="24"/>
        </w:rPr>
        <w:t>määrus</w:t>
      </w:r>
      <w:r w:rsidR="0063479B" w:rsidRPr="00C47F90">
        <w:rPr>
          <w:rFonts w:ascii="Times New Roman" w:hAnsi="Times New Roman" w:cs="Times New Roman"/>
          <w:sz w:val="24"/>
          <w:szCs w:val="24"/>
        </w:rPr>
        <w:t xml:space="preserve">, </w:t>
      </w:r>
      <w:r w:rsidR="00C56C13" w:rsidRPr="00C47F90">
        <w:rPr>
          <w:rFonts w:ascii="Times New Roman" w:hAnsi="Times New Roman" w:cs="Times New Roman"/>
          <w:sz w:val="24"/>
          <w:szCs w:val="24"/>
        </w:rPr>
        <w:t>millega</w:t>
      </w:r>
      <w:r w:rsidR="0063479B" w:rsidRPr="00C47F90">
        <w:rPr>
          <w:rFonts w:ascii="Times New Roman" w:hAnsi="Times New Roman" w:cs="Times New Roman"/>
          <w:sz w:val="24"/>
          <w:szCs w:val="24"/>
        </w:rPr>
        <w:t xml:space="preserve"> näha ette</w:t>
      </w:r>
      <w:r w:rsidR="009F0098" w:rsidRPr="00C47F90">
        <w:rPr>
          <w:rFonts w:ascii="Times New Roman" w:hAnsi="Times New Roman" w:cs="Times New Roman"/>
          <w:sz w:val="24"/>
          <w:szCs w:val="24"/>
        </w:rPr>
        <w:t xml:space="preserve"> komisjoni </w:t>
      </w:r>
      <w:r w:rsidR="005E1647" w:rsidRPr="00C47F90">
        <w:rPr>
          <w:rFonts w:ascii="Times New Roman" w:hAnsi="Times New Roman" w:cs="Times New Roman"/>
          <w:sz w:val="24"/>
          <w:szCs w:val="24"/>
        </w:rPr>
        <w:t>alaliste liikmete</w:t>
      </w:r>
      <w:r w:rsidR="009F0098" w:rsidRPr="00C47F90">
        <w:rPr>
          <w:rFonts w:ascii="Times New Roman" w:hAnsi="Times New Roman" w:cs="Times New Roman"/>
          <w:sz w:val="24"/>
          <w:szCs w:val="24"/>
        </w:rPr>
        <w:t xml:space="preserve"> ja kaasistujate töö tasustamise määrad.</w:t>
      </w:r>
    </w:p>
    <w:p w14:paraId="17A3DBE6" w14:textId="77777777" w:rsidR="00930265" w:rsidRPr="00C47F90" w:rsidRDefault="00930265">
      <w:pPr>
        <w:spacing w:after="0" w:line="240" w:lineRule="auto"/>
        <w:jc w:val="both"/>
        <w:rPr>
          <w:rFonts w:ascii="Times New Roman" w:hAnsi="Times New Roman" w:cs="Times New Roman"/>
          <w:sz w:val="24"/>
          <w:szCs w:val="24"/>
        </w:rPr>
      </w:pPr>
    </w:p>
    <w:p w14:paraId="10F9878A" w14:textId="5EDBE5FC" w:rsidR="00BA392E" w:rsidRPr="00C47F90" w:rsidRDefault="00BA392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 1</w:t>
      </w:r>
      <w:r w:rsidRPr="00C47F90">
        <w:rPr>
          <w:rFonts w:ascii="Times New Roman" w:hAnsi="Times New Roman" w:cs="Times New Roman"/>
          <w:sz w:val="24"/>
          <w:szCs w:val="24"/>
        </w:rPr>
        <w:t xml:space="preserve"> kohaselt tagab komisjoni töö tehnilise korraldamise ja asjaajamise, sealhulgas istungi ruumi, istungi protokollimise ja otsuste avaldamise</w:t>
      </w:r>
      <w:r w:rsidR="00EE68B1" w:rsidRPr="00C47F90">
        <w:rPr>
          <w:rFonts w:ascii="Times New Roman" w:hAnsi="Times New Roman" w:cs="Times New Roman"/>
          <w:sz w:val="24"/>
          <w:szCs w:val="24"/>
        </w:rPr>
        <w:t xml:space="preserve"> ning</w:t>
      </w:r>
      <w:r w:rsidRPr="00C47F90">
        <w:rPr>
          <w:rFonts w:ascii="Times New Roman" w:hAnsi="Times New Roman" w:cs="Times New Roman"/>
          <w:sz w:val="24"/>
          <w:szCs w:val="24"/>
        </w:rPr>
        <w:t xml:space="preserve"> komisjoni ja komisjoni tegevuse kohta nõutava teabe esitamise </w:t>
      </w:r>
      <w:r w:rsidR="00A64F83" w:rsidRPr="00C47F90">
        <w:rPr>
          <w:rFonts w:ascii="Times New Roman" w:hAnsi="Times New Roman" w:cs="Times New Roman"/>
          <w:sz w:val="24"/>
          <w:szCs w:val="24"/>
        </w:rPr>
        <w:t>TTJA.</w:t>
      </w:r>
    </w:p>
    <w:p w14:paraId="42345754" w14:textId="77777777" w:rsidR="00A5104D" w:rsidRPr="00C47F90" w:rsidRDefault="00A5104D">
      <w:pPr>
        <w:spacing w:after="0" w:line="240" w:lineRule="auto"/>
        <w:jc w:val="both"/>
        <w:rPr>
          <w:rFonts w:ascii="Times New Roman" w:hAnsi="Times New Roman" w:cs="Times New Roman"/>
          <w:sz w:val="24"/>
          <w:szCs w:val="24"/>
        </w:rPr>
      </w:pPr>
    </w:p>
    <w:p w14:paraId="2090916D" w14:textId="286BF1FB" w:rsidR="009F0098" w:rsidRPr="00C47F90" w:rsidRDefault="00020919"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sätestatakse, et komisjoni tegevusega seotud kulud, sealhulgas komisjoni esimeeste töötasu ja komisjoni kaasistujate tasu</w:t>
      </w:r>
      <w:r w:rsidR="00F67582" w:rsidRPr="00C47F90">
        <w:rPr>
          <w:rFonts w:ascii="Times New Roman" w:hAnsi="Times New Roman" w:cs="Times New Roman"/>
          <w:sz w:val="24"/>
          <w:szCs w:val="24"/>
        </w:rPr>
        <w:t>,</w:t>
      </w:r>
      <w:r w:rsidRPr="00C47F90">
        <w:rPr>
          <w:rFonts w:ascii="Times New Roman" w:hAnsi="Times New Roman" w:cs="Times New Roman"/>
          <w:sz w:val="24"/>
          <w:szCs w:val="24"/>
        </w:rPr>
        <w:t xml:space="preserve"> kaetakse </w:t>
      </w:r>
      <w:r w:rsidR="00050234">
        <w:rPr>
          <w:rFonts w:ascii="Times New Roman" w:hAnsi="Times New Roman" w:cs="Times New Roman"/>
          <w:sz w:val="24"/>
          <w:szCs w:val="24"/>
        </w:rPr>
        <w:t xml:space="preserve">riigieelarvest </w:t>
      </w:r>
      <w:r w:rsidRPr="00C47F90">
        <w:rPr>
          <w:rFonts w:ascii="Times New Roman" w:hAnsi="Times New Roman" w:cs="Times New Roman"/>
          <w:sz w:val="24"/>
          <w:szCs w:val="24"/>
        </w:rPr>
        <w:t>TTJA</w:t>
      </w:r>
      <w:r w:rsidR="00050234">
        <w:rPr>
          <w:rFonts w:ascii="Times New Roman" w:hAnsi="Times New Roman" w:cs="Times New Roman"/>
          <w:sz w:val="24"/>
          <w:szCs w:val="24"/>
        </w:rPr>
        <w:t>-le eraldatud vahendite arvel.</w:t>
      </w:r>
      <w:r w:rsidRPr="00C47F90">
        <w:rPr>
          <w:rFonts w:ascii="Times New Roman" w:hAnsi="Times New Roman" w:cs="Times New Roman"/>
          <w:sz w:val="24"/>
          <w:szCs w:val="24"/>
        </w:rPr>
        <w:t xml:space="preserve"> </w:t>
      </w:r>
    </w:p>
    <w:p w14:paraId="5EFDE9C4" w14:textId="4DFDF079" w:rsidR="00A65547" w:rsidRPr="00C47F90" w:rsidRDefault="00A65547" w:rsidP="009F0098">
      <w:pPr>
        <w:spacing w:after="0" w:line="240" w:lineRule="auto"/>
        <w:jc w:val="both"/>
        <w:rPr>
          <w:rFonts w:ascii="Times New Roman" w:hAnsi="Times New Roman" w:cs="Times New Roman"/>
          <w:sz w:val="24"/>
          <w:szCs w:val="24"/>
        </w:rPr>
      </w:pPr>
    </w:p>
    <w:p w14:paraId="21FF3DDB" w14:textId="40FCDEE9" w:rsidR="00A65547" w:rsidRPr="00C47F90" w:rsidRDefault="00A65547"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A46D8B" w:rsidRPr="00C47F90">
        <w:rPr>
          <w:rFonts w:ascii="Times New Roman" w:hAnsi="Times New Roman" w:cs="Times New Roman"/>
          <w:sz w:val="24"/>
          <w:szCs w:val="24"/>
          <w:u w:val="single"/>
        </w:rPr>
        <w:t xml:space="preserve"> 3</w:t>
      </w:r>
      <w:r w:rsidR="00A46D8B" w:rsidRPr="00C47F90">
        <w:rPr>
          <w:rFonts w:ascii="Times New Roman" w:hAnsi="Times New Roman" w:cs="Times New Roman"/>
          <w:sz w:val="24"/>
          <w:szCs w:val="24"/>
        </w:rPr>
        <w:t xml:space="preserve"> kohaselt makstakse komisjoni </w:t>
      </w:r>
      <w:r w:rsidR="00A14E4F" w:rsidRPr="00C47F90">
        <w:rPr>
          <w:rFonts w:ascii="Times New Roman" w:hAnsi="Times New Roman" w:cs="Times New Roman"/>
          <w:sz w:val="24"/>
          <w:szCs w:val="24"/>
        </w:rPr>
        <w:t>alalisele liikmele palka</w:t>
      </w:r>
      <w:r w:rsidR="002B59D4" w:rsidRPr="00C47F90">
        <w:rPr>
          <w:rFonts w:ascii="Times New Roman" w:hAnsi="Times New Roman" w:cs="Times New Roman"/>
          <w:sz w:val="24"/>
          <w:szCs w:val="24"/>
        </w:rPr>
        <w:t xml:space="preserve"> </w:t>
      </w:r>
      <w:r w:rsidR="00A46D8B" w:rsidRPr="00C47F90">
        <w:rPr>
          <w:rFonts w:ascii="Times New Roman" w:hAnsi="Times New Roman" w:cs="Times New Roman"/>
          <w:sz w:val="24"/>
          <w:szCs w:val="24"/>
        </w:rPr>
        <w:t xml:space="preserve">ja kaasistujatele </w:t>
      </w:r>
      <w:r w:rsidR="007B6C03">
        <w:rPr>
          <w:rFonts w:ascii="Times New Roman" w:hAnsi="Times New Roman" w:cs="Times New Roman"/>
          <w:sz w:val="24"/>
          <w:szCs w:val="24"/>
        </w:rPr>
        <w:t xml:space="preserve">võib maksta </w:t>
      </w:r>
      <w:r w:rsidR="00A46D8B" w:rsidRPr="00C47F90">
        <w:rPr>
          <w:rFonts w:ascii="Times New Roman" w:hAnsi="Times New Roman" w:cs="Times New Roman"/>
          <w:sz w:val="24"/>
          <w:szCs w:val="24"/>
        </w:rPr>
        <w:t xml:space="preserve">tasu istungil osalemise aja </w:t>
      </w:r>
      <w:r w:rsidR="005714B1" w:rsidRPr="00C47F90">
        <w:rPr>
          <w:rFonts w:ascii="Times New Roman" w:hAnsi="Times New Roman" w:cs="Times New Roman"/>
          <w:sz w:val="24"/>
          <w:szCs w:val="24"/>
        </w:rPr>
        <w:t>ja</w:t>
      </w:r>
      <w:r w:rsidR="00A46D8B" w:rsidRPr="00C47F90">
        <w:rPr>
          <w:rFonts w:ascii="Times New Roman" w:hAnsi="Times New Roman" w:cs="Times New Roman"/>
          <w:sz w:val="24"/>
          <w:szCs w:val="24"/>
        </w:rPr>
        <w:t xml:space="preserve"> materjalidega tutvumise eest.</w:t>
      </w:r>
      <w:r w:rsidR="00773590">
        <w:rPr>
          <w:rFonts w:ascii="Times New Roman" w:hAnsi="Times New Roman" w:cs="Times New Roman"/>
          <w:sz w:val="24"/>
          <w:szCs w:val="24"/>
        </w:rPr>
        <w:t xml:space="preserve"> Tasu ei maksta Tarbijakaitse ja Tehnilise Järelevalve Ameti teenistujale.</w:t>
      </w:r>
    </w:p>
    <w:p w14:paraId="428EA566" w14:textId="77777777" w:rsidR="009F0098" w:rsidRPr="00C47F90" w:rsidRDefault="009F0098" w:rsidP="009F0098">
      <w:pPr>
        <w:spacing w:after="0" w:line="240" w:lineRule="auto"/>
        <w:jc w:val="both"/>
        <w:rPr>
          <w:rFonts w:ascii="Times New Roman" w:hAnsi="Times New Roman" w:cs="Times New Roman"/>
          <w:sz w:val="24"/>
          <w:szCs w:val="24"/>
        </w:rPr>
      </w:pPr>
    </w:p>
    <w:p w14:paraId="5A50C2D8" w14:textId="7F491EF7" w:rsidR="009F0098" w:rsidRPr="00C47F90" w:rsidRDefault="009F0098"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Analoogselt töövaidluskomisjoni juhataja palga määramisega seotakse komisjoni </w:t>
      </w:r>
      <w:r w:rsidR="00885D48" w:rsidRPr="00C47F90">
        <w:rPr>
          <w:rFonts w:ascii="Times New Roman" w:hAnsi="Times New Roman" w:cs="Times New Roman"/>
          <w:sz w:val="24"/>
          <w:szCs w:val="24"/>
        </w:rPr>
        <w:t>alalise liikme</w:t>
      </w:r>
      <w:r w:rsidRPr="00C47F90">
        <w:rPr>
          <w:rFonts w:ascii="Times New Roman" w:hAnsi="Times New Roman" w:cs="Times New Roman"/>
          <w:sz w:val="24"/>
          <w:szCs w:val="24"/>
        </w:rPr>
        <w:t xml:space="preserve"> </w:t>
      </w:r>
      <w:bookmarkStart w:id="16" w:name="_Hlk108084032"/>
      <w:r w:rsidRPr="00C47F90">
        <w:rPr>
          <w:rFonts w:ascii="Times New Roman" w:hAnsi="Times New Roman" w:cs="Times New Roman"/>
          <w:sz w:val="24"/>
          <w:szCs w:val="24"/>
        </w:rPr>
        <w:t xml:space="preserve">põhipalk 80%–100% ulatuses </w:t>
      </w:r>
      <w:bookmarkEnd w:id="16"/>
      <w:r w:rsidRPr="00C47F90">
        <w:rPr>
          <w:rFonts w:ascii="Times New Roman" w:hAnsi="Times New Roman" w:cs="Times New Roman"/>
          <w:sz w:val="24"/>
          <w:szCs w:val="24"/>
        </w:rPr>
        <w:t>riikliku lepitaja ametipalgaga. Alates 1.</w:t>
      </w:r>
      <w:r w:rsidR="00A94C55" w:rsidRPr="00C47F90">
        <w:rPr>
          <w:rFonts w:ascii="Times New Roman" w:hAnsi="Times New Roman" w:cs="Times New Roman"/>
          <w:sz w:val="24"/>
          <w:szCs w:val="24"/>
        </w:rPr>
        <w:t> </w:t>
      </w:r>
      <w:r w:rsidRPr="00C47F90">
        <w:rPr>
          <w:rFonts w:ascii="Times New Roman" w:hAnsi="Times New Roman" w:cs="Times New Roman"/>
          <w:sz w:val="24"/>
          <w:szCs w:val="24"/>
        </w:rPr>
        <w:t>aprillist 202</w:t>
      </w:r>
      <w:r w:rsidR="00716965" w:rsidRPr="00C47F90">
        <w:rPr>
          <w:rFonts w:ascii="Times New Roman" w:hAnsi="Times New Roman" w:cs="Times New Roman"/>
          <w:sz w:val="24"/>
          <w:szCs w:val="24"/>
        </w:rPr>
        <w:t>3</w:t>
      </w:r>
      <w:r w:rsidRPr="00C47F90">
        <w:rPr>
          <w:rFonts w:ascii="Times New Roman" w:hAnsi="Times New Roman" w:cs="Times New Roman"/>
          <w:sz w:val="24"/>
          <w:szCs w:val="24"/>
        </w:rPr>
        <w:t xml:space="preserve"> on riikliku lepitaja ametipalk </w:t>
      </w:r>
      <w:r w:rsidR="00716965" w:rsidRPr="00C47F90">
        <w:rPr>
          <w:rFonts w:ascii="Times New Roman" w:hAnsi="Times New Roman" w:cs="Times New Roman"/>
          <w:sz w:val="24"/>
          <w:szCs w:val="24"/>
        </w:rPr>
        <w:t>4575</w:t>
      </w:r>
      <w:r w:rsidR="00182704"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eurot. </w:t>
      </w:r>
      <w:r w:rsidR="00D9260F" w:rsidRPr="00C47F90">
        <w:rPr>
          <w:rFonts w:ascii="Times New Roman" w:hAnsi="Times New Roman" w:cs="Times New Roman"/>
          <w:sz w:val="24"/>
          <w:szCs w:val="24"/>
        </w:rPr>
        <w:t>K</w:t>
      </w:r>
      <w:r w:rsidRPr="00C47F90">
        <w:rPr>
          <w:rFonts w:ascii="Times New Roman" w:hAnsi="Times New Roman" w:cs="Times New Roman"/>
          <w:sz w:val="24"/>
          <w:szCs w:val="24"/>
        </w:rPr>
        <w:t>omisjoni esimehe põhipalk moodustab vähemalt 80% riikliku lepitaja ametipalgast ja o</w:t>
      </w:r>
      <w:r w:rsidR="004F1FED" w:rsidRPr="00C47F90">
        <w:rPr>
          <w:rFonts w:ascii="Times New Roman" w:hAnsi="Times New Roman" w:cs="Times New Roman"/>
          <w:sz w:val="24"/>
          <w:szCs w:val="24"/>
        </w:rPr>
        <w:t>n</w:t>
      </w:r>
      <w:r w:rsidRPr="00C47F90">
        <w:rPr>
          <w:rFonts w:ascii="Times New Roman" w:hAnsi="Times New Roman" w:cs="Times New Roman"/>
          <w:sz w:val="24"/>
          <w:szCs w:val="24"/>
        </w:rPr>
        <w:t xml:space="preserve"> seega vähemalt </w:t>
      </w:r>
      <w:r w:rsidR="00716965" w:rsidRPr="00C47F90">
        <w:rPr>
          <w:rFonts w:ascii="Times New Roman" w:hAnsi="Times New Roman" w:cs="Times New Roman"/>
          <w:sz w:val="24"/>
          <w:szCs w:val="24"/>
        </w:rPr>
        <w:t>3660</w:t>
      </w:r>
      <w:r w:rsidR="00A466EC" w:rsidRPr="00C47F90">
        <w:rPr>
          <w:rFonts w:ascii="Times New Roman" w:hAnsi="Times New Roman" w:cs="Times New Roman"/>
          <w:sz w:val="24"/>
          <w:szCs w:val="24"/>
        </w:rPr>
        <w:t> </w:t>
      </w:r>
      <w:r w:rsidRPr="00C47F90">
        <w:rPr>
          <w:rFonts w:ascii="Times New Roman" w:hAnsi="Times New Roman" w:cs="Times New Roman"/>
          <w:sz w:val="24"/>
          <w:szCs w:val="24"/>
        </w:rPr>
        <w:t xml:space="preserve">eurot. </w:t>
      </w:r>
      <w:r w:rsidR="00D9260F" w:rsidRPr="00C47F90">
        <w:rPr>
          <w:rFonts w:ascii="Times New Roman" w:hAnsi="Times New Roman" w:cs="Times New Roman"/>
          <w:sz w:val="24"/>
          <w:szCs w:val="24"/>
        </w:rPr>
        <w:t>K</w:t>
      </w:r>
      <w:r w:rsidRPr="00C47F90">
        <w:rPr>
          <w:rFonts w:ascii="Times New Roman" w:hAnsi="Times New Roman" w:cs="Times New Roman"/>
          <w:sz w:val="24"/>
          <w:szCs w:val="24"/>
        </w:rPr>
        <w:t xml:space="preserve">omisjoni </w:t>
      </w:r>
      <w:r w:rsidR="00885D48" w:rsidRPr="00C47F90">
        <w:rPr>
          <w:rFonts w:ascii="Times New Roman" w:hAnsi="Times New Roman" w:cs="Times New Roman"/>
          <w:sz w:val="24"/>
          <w:szCs w:val="24"/>
        </w:rPr>
        <w:t>alalise liikme</w:t>
      </w:r>
      <w:r w:rsidRPr="00C47F90">
        <w:rPr>
          <w:rFonts w:ascii="Times New Roman" w:hAnsi="Times New Roman" w:cs="Times New Roman"/>
          <w:sz w:val="24"/>
          <w:szCs w:val="24"/>
        </w:rPr>
        <w:t xml:space="preserve"> </w:t>
      </w:r>
      <w:bookmarkStart w:id="17" w:name="_Hlk108084045"/>
      <w:r w:rsidRPr="00C47F90">
        <w:rPr>
          <w:rFonts w:ascii="Times New Roman" w:hAnsi="Times New Roman" w:cs="Times New Roman"/>
          <w:sz w:val="24"/>
          <w:szCs w:val="24"/>
        </w:rPr>
        <w:t>palk võib olla</w:t>
      </w:r>
      <w:r w:rsidR="009D7107" w:rsidRPr="00C47F90">
        <w:rPr>
          <w:rFonts w:ascii="Times New Roman" w:hAnsi="Times New Roman" w:cs="Times New Roman"/>
          <w:sz w:val="24"/>
          <w:szCs w:val="24"/>
        </w:rPr>
        <w:t xml:space="preserve"> 80</w:t>
      </w:r>
      <w:r w:rsidR="00CA20C3" w:rsidRPr="00C47F90">
        <w:rPr>
          <w:rFonts w:ascii="Times New Roman" w:hAnsi="Times New Roman" w:cs="Times New Roman"/>
          <w:sz w:val="24"/>
          <w:szCs w:val="24"/>
        </w:rPr>
        <w:t>–</w:t>
      </w:r>
      <w:r w:rsidRPr="00C47F90">
        <w:rPr>
          <w:rFonts w:ascii="Times New Roman" w:hAnsi="Times New Roman" w:cs="Times New Roman"/>
          <w:sz w:val="24"/>
          <w:szCs w:val="24"/>
        </w:rPr>
        <w:t xml:space="preserve">100% </w:t>
      </w:r>
      <w:bookmarkEnd w:id="17"/>
      <w:r w:rsidRPr="00C47F90">
        <w:rPr>
          <w:rFonts w:ascii="Times New Roman" w:hAnsi="Times New Roman" w:cs="Times New Roman"/>
          <w:sz w:val="24"/>
          <w:szCs w:val="24"/>
        </w:rPr>
        <w:t xml:space="preserve">riikliku lepitaja ametipalgast. </w:t>
      </w:r>
      <w:r w:rsidR="00D9260F" w:rsidRPr="00C47F90">
        <w:rPr>
          <w:rFonts w:ascii="Times New Roman" w:hAnsi="Times New Roman" w:cs="Times New Roman"/>
          <w:sz w:val="24"/>
          <w:szCs w:val="24"/>
        </w:rPr>
        <w:t xml:space="preserve">TTJA </w:t>
      </w:r>
      <w:r w:rsidRPr="00C47F90">
        <w:rPr>
          <w:rFonts w:ascii="Times New Roman" w:hAnsi="Times New Roman" w:cs="Times New Roman"/>
          <w:sz w:val="24"/>
          <w:szCs w:val="24"/>
        </w:rPr>
        <w:t xml:space="preserve">peadirektor otsustab komisjoni </w:t>
      </w:r>
      <w:r w:rsidR="00885D48" w:rsidRPr="00C47F90">
        <w:rPr>
          <w:rFonts w:ascii="Times New Roman" w:hAnsi="Times New Roman" w:cs="Times New Roman"/>
          <w:sz w:val="24"/>
          <w:szCs w:val="24"/>
        </w:rPr>
        <w:t>alalise liikme</w:t>
      </w:r>
      <w:r w:rsidRPr="00C47F90">
        <w:rPr>
          <w:rFonts w:ascii="Times New Roman" w:hAnsi="Times New Roman" w:cs="Times New Roman"/>
          <w:sz w:val="24"/>
          <w:szCs w:val="24"/>
        </w:rPr>
        <w:t xml:space="preserve"> </w:t>
      </w:r>
      <w:r w:rsidR="00885D48" w:rsidRPr="00C47F90">
        <w:rPr>
          <w:rFonts w:ascii="Times New Roman" w:hAnsi="Times New Roman" w:cs="Times New Roman"/>
          <w:sz w:val="24"/>
          <w:szCs w:val="24"/>
        </w:rPr>
        <w:t>palga</w:t>
      </w:r>
      <w:r w:rsidRPr="00C47F90">
        <w:rPr>
          <w:rFonts w:ascii="Times New Roman" w:hAnsi="Times New Roman" w:cs="Times New Roman"/>
          <w:sz w:val="24"/>
          <w:szCs w:val="24"/>
        </w:rPr>
        <w:t xml:space="preserve"> suuruse, arvestades valdkonna eest vastutava ministri kehtestatud tasustamise määrasid. Tarbija ja kaupleja vahelises vaidluses lahendab komisjon õiguslikku vaidlust ja seega mõistab õigust selle sisulises tähenduses. Võrdluseks näiteks on tööstusomandi apellatsioonikomisjoni alalise liikme põhipalk vähemalt 2500</w:t>
      </w:r>
      <w:r w:rsidR="00A466EC" w:rsidRPr="00C47F90">
        <w:rPr>
          <w:rFonts w:ascii="Times New Roman" w:hAnsi="Times New Roman" w:cs="Times New Roman"/>
          <w:sz w:val="24"/>
          <w:szCs w:val="24"/>
        </w:rPr>
        <w:t> </w:t>
      </w:r>
      <w:r w:rsidRPr="00C47F90">
        <w:rPr>
          <w:rFonts w:ascii="Times New Roman" w:hAnsi="Times New Roman" w:cs="Times New Roman"/>
          <w:sz w:val="24"/>
          <w:szCs w:val="24"/>
        </w:rPr>
        <w:t>eurot ja võimalik on ka lisatasu maksmine.</w:t>
      </w:r>
    </w:p>
    <w:p w14:paraId="674FCD94" w14:textId="77777777" w:rsidR="009F0098" w:rsidRPr="00C47F90" w:rsidRDefault="009F0098" w:rsidP="009F0098">
      <w:pPr>
        <w:spacing w:after="0" w:line="240" w:lineRule="auto"/>
        <w:jc w:val="both"/>
        <w:rPr>
          <w:rFonts w:ascii="Times New Roman" w:hAnsi="Times New Roman" w:cs="Times New Roman"/>
          <w:sz w:val="24"/>
          <w:szCs w:val="24"/>
        </w:rPr>
      </w:pPr>
    </w:p>
    <w:p w14:paraId="7B8EA34B" w14:textId="28F9835B" w:rsidR="009F0098" w:rsidRPr="00C47F90" w:rsidRDefault="009F0098"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Kehtiva </w:t>
      </w:r>
      <w:r w:rsidR="00E6243F" w:rsidRPr="00C47F90">
        <w:rPr>
          <w:rFonts w:ascii="Times New Roman" w:hAnsi="Times New Roman" w:cs="Times New Roman"/>
          <w:sz w:val="24"/>
          <w:szCs w:val="24"/>
        </w:rPr>
        <w:t>TKS-i</w:t>
      </w:r>
      <w:r w:rsidRPr="00C47F90">
        <w:rPr>
          <w:rFonts w:ascii="Times New Roman" w:hAnsi="Times New Roman" w:cs="Times New Roman"/>
          <w:sz w:val="24"/>
          <w:szCs w:val="24"/>
        </w:rPr>
        <w:t xml:space="preserve"> alusel on majandus- ja taristuministri </w:t>
      </w:r>
      <w:r w:rsidR="00591A30" w:rsidRPr="00C47F90">
        <w:rPr>
          <w:rFonts w:ascii="Times New Roman" w:hAnsi="Times New Roman" w:cs="Times New Roman"/>
          <w:sz w:val="24"/>
          <w:szCs w:val="24"/>
        </w:rPr>
        <w:t xml:space="preserve">22. veebruari 2019. a </w:t>
      </w:r>
      <w:r w:rsidRPr="00C47F90">
        <w:rPr>
          <w:rFonts w:ascii="Times New Roman" w:hAnsi="Times New Roman" w:cs="Times New Roman"/>
          <w:sz w:val="24"/>
          <w:szCs w:val="24"/>
        </w:rPr>
        <w:t>määrusega kehtestatud komisjoni esimehe töö</w:t>
      </w:r>
      <w:r w:rsidR="00CE272D" w:rsidRPr="00C47F90">
        <w:rPr>
          <w:rFonts w:ascii="Times New Roman" w:hAnsi="Times New Roman" w:cs="Times New Roman"/>
          <w:sz w:val="24"/>
          <w:szCs w:val="24"/>
        </w:rPr>
        <w:t xml:space="preserve"> </w:t>
      </w:r>
      <w:r w:rsidRPr="00C47F90">
        <w:rPr>
          <w:rFonts w:ascii="Times New Roman" w:hAnsi="Times New Roman" w:cs="Times New Roman"/>
          <w:sz w:val="24"/>
          <w:szCs w:val="24"/>
        </w:rPr>
        <w:t>tasustamise määr</w:t>
      </w:r>
      <w:r w:rsidRPr="00C47F90">
        <w:rPr>
          <w:rStyle w:val="Allmrkuseviide"/>
          <w:rFonts w:ascii="Times New Roman" w:hAnsi="Times New Roman" w:cs="Times New Roman"/>
          <w:sz w:val="24"/>
          <w:szCs w:val="24"/>
        </w:rPr>
        <w:footnoteReference w:id="15"/>
      </w:r>
      <w:r w:rsidRPr="00C47F90">
        <w:rPr>
          <w:rFonts w:ascii="Times New Roman" w:hAnsi="Times New Roman" w:cs="Times New Roman"/>
          <w:sz w:val="24"/>
          <w:szCs w:val="24"/>
        </w:rPr>
        <w:t>, mille kohaselt on esimehe kuutöötasu aluseks kõrgemate riigiteenijate kõrgeima ametipalga ja koefitsiendi 0,55</w:t>
      </w:r>
      <w:r w:rsidR="00361E39" w:rsidRPr="00C47F90">
        <w:rPr>
          <w:rFonts w:ascii="Times New Roman" w:hAnsi="Times New Roman" w:cs="Times New Roman"/>
          <w:sz w:val="24"/>
          <w:szCs w:val="24"/>
        </w:rPr>
        <w:t> </w:t>
      </w:r>
      <w:r w:rsidRPr="00C47F90">
        <w:rPr>
          <w:rFonts w:ascii="Times New Roman" w:hAnsi="Times New Roman" w:cs="Times New Roman"/>
          <w:sz w:val="24"/>
          <w:szCs w:val="24"/>
        </w:rPr>
        <w:t>korrutis. Alates 1.</w:t>
      </w:r>
      <w:r w:rsidR="00AA0CCC" w:rsidRPr="00C47F90">
        <w:rPr>
          <w:rFonts w:ascii="Times New Roman" w:hAnsi="Times New Roman" w:cs="Times New Roman"/>
          <w:sz w:val="24"/>
          <w:szCs w:val="24"/>
        </w:rPr>
        <w:t xml:space="preserve"> aprillist </w:t>
      </w:r>
      <w:r w:rsidRPr="00C47F90">
        <w:rPr>
          <w:rFonts w:ascii="Times New Roman" w:hAnsi="Times New Roman" w:cs="Times New Roman"/>
          <w:sz w:val="24"/>
          <w:szCs w:val="24"/>
        </w:rPr>
        <w:t>202</w:t>
      </w:r>
      <w:r w:rsidR="00716965" w:rsidRPr="00C47F90">
        <w:rPr>
          <w:rFonts w:ascii="Times New Roman" w:hAnsi="Times New Roman" w:cs="Times New Roman"/>
          <w:sz w:val="24"/>
          <w:szCs w:val="24"/>
        </w:rPr>
        <w:t>3</w:t>
      </w:r>
      <w:r w:rsidRPr="00C47F90">
        <w:rPr>
          <w:rFonts w:ascii="Times New Roman" w:hAnsi="Times New Roman" w:cs="Times New Roman"/>
          <w:sz w:val="24"/>
          <w:szCs w:val="24"/>
        </w:rPr>
        <w:t xml:space="preserve"> on riigiteenija </w:t>
      </w:r>
      <w:r w:rsidR="00980B9A" w:rsidRPr="00C47F90">
        <w:rPr>
          <w:rFonts w:ascii="Times New Roman" w:hAnsi="Times New Roman" w:cs="Times New Roman"/>
          <w:sz w:val="24"/>
          <w:szCs w:val="24"/>
        </w:rPr>
        <w:t xml:space="preserve">kõrgeim </w:t>
      </w:r>
      <w:r w:rsidRPr="00C47F90">
        <w:rPr>
          <w:rFonts w:ascii="Times New Roman" w:hAnsi="Times New Roman" w:cs="Times New Roman"/>
          <w:sz w:val="24"/>
          <w:szCs w:val="24"/>
        </w:rPr>
        <w:t xml:space="preserve">palk </w:t>
      </w:r>
      <w:r w:rsidR="00716965" w:rsidRPr="00C47F90">
        <w:rPr>
          <w:rFonts w:ascii="Times New Roman" w:hAnsi="Times New Roman" w:cs="Times New Roman"/>
          <w:sz w:val="24"/>
          <w:szCs w:val="24"/>
        </w:rPr>
        <w:t>8318,19</w:t>
      </w:r>
      <w:r w:rsidR="00715AEC" w:rsidRPr="00C47F90">
        <w:rPr>
          <w:rFonts w:ascii="Times New Roman" w:hAnsi="Times New Roman" w:cs="Times New Roman"/>
          <w:sz w:val="24"/>
          <w:szCs w:val="24"/>
        </w:rPr>
        <w:t> </w:t>
      </w:r>
      <w:r w:rsidRPr="00C47F90">
        <w:rPr>
          <w:rFonts w:ascii="Times New Roman" w:hAnsi="Times New Roman" w:cs="Times New Roman"/>
          <w:sz w:val="24"/>
          <w:szCs w:val="24"/>
        </w:rPr>
        <w:t xml:space="preserve">eurot. </w:t>
      </w:r>
      <w:r w:rsidR="00D9260F" w:rsidRPr="00C47F90">
        <w:rPr>
          <w:rFonts w:ascii="Times New Roman" w:hAnsi="Times New Roman" w:cs="Times New Roman"/>
          <w:sz w:val="24"/>
          <w:szCs w:val="24"/>
        </w:rPr>
        <w:t>K</w:t>
      </w:r>
      <w:r w:rsidRPr="00C47F90">
        <w:rPr>
          <w:rFonts w:ascii="Times New Roman" w:hAnsi="Times New Roman" w:cs="Times New Roman"/>
          <w:sz w:val="24"/>
          <w:szCs w:val="24"/>
        </w:rPr>
        <w:t xml:space="preserve">omisjoni esimehe töö tasustamisel lähtutakse seega </w:t>
      </w:r>
      <w:r w:rsidR="00716965" w:rsidRPr="00C47F90">
        <w:rPr>
          <w:rFonts w:ascii="Times New Roman" w:hAnsi="Times New Roman" w:cs="Times New Roman"/>
          <w:sz w:val="24"/>
          <w:szCs w:val="24"/>
        </w:rPr>
        <w:t>4575,00</w:t>
      </w:r>
      <w:r w:rsidR="00BB647D" w:rsidRPr="00C47F90">
        <w:rPr>
          <w:rFonts w:ascii="Times New Roman" w:hAnsi="Times New Roman" w:cs="Times New Roman"/>
          <w:sz w:val="24"/>
          <w:szCs w:val="24"/>
        </w:rPr>
        <w:t> </w:t>
      </w:r>
      <w:r w:rsidRPr="00C47F90">
        <w:rPr>
          <w:rFonts w:ascii="Times New Roman" w:hAnsi="Times New Roman" w:cs="Times New Roman"/>
          <w:sz w:val="24"/>
          <w:szCs w:val="24"/>
        </w:rPr>
        <w:t>euro suurusest palgamäärast, mille alusel arvutatakse päeva- ja tunnipalk. Kehtiva regulatsiooni alusel tasustatakse komisjoni esimehi vastavalt töötatud tundide arvule, kusjuures ühe vaidluse menetlemise eest makstav töötasu ei või ületada 170</w:t>
      </w:r>
      <w:r w:rsidR="00274574" w:rsidRPr="00C47F90">
        <w:rPr>
          <w:rFonts w:ascii="Times New Roman" w:hAnsi="Times New Roman" w:cs="Times New Roman"/>
          <w:sz w:val="24"/>
          <w:szCs w:val="24"/>
        </w:rPr>
        <w:t> </w:t>
      </w:r>
      <w:r w:rsidRPr="00C47F90">
        <w:rPr>
          <w:rFonts w:ascii="Times New Roman" w:hAnsi="Times New Roman" w:cs="Times New Roman"/>
          <w:sz w:val="24"/>
          <w:szCs w:val="24"/>
        </w:rPr>
        <w:t>eurot.</w:t>
      </w:r>
      <w:r w:rsidR="002B28E5" w:rsidRPr="00C47F90">
        <w:rPr>
          <w:rFonts w:ascii="Times New Roman" w:hAnsi="Times New Roman" w:cs="Times New Roman"/>
          <w:sz w:val="24"/>
          <w:szCs w:val="24"/>
        </w:rPr>
        <w:t xml:space="preserve"> </w:t>
      </w:r>
    </w:p>
    <w:p w14:paraId="2A1B701B" w14:textId="77777777" w:rsidR="009F0098" w:rsidRPr="00C47F90" w:rsidRDefault="009F0098" w:rsidP="009F0098">
      <w:pPr>
        <w:spacing w:after="0" w:line="240" w:lineRule="auto"/>
        <w:jc w:val="both"/>
        <w:rPr>
          <w:rFonts w:ascii="Times New Roman" w:hAnsi="Times New Roman" w:cs="Times New Roman"/>
          <w:sz w:val="24"/>
          <w:szCs w:val="24"/>
        </w:rPr>
      </w:pPr>
    </w:p>
    <w:p w14:paraId="4FD18183" w14:textId="00FAEBB7" w:rsidR="00020919" w:rsidRPr="00C47F90" w:rsidRDefault="00AB1A9A"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Nii nagu makstakse tasu</w:t>
      </w:r>
      <w:r w:rsidR="009F0098" w:rsidRPr="00C47F90">
        <w:rPr>
          <w:rFonts w:ascii="Times New Roman" w:hAnsi="Times New Roman" w:cs="Times New Roman"/>
          <w:sz w:val="24"/>
          <w:szCs w:val="24"/>
        </w:rPr>
        <w:t xml:space="preserve"> töövaidluskomisjoni kaasistujatele</w:t>
      </w:r>
      <w:r w:rsidRPr="00C47F90">
        <w:rPr>
          <w:rFonts w:ascii="Times New Roman" w:hAnsi="Times New Roman" w:cs="Times New Roman"/>
          <w:sz w:val="24"/>
          <w:szCs w:val="24"/>
        </w:rPr>
        <w:t>,</w:t>
      </w:r>
      <w:r w:rsidR="009F0098" w:rsidRPr="00C47F90">
        <w:rPr>
          <w:rFonts w:ascii="Times New Roman" w:hAnsi="Times New Roman" w:cs="Times New Roman"/>
          <w:sz w:val="24"/>
          <w:szCs w:val="24"/>
        </w:rPr>
        <w:t xml:space="preserve"> </w:t>
      </w:r>
      <w:r w:rsidR="005C07F6" w:rsidRPr="00C47F90">
        <w:rPr>
          <w:rFonts w:ascii="Times New Roman" w:hAnsi="Times New Roman" w:cs="Times New Roman"/>
          <w:sz w:val="24"/>
          <w:szCs w:val="24"/>
        </w:rPr>
        <w:t xml:space="preserve">on eelnõuga </w:t>
      </w:r>
      <w:r w:rsidR="009F0098" w:rsidRPr="00C47F90">
        <w:rPr>
          <w:rFonts w:ascii="Times New Roman" w:hAnsi="Times New Roman" w:cs="Times New Roman"/>
          <w:sz w:val="24"/>
          <w:szCs w:val="24"/>
        </w:rPr>
        <w:t>kavanda</w:t>
      </w:r>
      <w:r w:rsidR="005C07F6" w:rsidRPr="00C47F90">
        <w:rPr>
          <w:rFonts w:ascii="Times New Roman" w:hAnsi="Times New Roman" w:cs="Times New Roman"/>
          <w:sz w:val="24"/>
          <w:szCs w:val="24"/>
        </w:rPr>
        <w:t>tud</w:t>
      </w:r>
      <w:r w:rsidR="008D22C1" w:rsidRPr="00C47F90">
        <w:rPr>
          <w:rFonts w:ascii="Times New Roman" w:hAnsi="Times New Roman" w:cs="Times New Roman"/>
          <w:sz w:val="24"/>
          <w:szCs w:val="24"/>
        </w:rPr>
        <w:t xml:space="preserve"> </w:t>
      </w:r>
      <w:r w:rsidR="006F7A1A">
        <w:rPr>
          <w:rFonts w:ascii="Times New Roman" w:hAnsi="Times New Roman" w:cs="Times New Roman"/>
          <w:sz w:val="24"/>
          <w:szCs w:val="24"/>
        </w:rPr>
        <w:t xml:space="preserve">võimalus </w:t>
      </w:r>
      <w:r w:rsidR="002D71A5" w:rsidRPr="00C47F90">
        <w:rPr>
          <w:rFonts w:ascii="Times New Roman" w:hAnsi="Times New Roman" w:cs="Times New Roman"/>
          <w:sz w:val="24"/>
          <w:szCs w:val="24"/>
        </w:rPr>
        <w:t xml:space="preserve">maksta </w:t>
      </w:r>
      <w:r w:rsidR="009F0098" w:rsidRPr="00C47F90">
        <w:rPr>
          <w:rFonts w:ascii="Times New Roman" w:hAnsi="Times New Roman" w:cs="Times New Roman"/>
          <w:sz w:val="24"/>
          <w:szCs w:val="24"/>
        </w:rPr>
        <w:t xml:space="preserve">komisjoni kaasistujatele tasu komisjoni istungil osalemise ja tarbijavaidlusasja materjalidega tutvumise aja eest. Kehtiva seaduse alusel </w:t>
      </w:r>
      <w:r w:rsidR="00AB1338" w:rsidRPr="00C47F90">
        <w:rPr>
          <w:rFonts w:ascii="Times New Roman" w:hAnsi="Times New Roman" w:cs="Times New Roman"/>
          <w:sz w:val="24"/>
          <w:szCs w:val="24"/>
        </w:rPr>
        <w:t xml:space="preserve">ei maksta </w:t>
      </w:r>
      <w:r w:rsidR="009F0098" w:rsidRPr="00C47F90">
        <w:rPr>
          <w:rFonts w:ascii="Times New Roman" w:hAnsi="Times New Roman" w:cs="Times New Roman"/>
          <w:sz w:val="24"/>
          <w:szCs w:val="24"/>
        </w:rPr>
        <w:t>komisjoni kuuluvatele liikmetele tarbijavaidluse lahendamises osalemise eest tasu, kuid suurendamaks põhjendatud ja arusaadavate otsuste hulka ning valdkonda tundvate ekspertide motivatsiooni osaleda tarbijavaidluste lahendamisel</w:t>
      </w:r>
      <w:r w:rsidR="002D71A5" w:rsidRPr="00C47F90">
        <w:rPr>
          <w:rFonts w:ascii="Times New Roman" w:hAnsi="Times New Roman" w:cs="Times New Roman"/>
          <w:sz w:val="24"/>
          <w:szCs w:val="24"/>
        </w:rPr>
        <w:t>,</w:t>
      </w:r>
      <w:r w:rsidR="009F0098" w:rsidRPr="00C47F90">
        <w:rPr>
          <w:rFonts w:ascii="Times New Roman" w:hAnsi="Times New Roman" w:cs="Times New Roman"/>
          <w:sz w:val="24"/>
          <w:szCs w:val="24"/>
        </w:rPr>
        <w:t xml:space="preserve"> </w:t>
      </w:r>
      <w:r w:rsidR="00882C8E" w:rsidRPr="00C47F90">
        <w:rPr>
          <w:rFonts w:ascii="Times New Roman" w:hAnsi="Times New Roman" w:cs="Times New Roman"/>
          <w:sz w:val="24"/>
          <w:szCs w:val="24"/>
        </w:rPr>
        <w:t>on</w:t>
      </w:r>
      <w:r w:rsidR="009F0098" w:rsidRPr="00C47F90">
        <w:rPr>
          <w:rFonts w:ascii="Times New Roman" w:hAnsi="Times New Roman" w:cs="Times New Roman"/>
          <w:sz w:val="24"/>
          <w:szCs w:val="24"/>
        </w:rPr>
        <w:t xml:space="preserve"> muudatus</w:t>
      </w:r>
      <w:r w:rsidR="00882C8E" w:rsidRPr="00C47F90">
        <w:rPr>
          <w:rFonts w:ascii="Times New Roman" w:hAnsi="Times New Roman" w:cs="Times New Roman"/>
          <w:sz w:val="24"/>
          <w:szCs w:val="24"/>
        </w:rPr>
        <w:t xml:space="preserve">el </w:t>
      </w:r>
      <w:r w:rsidR="000E1FE4" w:rsidRPr="00C47F90">
        <w:rPr>
          <w:rFonts w:ascii="Times New Roman" w:hAnsi="Times New Roman" w:cs="Times New Roman"/>
          <w:sz w:val="24"/>
          <w:szCs w:val="24"/>
        </w:rPr>
        <w:t xml:space="preserve">eelduslikult </w:t>
      </w:r>
      <w:r w:rsidR="009F0098" w:rsidRPr="00C47F90">
        <w:rPr>
          <w:rFonts w:ascii="Times New Roman" w:hAnsi="Times New Roman" w:cs="Times New Roman"/>
          <w:sz w:val="24"/>
          <w:szCs w:val="24"/>
        </w:rPr>
        <w:t>positiiv</w:t>
      </w:r>
      <w:r w:rsidR="00796303" w:rsidRPr="00C47F90">
        <w:rPr>
          <w:rFonts w:ascii="Times New Roman" w:hAnsi="Times New Roman" w:cs="Times New Roman"/>
          <w:sz w:val="24"/>
          <w:szCs w:val="24"/>
        </w:rPr>
        <w:t>ne</w:t>
      </w:r>
      <w:r w:rsidR="009F0098" w:rsidRPr="00C47F90">
        <w:rPr>
          <w:rFonts w:ascii="Times New Roman" w:hAnsi="Times New Roman" w:cs="Times New Roman"/>
          <w:sz w:val="24"/>
          <w:szCs w:val="24"/>
        </w:rPr>
        <w:t xml:space="preserve"> mõju. Tasu maksmise aluseks on töölepinguseaduses sätestatud tunnitasu alammäär</w:t>
      </w:r>
      <w:r w:rsidR="00BB5D20" w:rsidRPr="00C47F90">
        <w:rPr>
          <w:rFonts w:ascii="Times New Roman" w:hAnsi="Times New Roman" w:cs="Times New Roman"/>
          <w:sz w:val="24"/>
          <w:szCs w:val="24"/>
        </w:rPr>
        <w:t>.</w:t>
      </w:r>
    </w:p>
    <w:p w14:paraId="4EC66D93" w14:textId="77777777" w:rsidR="009F0098" w:rsidRPr="00C47F90" w:rsidRDefault="009F0098" w:rsidP="009F0098">
      <w:pPr>
        <w:spacing w:after="0" w:line="240" w:lineRule="auto"/>
        <w:jc w:val="both"/>
        <w:rPr>
          <w:rFonts w:ascii="Times New Roman" w:hAnsi="Times New Roman" w:cs="Times New Roman"/>
          <w:sz w:val="24"/>
          <w:szCs w:val="24"/>
        </w:rPr>
      </w:pPr>
    </w:p>
    <w:p w14:paraId="21CE43C3" w14:textId="19D4D2F4" w:rsidR="005B0530" w:rsidRPr="00C47F90" w:rsidRDefault="00020919">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A46D8B" w:rsidRPr="00C47F90">
        <w:rPr>
          <w:rFonts w:ascii="Times New Roman" w:hAnsi="Times New Roman" w:cs="Times New Roman"/>
          <w:sz w:val="24"/>
          <w:szCs w:val="24"/>
          <w:u w:val="single"/>
        </w:rPr>
        <w:t>4</w:t>
      </w:r>
      <w:r w:rsidR="00A46D8B"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on volitusnorm valdkonna eest vastutavale ministrile kehtestada määrusega komisjoni </w:t>
      </w:r>
      <w:r w:rsidR="00BE3072" w:rsidRPr="00C47F90">
        <w:rPr>
          <w:rFonts w:ascii="Times New Roman" w:hAnsi="Times New Roman" w:cs="Times New Roman"/>
          <w:sz w:val="24"/>
          <w:szCs w:val="24"/>
        </w:rPr>
        <w:t>alaliste liikmete</w:t>
      </w:r>
      <w:r w:rsidRPr="00C47F90">
        <w:rPr>
          <w:rFonts w:ascii="Times New Roman" w:hAnsi="Times New Roman" w:cs="Times New Roman"/>
          <w:sz w:val="24"/>
          <w:szCs w:val="24"/>
        </w:rPr>
        <w:t xml:space="preserve"> ja kaasistujate töö tasustamise </w:t>
      </w:r>
      <w:r w:rsidR="00F93D8D" w:rsidRPr="00C47F90">
        <w:rPr>
          <w:rFonts w:ascii="Times New Roman" w:hAnsi="Times New Roman" w:cs="Times New Roman"/>
          <w:sz w:val="24"/>
          <w:szCs w:val="24"/>
        </w:rPr>
        <w:t>määrad</w:t>
      </w:r>
      <w:r w:rsidR="005B0530" w:rsidRPr="00C47F90">
        <w:rPr>
          <w:rFonts w:ascii="Times New Roman" w:hAnsi="Times New Roman" w:cs="Times New Roman"/>
          <w:sz w:val="24"/>
          <w:szCs w:val="24"/>
        </w:rPr>
        <w:t>.</w:t>
      </w:r>
      <w:r w:rsidR="006F7A1A">
        <w:rPr>
          <w:rFonts w:ascii="Times New Roman" w:hAnsi="Times New Roman" w:cs="Times New Roman"/>
          <w:sz w:val="24"/>
          <w:szCs w:val="24"/>
        </w:rPr>
        <w:t xml:space="preserve"> </w:t>
      </w:r>
      <w:r w:rsidR="00B329B5">
        <w:rPr>
          <w:rFonts w:ascii="Times New Roman" w:hAnsi="Times New Roman" w:cs="Times New Roman"/>
          <w:sz w:val="24"/>
          <w:szCs w:val="24"/>
        </w:rPr>
        <w:t>Tänast volitusnormi</w:t>
      </w:r>
      <w:r w:rsidR="00B80470" w:rsidRPr="00C47F90">
        <w:rPr>
          <w:rFonts w:ascii="Times New Roman" w:hAnsi="Times New Roman" w:cs="Times New Roman"/>
          <w:sz w:val="24"/>
          <w:szCs w:val="24"/>
        </w:rPr>
        <w:t xml:space="preserve"> loogikat ei muudeta. </w:t>
      </w:r>
      <w:r w:rsidR="000F78E6" w:rsidRPr="00C47F90">
        <w:rPr>
          <w:rFonts w:ascii="Times New Roman" w:hAnsi="Times New Roman" w:cs="Times New Roman"/>
          <w:sz w:val="24"/>
          <w:szCs w:val="24"/>
        </w:rPr>
        <w:t>K</w:t>
      </w:r>
      <w:r w:rsidR="00B80470" w:rsidRPr="00C47F90">
        <w:rPr>
          <w:rFonts w:ascii="Times New Roman" w:hAnsi="Times New Roman" w:cs="Times New Roman"/>
          <w:sz w:val="24"/>
          <w:szCs w:val="24"/>
        </w:rPr>
        <w:t>a k</w:t>
      </w:r>
      <w:r w:rsidR="000F78E6" w:rsidRPr="00C47F90">
        <w:rPr>
          <w:rFonts w:ascii="Times New Roman" w:hAnsi="Times New Roman" w:cs="Times New Roman"/>
          <w:sz w:val="24"/>
          <w:szCs w:val="24"/>
        </w:rPr>
        <w:t xml:space="preserve">ehtiva seaduse alusel on valdkonna eest vastutaval ministril volitusnorm kehtestada määrusega komisjoni </w:t>
      </w:r>
      <w:r w:rsidR="00BE3072" w:rsidRPr="00C47F90">
        <w:rPr>
          <w:rFonts w:ascii="Times New Roman" w:hAnsi="Times New Roman" w:cs="Times New Roman"/>
          <w:sz w:val="24"/>
          <w:szCs w:val="24"/>
        </w:rPr>
        <w:t>alaliste liikmete</w:t>
      </w:r>
      <w:r w:rsidR="000F78E6" w:rsidRPr="00C47F90">
        <w:rPr>
          <w:rFonts w:ascii="Times New Roman" w:hAnsi="Times New Roman" w:cs="Times New Roman"/>
          <w:sz w:val="24"/>
          <w:szCs w:val="24"/>
        </w:rPr>
        <w:t xml:space="preserve"> tasustamise määr</w:t>
      </w:r>
      <w:r w:rsidR="00B80470" w:rsidRPr="00C47F90">
        <w:rPr>
          <w:rFonts w:ascii="Times New Roman" w:hAnsi="Times New Roman" w:cs="Times New Roman"/>
          <w:sz w:val="24"/>
          <w:szCs w:val="24"/>
        </w:rPr>
        <w:t xml:space="preserve"> ja tasu määramise alused.</w:t>
      </w:r>
      <w:r w:rsidR="00E571C5" w:rsidRPr="00C47F90">
        <w:rPr>
          <w:rFonts w:ascii="Times New Roman" w:hAnsi="Times New Roman" w:cs="Times New Roman"/>
          <w:sz w:val="24"/>
          <w:szCs w:val="24"/>
        </w:rPr>
        <w:t xml:space="preserve"> Seletuskirjale on lisatud liikmete tasustamise kohta alamakti kavand.</w:t>
      </w:r>
    </w:p>
    <w:p w14:paraId="071171D3" w14:textId="77777777" w:rsidR="00FF09AA" w:rsidRPr="00C47F90" w:rsidRDefault="00FF09AA">
      <w:pPr>
        <w:spacing w:after="0" w:line="240" w:lineRule="auto"/>
        <w:jc w:val="both"/>
        <w:rPr>
          <w:rFonts w:ascii="Times New Roman" w:hAnsi="Times New Roman" w:cs="Times New Roman"/>
          <w:sz w:val="24"/>
          <w:szCs w:val="24"/>
        </w:rPr>
      </w:pPr>
    </w:p>
    <w:p w14:paraId="33626A43" w14:textId="109C8E02" w:rsidR="00020919" w:rsidRPr="00C47F90" w:rsidRDefault="005B053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723722">
        <w:rPr>
          <w:rFonts w:ascii="Times New Roman" w:hAnsi="Times New Roman" w:cs="Times New Roman"/>
          <w:sz w:val="24"/>
          <w:szCs w:val="24"/>
          <w:u w:val="single"/>
        </w:rPr>
        <w:t>ga</w:t>
      </w:r>
      <w:r w:rsidRPr="00C47F90">
        <w:rPr>
          <w:rFonts w:ascii="Times New Roman" w:hAnsi="Times New Roman" w:cs="Times New Roman"/>
          <w:sz w:val="24"/>
          <w:szCs w:val="24"/>
          <w:u w:val="single"/>
        </w:rPr>
        <w:t xml:space="preserve"> </w:t>
      </w:r>
      <w:r w:rsidR="00723722">
        <w:rPr>
          <w:rFonts w:ascii="Times New Roman" w:hAnsi="Times New Roman" w:cs="Times New Roman"/>
          <w:sz w:val="24"/>
          <w:szCs w:val="24"/>
          <w:u w:val="single"/>
        </w:rPr>
        <w:t>5</w:t>
      </w:r>
      <w:r w:rsidR="00FF09AA" w:rsidRPr="00C47F90">
        <w:rPr>
          <w:rFonts w:ascii="Times New Roman" w:hAnsi="Times New Roman" w:cs="Times New Roman"/>
          <w:sz w:val="24"/>
          <w:szCs w:val="24"/>
        </w:rPr>
        <w:t xml:space="preserve"> </w:t>
      </w:r>
      <w:r w:rsidR="00723722">
        <w:rPr>
          <w:rFonts w:ascii="Times New Roman" w:hAnsi="Times New Roman" w:cs="Times New Roman"/>
          <w:sz w:val="24"/>
          <w:szCs w:val="24"/>
        </w:rPr>
        <w:t>kehtestatakse volitusnorm valdkonna eest vastutavale ministrile kehtestada tarbijavaidluste komisjoni asjaajamis- ja töökord.</w:t>
      </w:r>
      <w:r w:rsidR="006F7A1A">
        <w:rPr>
          <w:rFonts w:ascii="Times New Roman" w:hAnsi="Times New Roman" w:cs="Times New Roman"/>
          <w:sz w:val="24"/>
          <w:szCs w:val="24"/>
        </w:rPr>
        <w:t xml:space="preserve"> Seletuskirjale on lisatud komisjoni asjaajamis- ja töökorra alamakti kavand.</w:t>
      </w:r>
    </w:p>
    <w:p w14:paraId="619366DA" w14:textId="77777777" w:rsidR="00020919" w:rsidRPr="00C47F90" w:rsidRDefault="00020919">
      <w:pPr>
        <w:spacing w:after="0" w:line="240" w:lineRule="auto"/>
        <w:jc w:val="both"/>
        <w:rPr>
          <w:rFonts w:ascii="Times New Roman" w:hAnsi="Times New Roman" w:cs="Times New Roman"/>
          <w:sz w:val="24"/>
          <w:szCs w:val="24"/>
        </w:rPr>
      </w:pPr>
    </w:p>
    <w:p w14:paraId="6C19E1EB" w14:textId="34661358" w:rsidR="00694420" w:rsidRPr="00C47F90" w:rsidRDefault="00B9238F">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CE272D"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w:t>
      </w:r>
      <w:r w:rsidR="00A658B8" w:rsidRPr="00C47F90">
        <w:rPr>
          <w:rFonts w:ascii="Times New Roman" w:hAnsi="Times New Roman" w:cs="Times New Roman"/>
          <w:b/>
          <w:bCs/>
          <w:sz w:val="24"/>
          <w:szCs w:val="24"/>
        </w:rPr>
        <w:t>-s</w:t>
      </w:r>
      <w:r w:rsidRPr="00C47F90">
        <w:rPr>
          <w:rFonts w:ascii="Times New Roman" w:hAnsi="Times New Roman" w:cs="Times New Roman"/>
          <w:b/>
          <w:bCs/>
          <w:sz w:val="24"/>
          <w:szCs w:val="24"/>
        </w:rPr>
        <w:t xml:space="preserve"> 43</w:t>
      </w:r>
      <w:r w:rsidRPr="00C47F90">
        <w:rPr>
          <w:rFonts w:ascii="Times New Roman" w:hAnsi="Times New Roman" w:cs="Times New Roman"/>
          <w:sz w:val="24"/>
          <w:szCs w:val="24"/>
        </w:rPr>
        <w:t xml:space="preserve"> sätestatakse nõuded komisjoni </w:t>
      </w:r>
      <w:r w:rsidR="008176BE" w:rsidRPr="00C47F90">
        <w:rPr>
          <w:rFonts w:ascii="Times New Roman" w:hAnsi="Times New Roman" w:cs="Times New Roman"/>
          <w:sz w:val="24"/>
          <w:szCs w:val="24"/>
        </w:rPr>
        <w:t>alalistele liikmetele</w:t>
      </w:r>
      <w:r w:rsidRPr="00C47F90">
        <w:rPr>
          <w:rFonts w:ascii="Times New Roman" w:hAnsi="Times New Roman" w:cs="Times New Roman"/>
          <w:sz w:val="24"/>
          <w:szCs w:val="24"/>
        </w:rPr>
        <w:t xml:space="preserve"> ja </w:t>
      </w:r>
      <w:r w:rsidR="00A658B8" w:rsidRPr="00C47F90">
        <w:rPr>
          <w:rFonts w:ascii="Times New Roman" w:hAnsi="Times New Roman" w:cs="Times New Roman"/>
          <w:sz w:val="24"/>
          <w:szCs w:val="24"/>
        </w:rPr>
        <w:t xml:space="preserve">nende teenistuse erisused. </w:t>
      </w:r>
      <w:r w:rsidR="009153D7" w:rsidRPr="00C47F90">
        <w:rPr>
          <w:rFonts w:ascii="Times New Roman" w:hAnsi="Times New Roman" w:cs="Times New Roman"/>
          <w:sz w:val="24"/>
          <w:szCs w:val="24"/>
        </w:rPr>
        <w:t>Peale nõuete, mis on sätestatud praegu</w:t>
      </w:r>
      <w:r w:rsidR="00A658B8" w:rsidRPr="00C47F90">
        <w:rPr>
          <w:rFonts w:ascii="Times New Roman" w:hAnsi="Times New Roman" w:cs="Times New Roman"/>
          <w:sz w:val="24"/>
          <w:szCs w:val="24"/>
        </w:rPr>
        <w:t xml:space="preserve"> kehtivas </w:t>
      </w:r>
      <w:r w:rsidR="00EE7885" w:rsidRPr="00C47F90">
        <w:rPr>
          <w:rFonts w:ascii="Times New Roman" w:hAnsi="Times New Roman" w:cs="Times New Roman"/>
          <w:sz w:val="24"/>
          <w:szCs w:val="24"/>
        </w:rPr>
        <w:t>seaduses</w:t>
      </w:r>
      <w:r w:rsidR="009153D7" w:rsidRPr="00C47F90">
        <w:rPr>
          <w:rFonts w:ascii="Times New Roman" w:hAnsi="Times New Roman" w:cs="Times New Roman"/>
          <w:sz w:val="24"/>
          <w:szCs w:val="24"/>
        </w:rPr>
        <w:t xml:space="preserve">, </w:t>
      </w:r>
      <w:r w:rsidR="00A658B8" w:rsidRPr="00C47F90">
        <w:rPr>
          <w:rFonts w:ascii="Times New Roman" w:hAnsi="Times New Roman" w:cs="Times New Roman"/>
          <w:sz w:val="24"/>
          <w:szCs w:val="24"/>
        </w:rPr>
        <w:t xml:space="preserve">peab komisjoni </w:t>
      </w:r>
      <w:r w:rsidR="008176BE" w:rsidRPr="00C47F90">
        <w:rPr>
          <w:rFonts w:ascii="Times New Roman" w:hAnsi="Times New Roman" w:cs="Times New Roman"/>
          <w:sz w:val="24"/>
          <w:szCs w:val="24"/>
        </w:rPr>
        <w:t>alaline liige</w:t>
      </w:r>
      <w:r w:rsidR="00A658B8" w:rsidRPr="00C47F90">
        <w:rPr>
          <w:rFonts w:ascii="Times New Roman" w:hAnsi="Times New Roman" w:cs="Times New Roman"/>
          <w:sz w:val="24"/>
          <w:szCs w:val="24"/>
        </w:rPr>
        <w:t xml:space="preserve"> </w:t>
      </w:r>
      <w:r w:rsidR="009E0110" w:rsidRPr="00C47F90">
        <w:rPr>
          <w:rFonts w:ascii="Times New Roman" w:hAnsi="Times New Roman" w:cs="Times New Roman"/>
          <w:sz w:val="24"/>
          <w:szCs w:val="24"/>
        </w:rPr>
        <w:t xml:space="preserve">oskama eesti keelt vähemalt C1-tasemel, </w:t>
      </w:r>
      <w:r w:rsidR="00A658B8" w:rsidRPr="00C47F90">
        <w:rPr>
          <w:rFonts w:ascii="Times New Roman" w:hAnsi="Times New Roman" w:cs="Times New Roman"/>
          <w:sz w:val="24"/>
          <w:szCs w:val="24"/>
        </w:rPr>
        <w:t>olema ametikohale vajalike võimete ja isiksuseomadustega</w:t>
      </w:r>
      <w:r w:rsidR="002C0A88" w:rsidRPr="00C47F90">
        <w:rPr>
          <w:rFonts w:ascii="Times New Roman" w:hAnsi="Times New Roman" w:cs="Times New Roman"/>
          <w:sz w:val="24"/>
          <w:szCs w:val="24"/>
        </w:rPr>
        <w:t>,</w:t>
      </w:r>
      <w:r w:rsidR="00A658B8" w:rsidRPr="00C47F90">
        <w:rPr>
          <w:rFonts w:ascii="Times New Roman" w:hAnsi="Times New Roman" w:cs="Times New Roman"/>
          <w:sz w:val="24"/>
          <w:szCs w:val="24"/>
        </w:rPr>
        <w:t xml:space="preserve"> </w:t>
      </w:r>
      <w:r w:rsidR="00632D64" w:rsidRPr="00C47F90">
        <w:rPr>
          <w:rFonts w:ascii="Times New Roman" w:hAnsi="Times New Roman" w:cs="Times New Roman"/>
          <w:sz w:val="24"/>
          <w:szCs w:val="24"/>
        </w:rPr>
        <w:t>kõrgete kõlbeliste omadustega</w:t>
      </w:r>
      <w:r w:rsidR="008A737E" w:rsidRPr="00C47F90">
        <w:rPr>
          <w:rFonts w:ascii="Times New Roman" w:hAnsi="Times New Roman" w:cs="Times New Roman"/>
          <w:sz w:val="24"/>
          <w:szCs w:val="24"/>
        </w:rPr>
        <w:t xml:space="preserve"> (laitmatu reputatsioon</w:t>
      </w:r>
      <w:r w:rsidR="00EE0C17" w:rsidRPr="00C47F90">
        <w:rPr>
          <w:rFonts w:ascii="Times New Roman" w:hAnsi="Times New Roman" w:cs="Times New Roman"/>
          <w:sz w:val="24"/>
          <w:szCs w:val="24"/>
        </w:rPr>
        <w:t>iga</w:t>
      </w:r>
      <w:r w:rsidR="008A737E" w:rsidRPr="00C47F90">
        <w:rPr>
          <w:rFonts w:ascii="Times New Roman" w:hAnsi="Times New Roman" w:cs="Times New Roman"/>
          <w:sz w:val="24"/>
          <w:szCs w:val="24"/>
        </w:rPr>
        <w:t>, aus, viisak</w:t>
      </w:r>
      <w:r w:rsidR="0058692E" w:rsidRPr="00C47F90">
        <w:rPr>
          <w:rFonts w:ascii="Times New Roman" w:hAnsi="Times New Roman" w:cs="Times New Roman"/>
          <w:sz w:val="24"/>
          <w:szCs w:val="24"/>
        </w:rPr>
        <w:t>as</w:t>
      </w:r>
      <w:r w:rsidR="008A737E" w:rsidRPr="00C47F90">
        <w:rPr>
          <w:rFonts w:ascii="Times New Roman" w:hAnsi="Times New Roman" w:cs="Times New Roman"/>
          <w:sz w:val="24"/>
          <w:szCs w:val="24"/>
        </w:rPr>
        <w:t>)</w:t>
      </w:r>
      <w:r w:rsidR="00C34BEE" w:rsidRPr="00C47F90">
        <w:rPr>
          <w:rFonts w:ascii="Times New Roman" w:hAnsi="Times New Roman" w:cs="Times New Roman"/>
          <w:sz w:val="24"/>
          <w:szCs w:val="24"/>
        </w:rPr>
        <w:t xml:space="preserve"> </w:t>
      </w:r>
      <w:r w:rsidR="00434919" w:rsidRPr="00C47F90">
        <w:rPr>
          <w:rFonts w:ascii="Times New Roman" w:hAnsi="Times New Roman" w:cs="Times New Roman"/>
          <w:sz w:val="24"/>
          <w:szCs w:val="24"/>
        </w:rPr>
        <w:t>ning tal ei tohi olla kehtivat karistust tahtlikult toimepandud kuriteo eest</w:t>
      </w:r>
      <w:r w:rsidR="00934620" w:rsidRPr="00C47F90">
        <w:rPr>
          <w:rFonts w:ascii="Times New Roman" w:hAnsi="Times New Roman" w:cs="Times New Roman"/>
          <w:sz w:val="24"/>
          <w:szCs w:val="24"/>
        </w:rPr>
        <w:t>,</w:t>
      </w:r>
      <w:r w:rsidR="00434919" w:rsidRPr="00C47F90">
        <w:rPr>
          <w:rFonts w:ascii="Times New Roman" w:hAnsi="Times New Roman" w:cs="Times New Roman"/>
          <w:sz w:val="24"/>
          <w:szCs w:val="24"/>
        </w:rPr>
        <w:t xml:space="preserve"> </w:t>
      </w:r>
      <w:r w:rsidR="001A7DEB" w:rsidRPr="00C47F90">
        <w:rPr>
          <w:rFonts w:ascii="Times New Roman" w:hAnsi="Times New Roman" w:cs="Times New Roman"/>
          <w:sz w:val="24"/>
          <w:szCs w:val="24"/>
        </w:rPr>
        <w:t>samuti ei tohi ta olla tagandatud kohtuniku, notari või kohtutäituri ametikohalt ega välja heidetud advokatuurist.</w:t>
      </w:r>
      <w:r w:rsidR="00307FCF" w:rsidRPr="00C47F90">
        <w:rPr>
          <w:rFonts w:ascii="Times New Roman" w:hAnsi="Times New Roman" w:cs="Times New Roman"/>
          <w:sz w:val="24"/>
          <w:szCs w:val="24"/>
        </w:rPr>
        <w:t xml:space="preserve"> </w:t>
      </w:r>
      <w:r w:rsidR="00D9260F" w:rsidRPr="00C47F90">
        <w:rPr>
          <w:rFonts w:ascii="Times New Roman" w:hAnsi="Times New Roman" w:cs="Times New Roman"/>
          <w:sz w:val="24"/>
          <w:szCs w:val="24"/>
        </w:rPr>
        <w:t>K</w:t>
      </w:r>
      <w:r w:rsidR="00307FCF" w:rsidRPr="00C47F90">
        <w:rPr>
          <w:rFonts w:ascii="Times New Roman" w:hAnsi="Times New Roman" w:cs="Times New Roman"/>
          <w:sz w:val="24"/>
          <w:szCs w:val="24"/>
        </w:rPr>
        <w:t>omisjoni alalisele liikmele esitatavate kvalifikatsiooninõuete osas võetakse eeskuju töövaidluskomisjoni juhatajale ja riigihangete vaidlustuskomisjoni liikmetele esitatavatest nõuetest ning kohtute seaduse</w:t>
      </w:r>
      <w:r w:rsidR="00B721CA" w:rsidRPr="00C47F90">
        <w:rPr>
          <w:rStyle w:val="Allmrkuseviide"/>
          <w:rFonts w:ascii="Times New Roman" w:hAnsi="Times New Roman" w:cs="Times New Roman"/>
          <w:sz w:val="24"/>
          <w:szCs w:val="24"/>
        </w:rPr>
        <w:footnoteReference w:id="16"/>
      </w:r>
      <w:r w:rsidR="00307FCF" w:rsidRPr="00C47F90">
        <w:rPr>
          <w:rFonts w:ascii="Times New Roman" w:hAnsi="Times New Roman" w:cs="Times New Roman"/>
          <w:sz w:val="24"/>
          <w:szCs w:val="24"/>
        </w:rPr>
        <w:t xml:space="preserve"> §-is 47 sätestatust, arvestades</w:t>
      </w:r>
      <w:r w:rsidR="00D9260F" w:rsidRPr="00C47F90">
        <w:rPr>
          <w:rFonts w:ascii="Times New Roman" w:hAnsi="Times New Roman" w:cs="Times New Roman"/>
          <w:sz w:val="24"/>
          <w:szCs w:val="24"/>
        </w:rPr>
        <w:t xml:space="preserve"> </w:t>
      </w:r>
      <w:r w:rsidR="00307FCF" w:rsidRPr="00C47F90">
        <w:rPr>
          <w:rFonts w:ascii="Times New Roman" w:hAnsi="Times New Roman" w:cs="Times New Roman"/>
          <w:sz w:val="24"/>
          <w:szCs w:val="24"/>
        </w:rPr>
        <w:t>komisjoni alalise liikme ameti erisusi kohtuniku</w:t>
      </w:r>
      <w:r w:rsidR="00B36AD5" w:rsidRPr="00C47F90">
        <w:rPr>
          <w:rFonts w:ascii="Times New Roman" w:hAnsi="Times New Roman" w:cs="Times New Roman"/>
          <w:sz w:val="24"/>
          <w:szCs w:val="24"/>
        </w:rPr>
        <w:t xml:space="preserve"> ametikohast</w:t>
      </w:r>
      <w:r w:rsidR="00774F02" w:rsidRPr="00C47F90">
        <w:rPr>
          <w:rFonts w:ascii="Times New Roman" w:hAnsi="Times New Roman" w:cs="Times New Roman"/>
          <w:sz w:val="24"/>
          <w:szCs w:val="24"/>
        </w:rPr>
        <w:t xml:space="preserve">, </w:t>
      </w:r>
      <w:r w:rsidR="00B36AD5" w:rsidRPr="00C47F90">
        <w:rPr>
          <w:rFonts w:ascii="Times New Roman" w:hAnsi="Times New Roman" w:cs="Times New Roman"/>
          <w:sz w:val="24"/>
          <w:szCs w:val="24"/>
        </w:rPr>
        <w:t>mis on</w:t>
      </w:r>
      <w:r w:rsidR="00307FCF" w:rsidRPr="00C47F90">
        <w:rPr>
          <w:rFonts w:ascii="Times New Roman" w:hAnsi="Times New Roman" w:cs="Times New Roman"/>
          <w:sz w:val="24"/>
          <w:szCs w:val="24"/>
        </w:rPr>
        <w:t xml:space="preserve"> eluaeg</w:t>
      </w:r>
      <w:r w:rsidR="00B36AD5" w:rsidRPr="00C47F90">
        <w:rPr>
          <w:rFonts w:ascii="Times New Roman" w:hAnsi="Times New Roman" w:cs="Times New Roman"/>
          <w:sz w:val="24"/>
          <w:szCs w:val="24"/>
        </w:rPr>
        <w:t>ne</w:t>
      </w:r>
      <w:r w:rsidR="00307FCF" w:rsidRPr="00C47F90">
        <w:rPr>
          <w:rFonts w:ascii="Times New Roman" w:hAnsi="Times New Roman" w:cs="Times New Roman"/>
          <w:sz w:val="24"/>
          <w:szCs w:val="24"/>
        </w:rPr>
        <w:t xml:space="preserve">. </w:t>
      </w:r>
      <w:r w:rsidR="00CA1877" w:rsidRPr="00C47F90">
        <w:rPr>
          <w:rFonts w:ascii="Times New Roman" w:hAnsi="Times New Roman" w:cs="Times New Roman"/>
          <w:sz w:val="24"/>
          <w:szCs w:val="24"/>
        </w:rPr>
        <w:t>K</w:t>
      </w:r>
      <w:r w:rsidR="00307FCF" w:rsidRPr="00C47F90">
        <w:rPr>
          <w:rFonts w:ascii="Times New Roman" w:hAnsi="Times New Roman" w:cs="Times New Roman"/>
          <w:sz w:val="24"/>
          <w:szCs w:val="24"/>
        </w:rPr>
        <w:t xml:space="preserve">valifikatsiooninõuete ühtlustamine aitab </w:t>
      </w:r>
      <w:r w:rsidR="00CA1877" w:rsidRPr="00C47F90">
        <w:rPr>
          <w:rFonts w:ascii="Times New Roman" w:hAnsi="Times New Roman" w:cs="Times New Roman"/>
          <w:sz w:val="24"/>
          <w:szCs w:val="24"/>
        </w:rPr>
        <w:t xml:space="preserve">parendada </w:t>
      </w:r>
      <w:r w:rsidR="00307FCF" w:rsidRPr="00C47F90">
        <w:rPr>
          <w:rFonts w:ascii="Times New Roman" w:hAnsi="Times New Roman" w:cs="Times New Roman"/>
          <w:sz w:val="24"/>
          <w:szCs w:val="24"/>
        </w:rPr>
        <w:t>kohtuväliste vaidlusorganite töö kvalitee</w:t>
      </w:r>
      <w:r w:rsidR="00CA1877" w:rsidRPr="00C47F90">
        <w:rPr>
          <w:rFonts w:ascii="Times New Roman" w:hAnsi="Times New Roman" w:cs="Times New Roman"/>
          <w:sz w:val="24"/>
          <w:szCs w:val="24"/>
        </w:rPr>
        <w:t>t</w:t>
      </w:r>
      <w:r w:rsidR="00307FCF" w:rsidRPr="00C47F90">
        <w:rPr>
          <w:rFonts w:ascii="Times New Roman" w:hAnsi="Times New Roman" w:cs="Times New Roman"/>
          <w:sz w:val="24"/>
          <w:szCs w:val="24"/>
        </w:rPr>
        <w:t>i, jäädes</w:t>
      </w:r>
      <w:r w:rsidR="00CA1877" w:rsidRPr="00C47F90">
        <w:rPr>
          <w:rFonts w:ascii="Times New Roman" w:hAnsi="Times New Roman" w:cs="Times New Roman"/>
          <w:sz w:val="24"/>
          <w:szCs w:val="24"/>
        </w:rPr>
        <w:t xml:space="preserve"> </w:t>
      </w:r>
      <w:r w:rsidR="00307FCF" w:rsidRPr="00C47F90">
        <w:rPr>
          <w:rFonts w:ascii="Times New Roman" w:hAnsi="Times New Roman" w:cs="Times New Roman"/>
          <w:sz w:val="24"/>
          <w:szCs w:val="24"/>
        </w:rPr>
        <w:t>seejuures lihts</w:t>
      </w:r>
      <w:r w:rsidR="00934620" w:rsidRPr="00C47F90">
        <w:rPr>
          <w:rFonts w:ascii="Times New Roman" w:hAnsi="Times New Roman" w:cs="Times New Roman"/>
          <w:sz w:val="24"/>
          <w:szCs w:val="24"/>
        </w:rPr>
        <w:t>a</w:t>
      </w:r>
      <w:r w:rsidR="00307FCF" w:rsidRPr="00C47F90">
        <w:rPr>
          <w:rFonts w:ascii="Times New Roman" w:hAnsi="Times New Roman" w:cs="Times New Roman"/>
          <w:sz w:val="24"/>
          <w:szCs w:val="24"/>
        </w:rPr>
        <w:t>ma värbamisprotsessi juurde.</w:t>
      </w:r>
      <w:r w:rsidR="00182704" w:rsidRPr="00C47F90">
        <w:rPr>
          <w:rFonts w:ascii="Times New Roman" w:hAnsi="Times New Roman" w:cs="Times New Roman"/>
          <w:sz w:val="24"/>
          <w:szCs w:val="24"/>
        </w:rPr>
        <w:t xml:space="preserve"> </w:t>
      </w:r>
    </w:p>
    <w:p w14:paraId="7B448387" w14:textId="5F8C697B" w:rsidR="001A7DEB" w:rsidRPr="00C47F90" w:rsidRDefault="0026181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w:t>
      </w:r>
      <w:r w:rsidR="007F51C8" w:rsidRPr="00C47F90">
        <w:rPr>
          <w:rFonts w:ascii="Times New Roman" w:hAnsi="Times New Roman" w:cs="Times New Roman"/>
          <w:sz w:val="24"/>
          <w:szCs w:val="24"/>
          <w:u w:val="single"/>
        </w:rPr>
        <w:t xml:space="preserve">kes </w:t>
      </w:r>
      <w:r w:rsidR="007472F7"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w:t>
      </w:r>
      <w:r w:rsidR="007F51C8" w:rsidRPr="00C47F90">
        <w:rPr>
          <w:rFonts w:ascii="Times New Roman" w:hAnsi="Times New Roman" w:cs="Times New Roman"/>
          <w:sz w:val="24"/>
          <w:szCs w:val="24"/>
        </w:rPr>
        <w:t>takse</w:t>
      </w:r>
      <w:r w:rsidR="007472F7" w:rsidRPr="00C47F90">
        <w:rPr>
          <w:rFonts w:ascii="Times New Roman" w:hAnsi="Times New Roman" w:cs="Times New Roman"/>
          <w:sz w:val="24"/>
          <w:szCs w:val="24"/>
        </w:rPr>
        <w:t xml:space="preserve"> erisus</w:t>
      </w:r>
      <w:r w:rsidRPr="00C47F90">
        <w:rPr>
          <w:rFonts w:ascii="Times New Roman" w:hAnsi="Times New Roman" w:cs="Times New Roman"/>
          <w:sz w:val="24"/>
          <w:szCs w:val="24"/>
        </w:rPr>
        <w:t xml:space="preserve">, et komisjoni </w:t>
      </w:r>
      <w:r w:rsidR="009E0110" w:rsidRPr="00C47F90">
        <w:rPr>
          <w:rFonts w:ascii="Times New Roman" w:hAnsi="Times New Roman" w:cs="Times New Roman"/>
          <w:sz w:val="24"/>
          <w:szCs w:val="24"/>
        </w:rPr>
        <w:t>alalisele liikmele</w:t>
      </w:r>
      <w:r w:rsidRPr="00C47F90">
        <w:rPr>
          <w:rFonts w:ascii="Times New Roman" w:hAnsi="Times New Roman" w:cs="Times New Roman"/>
          <w:sz w:val="24"/>
          <w:szCs w:val="24"/>
        </w:rPr>
        <w:t xml:space="preserve"> </w:t>
      </w:r>
      <w:commentRangeStart w:id="18"/>
      <w:r w:rsidR="007472F7" w:rsidRPr="00C47F90">
        <w:rPr>
          <w:rFonts w:ascii="Times New Roman" w:hAnsi="Times New Roman" w:cs="Times New Roman"/>
          <w:sz w:val="24"/>
          <w:szCs w:val="24"/>
        </w:rPr>
        <w:t xml:space="preserve">ei </w:t>
      </w:r>
      <w:r w:rsidRPr="00C47F90">
        <w:rPr>
          <w:rFonts w:ascii="Times New Roman" w:hAnsi="Times New Roman" w:cs="Times New Roman"/>
          <w:sz w:val="24"/>
          <w:szCs w:val="24"/>
        </w:rPr>
        <w:t>kohaldata</w:t>
      </w:r>
      <w:r w:rsidR="007472F7" w:rsidRPr="00C47F90">
        <w:rPr>
          <w:rFonts w:ascii="Times New Roman" w:hAnsi="Times New Roman" w:cs="Times New Roman"/>
          <w:sz w:val="24"/>
          <w:szCs w:val="24"/>
        </w:rPr>
        <w:t xml:space="preserve"> </w:t>
      </w:r>
      <w:r w:rsidRPr="00C47F90">
        <w:rPr>
          <w:rFonts w:ascii="Times New Roman" w:hAnsi="Times New Roman" w:cs="Times New Roman"/>
          <w:sz w:val="24"/>
          <w:szCs w:val="24"/>
        </w:rPr>
        <w:t>avaliku teenistuse seadus</w:t>
      </w:r>
      <w:r w:rsidR="007472F7" w:rsidRPr="00C47F90">
        <w:rPr>
          <w:rFonts w:ascii="Times New Roman" w:hAnsi="Times New Roman" w:cs="Times New Roman"/>
          <w:sz w:val="24"/>
          <w:szCs w:val="24"/>
        </w:rPr>
        <w:t>e</w:t>
      </w:r>
      <w:r w:rsidRPr="00C47F90">
        <w:rPr>
          <w:rFonts w:ascii="Times New Roman" w:hAnsi="Times New Roman" w:cs="Times New Roman"/>
          <w:sz w:val="24"/>
          <w:szCs w:val="24"/>
        </w:rPr>
        <w:t xml:space="preserve"> </w:t>
      </w:r>
      <w:r w:rsidR="000139E9" w:rsidRPr="00C47F90">
        <w:rPr>
          <w:rFonts w:ascii="Times New Roman" w:hAnsi="Times New Roman" w:cs="Times New Roman"/>
          <w:sz w:val="24"/>
          <w:szCs w:val="24"/>
        </w:rPr>
        <w:t>§ 51 lõiget 3</w:t>
      </w:r>
      <w:r w:rsidRPr="00C47F90">
        <w:rPr>
          <w:rFonts w:ascii="Times New Roman" w:hAnsi="Times New Roman" w:cs="Times New Roman"/>
          <w:sz w:val="24"/>
          <w:szCs w:val="24"/>
        </w:rPr>
        <w:t xml:space="preserve">. </w:t>
      </w:r>
      <w:commentRangeEnd w:id="18"/>
      <w:r w:rsidR="009805AA">
        <w:rPr>
          <w:rStyle w:val="Kommentaariviide"/>
        </w:rPr>
        <w:commentReference w:id="18"/>
      </w:r>
    </w:p>
    <w:p w14:paraId="302B5885" w14:textId="77777777" w:rsidR="007F51C8" w:rsidRPr="00C47F90" w:rsidRDefault="007F51C8">
      <w:pPr>
        <w:spacing w:after="0" w:line="240" w:lineRule="auto"/>
        <w:jc w:val="both"/>
        <w:rPr>
          <w:rFonts w:ascii="Times New Roman" w:hAnsi="Times New Roman" w:cs="Times New Roman"/>
          <w:sz w:val="24"/>
          <w:szCs w:val="24"/>
        </w:rPr>
      </w:pPr>
    </w:p>
    <w:p w14:paraId="09EFA4E3" w14:textId="0E9C38D1" w:rsidR="007F51C8" w:rsidRPr="00C47F90" w:rsidRDefault="007F51C8">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8E635A"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§-s 44</w:t>
      </w:r>
      <w:r w:rsidRPr="00C47F90">
        <w:rPr>
          <w:rFonts w:ascii="Times New Roman" w:hAnsi="Times New Roman" w:cs="Times New Roman"/>
          <w:sz w:val="24"/>
          <w:szCs w:val="24"/>
        </w:rPr>
        <w:t xml:space="preserve"> sätestatakse komisjoni kaasistuja</w:t>
      </w:r>
      <w:r w:rsidR="006F02D0" w:rsidRPr="00C47F90">
        <w:rPr>
          <w:rFonts w:ascii="Times New Roman" w:hAnsi="Times New Roman" w:cs="Times New Roman"/>
          <w:sz w:val="24"/>
          <w:szCs w:val="24"/>
        </w:rPr>
        <w:t xml:space="preserve">ks esitamine </w:t>
      </w:r>
      <w:r w:rsidR="00EE22B1" w:rsidRPr="00C47F90">
        <w:rPr>
          <w:rFonts w:ascii="Times New Roman" w:hAnsi="Times New Roman" w:cs="Times New Roman"/>
          <w:sz w:val="24"/>
          <w:szCs w:val="24"/>
        </w:rPr>
        <w:t>ja nõuded isiku kaasistujaks nimetamisel.</w:t>
      </w:r>
    </w:p>
    <w:p w14:paraId="49953F47" w14:textId="75ABCBA9" w:rsidR="00B60FE7" w:rsidRPr="00C47F90" w:rsidRDefault="00EE22B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sätestatakse, et ettepaneku </w:t>
      </w:r>
      <w:r w:rsidR="00F9613A" w:rsidRPr="00C47F90">
        <w:rPr>
          <w:rFonts w:ascii="Times New Roman" w:hAnsi="Times New Roman" w:cs="Times New Roman"/>
          <w:sz w:val="24"/>
          <w:szCs w:val="24"/>
        </w:rPr>
        <w:t xml:space="preserve">nimetada </w:t>
      </w:r>
      <w:r w:rsidRPr="00C47F90">
        <w:rPr>
          <w:rFonts w:ascii="Times New Roman" w:hAnsi="Times New Roman" w:cs="Times New Roman"/>
          <w:sz w:val="24"/>
          <w:szCs w:val="24"/>
        </w:rPr>
        <w:t>isik komisjoni kaasistujaks teevad ettevõtlus- või kutseliidud või tarbijaühendused</w:t>
      </w:r>
      <w:r w:rsidR="006F7A1A">
        <w:rPr>
          <w:rFonts w:ascii="Times New Roman" w:hAnsi="Times New Roman" w:cs="Times New Roman"/>
          <w:sz w:val="24"/>
          <w:szCs w:val="24"/>
        </w:rPr>
        <w:t xml:space="preserve"> või TTJA</w:t>
      </w:r>
      <w:r w:rsidRPr="00C47F90">
        <w:rPr>
          <w:rFonts w:ascii="Times New Roman" w:hAnsi="Times New Roman" w:cs="Times New Roman"/>
          <w:sz w:val="24"/>
          <w:szCs w:val="24"/>
        </w:rPr>
        <w:t>. Se</w:t>
      </w:r>
      <w:r w:rsidR="00F9613A" w:rsidRPr="00C47F90">
        <w:rPr>
          <w:rFonts w:ascii="Times New Roman" w:hAnsi="Times New Roman" w:cs="Times New Roman"/>
          <w:sz w:val="24"/>
          <w:szCs w:val="24"/>
        </w:rPr>
        <w:t>ega</w:t>
      </w:r>
      <w:r w:rsidR="00D960F2" w:rsidRPr="00C47F90">
        <w:rPr>
          <w:rFonts w:ascii="Times New Roman" w:hAnsi="Times New Roman" w:cs="Times New Roman"/>
          <w:sz w:val="24"/>
          <w:szCs w:val="24"/>
        </w:rPr>
        <w:t xml:space="preserve"> jääb kehtima senin</w:t>
      </w:r>
      <w:r w:rsidR="003E3698">
        <w:rPr>
          <w:rFonts w:ascii="Times New Roman" w:hAnsi="Times New Roman" w:cs="Times New Roman"/>
          <w:sz w:val="24"/>
          <w:szCs w:val="24"/>
        </w:rPr>
        <w:t>e</w:t>
      </w:r>
      <w:r w:rsidR="00D960F2"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regulatsioon, mille alusel on komisjoni liikmetena kaasatud üle 20 ettevõtlusliidu esindaja. </w:t>
      </w:r>
      <w:r w:rsidR="00B60FE7" w:rsidRPr="00C47F90">
        <w:rPr>
          <w:rFonts w:ascii="Times New Roman" w:hAnsi="Times New Roman" w:cs="Times New Roman"/>
          <w:sz w:val="24"/>
          <w:szCs w:val="24"/>
        </w:rPr>
        <w:t>Ettepaneku tegemisel esitatakse i</w:t>
      </w:r>
      <w:r w:rsidRPr="00C47F90">
        <w:rPr>
          <w:rFonts w:ascii="Times New Roman" w:hAnsi="Times New Roman" w:cs="Times New Roman"/>
          <w:sz w:val="24"/>
          <w:szCs w:val="24"/>
        </w:rPr>
        <w:t xml:space="preserve">siku nimi, töökoht ja kontaktandmed ning </w:t>
      </w:r>
      <w:r w:rsidR="00B60FE7" w:rsidRPr="00C47F90">
        <w:rPr>
          <w:rFonts w:ascii="Times New Roman" w:hAnsi="Times New Roman" w:cs="Times New Roman"/>
          <w:sz w:val="24"/>
          <w:szCs w:val="24"/>
        </w:rPr>
        <w:t>elulookirjeldus.</w:t>
      </w:r>
    </w:p>
    <w:p w14:paraId="66713293" w14:textId="74353EFB" w:rsidR="00EE22B1" w:rsidRPr="00C47F90" w:rsidRDefault="00B60FE7" w:rsidP="00D82D6D">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nähakse ette, et kaasistuja volitused võib ennetähtaegselt lõpetada isiku esitanud organisatsiooni või isiku enda kirjalikul taotlusel.</w:t>
      </w:r>
    </w:p>
    <w:p w14:paraId="1FAE0D0B" w14:textId="3CCC3645" w:rsidR="00B60FE7" w:rsidRPr="00C47F90" w:rsidRDefault="00B60FE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E45F7C" w:rsidRPr="00C47F90">
        <w:rPr>
          <w:rFonts w:ascii="Times New Roman" w:hAnsi="Times New Roman" w:cs="Times New Roman"/>
          <w:sz w:val="24"/>
          <w:szCs w:val="24"/>
          <w:u w:val="single"/>
        </w:rPr>
        <w:t>3</w:t>
      </w:r>
      <w:r w:rsidR="00E45F7C"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sätestatakse nõuded kaasistujale. Kaasistujaks saab olla </w:t>
      </w:r>
      <w:r w:rsidR="006F02D0" w:rsidRPr="00C47F90">
        <w:rPr>
          <w:rFonts w:ascii="Times New Roman" w:hAnsi="Times New Roman" w:cs="Times New Roman"/>
          <w:sz w:val="24"/>
          <w:szCs w:val="24"/>
        </w:rPr>
        <w:t>tarbijaõigust või teatud majandusvaldkonda või kutseala tundev isik,</w:t>
      </w:r>
      <w:r w:rsidRPr="00C47F90">
        <w:rPr>
          <w:rFonts w:ascii="Times New Roman" w:hAnsi="Times New Roman" w:cs="Times New Roman"/>
          <w:sz w:val="24"/>
          <w:szCs w:val="24"/>
        </w:rPr>
        <w:t xml:space="preserve"> kes ei ole süüdi mõistetud kuriteo toimepanemise eest ega ole pankrotivõlgnik ning kes </w:t>
      </w:r>
      <w:r w:rsidR="00C03666" w:rsidRPr="00C47F90">
        <w:rPr>
          <w:rFonts w:ascii="Times New Roman" w:hAnsi="Times New Roman" w:cs="Times New Roman"/>
          <w:sz w:val="24"/>
          <w:szCs w:val="24"/>
        </w:rPr>
        <w:t>oskab eesti keelt vähemalt B2</w:t>
      </w:r>
      <w:r w:rsidR="00374C1F" w:rsidRPr="00C47F90">
        <w:rPr>
          <w:rFonts w:ascii="Times New Roman" w:hAnsi="Times New Roman" w:cs="Times New Roman"/>
          <w:sz w:val="24"/>
          <w:szCs w:val="24"/>
        </w:rPr>
        <w:t>-</w:t>
      </w:r>
      <w:r w:rsidR="00C03666" w:rsidRPr="00C47F90">
        <w:rPr>
          <w:rFonts w:ascii="Times New Roman" w:hAnsi="Times New Roman" w:cs="Times New Roman"/>
          <w:sz w:val="24"/>
          <w:szCs w:val="24"/>
        </w:rPr>
        <w:t xml:space="preserve">tasemel. </w:t>
      </w:r>
      <w:r w:rsidRPr="00C47F90">
        <w:rPr>
          <w:rFonts w:ascii="Times New Roman" w:hAnsi="Times New Roman" w:cs="Times New Roman"/>
          <w:sz w:val="24"/>
          <w:szCs w:val="24"/>
        </w:rPr>
        <w:t xml:space="preserve">Võrreldes kehtiva regulatsiooniga on </w:t>
      </w:r>
      <w:r w:rsidR="00FC324C" w:rsidRPr="00C47F90">
        <w:rPr>
          <w:rFonts w:ascii="Times New Roman" w:hAnsi="Times New Roman" w:cs="Times New Roman"/>
          <w:sz w:val="24"/>
          <w:szCs w:val="24"/>
        </w:rPr>
        <w:t xml:space="preserve">nõuded kaasistujale uuendus, mis on vajalik, et </w:t>
      </w:r>
      <w:r w:rsidR="000F3C89" w:rsidRPr="00C47F90">
        <w:rPr>
          <w:rFonts w:ascii="Times New Roman" w:hAnsi="Times New Roman" w:cs="Times New Roman"/>
          <w:sz w:val="24"/>
          <w:szCs w:val="24"/>
        </w:rPr>
        <w:t>ühelt poolt parendada</w:t>
      </w:r>
      <w:r w:rsidR="00FC324C" w:rsidRPr="00C47F90">
        <w:rPr>
          <w:rFonts w:ascii="Times New Roman" w:hAnsi="Times New Roman" w:cs="Times New Roman"/>
          <w:sz w:val="24"/>
          <w:szCs w:val="24"/>
        </w:rPr>
        <w:t xml:space="preserve"> komisjoni menetluse ja otsuste usaldusväärsus</w:t>
      </w:r>
      <w:r w:rsidR="000F3C89" w:rsidRPr="00C47F90">
        <w:rPr>
          <w:rFonts w:ascii="Times New Roman" w:hAnsi="Times New Roman" w:cs="Times New Roman"/>
          <w:sz w:val="24"/>
          <w:szCs w:val="24"/>
        </w:rPr>
        <w:t>, teisalt ka tagada see</w:t>
      </w:r>
      <w:r w:rsidR="00FC324C" w:rsidRPr="00C47F90">
        <w:rPr>
          <w:rFonts w:ascii="Times New Roman" w:hAnsi="Times New Roman" w:cs="Times New Roman"/>
          <w:sz w:val="24"/>
          <w:szCs w:val="24"/>
        </w:rPr>
        <w:t xml:space="preserve">. Kaasistujatele on ette nähtud tasu komisjoni menetluses osalemise eest. </w:t>
      </w:r>
    </w:p>
    <w:p w14:paraId="73371817" w14:textId="53AB90F0" w:rsidR="00FC324C" w:rsidRPr="00C47F90" w:rsidRDefault="00FC324C">
      <w:pPr>
        <w:spacing w:after="0" w:line="240" w:lineRule="auto"/>
        <w:jc w:val="both"/>
        <w:rPr>
          <w:rFonts w:ascii="Times New Roman" w:hAnsi="Times New Roman" w:cs="Times New Roman"/>
          <w:sz w:val="24"/>
          <w:szCs w:val="24"/>
        </w:rPr>
      </w:pPr>
    </w:p>
    <w:p w14:paraId="53FFD6D6" w14:textId="7DECB437" w:rsidR="00D560CF" w:rsidRPr="00C47F90" w:rsidRDefault="00D560CF" w:rsidP="00D560C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Põhiseaduse</w:t>
      </w:r>
      <w:r w:rsidR="00CA0C24" w:rsidRPr="00C47F90">
        <w:rPr>
          <w:rFonts w:ascii="Times New Roman" w:hAnsi="Times New Roman" w:cs="Times New Roman"/>
          <w:sz w:val="24"/>
          <w:szCs w:val="24"/>
        </w:rPr>
        <w:t xml:space="preserve"> (PS)</w:t>
      </w:r>
      <w:r w:rsidR="005F331E" w:rsidRPr="00C47F90">
        <w:rPr>
          <w:rFonts w:ascii="Times New Roman" w:hAnsi="Times New Roman" w:cs="Times New Roman"/>
          <w:sz w:val="24"/>
          <w:szCs w:val="24"/>
        </w:rPr>
        <w:t xml:space="preserve"> </w:t>
      </w:r>
      <w:r w:rsidRPr="00C47F90">
        <w:rPr>
          <w:rFonts w:ascii="Times New Roman" w:hAnsi="Times New Roman" w:cs="Times New Roman"/>
          <w:sz w:val="24"/>
          <w:szCs w:val="24"/>
        </w:rPr>
        <w:t>§ 29 sätestab, et Eesti kodanikul on õigus vabalt valida tegevusala, elukutset ja töökohta. PS</w:t>
      </w:r>
      <w:r w:rsidR="00CA0C24" w:rsidRPr="00C47F90">
        <w:rPr>
          <w:rFonts w:ascii="Times New Roman" w:hAnsi="Times New Roman" w:cs="Times New Roman"/>
          <w:sz w:val="24"/>
          <w:szCs w:val="24"/>
        </w:rPr>
        <w:t>-i</w:t>
      </w:r>
      <w:r w:rsidRPr="00C47F90">
        <w:rPr>
          <w:rFonts w:ascii="Times New Roman" w:hAnsi="Times New Roman" w:cs="Times New Roman"/>
          <w:sz w:val="24"/>
          <w:szCs w:val="24"/>
        </w:rPr>
        <w:t xml:space="preserve"> §-s 29 sätestatud üks </w:t>
      </w:r>
      <w:r w:rsidR="002E69A1" w:rsidRPr="00C47F90">
        <w:rPr>
          <w:rFonts w:ascii="Times New Roman" w:hAnsi="Times New Roman" w:cs="Times New Roman"/>
          <w:sz w:val="24"/>
          <w:szCs w:val="24"/>
        </w:rPr>
        <w:t>olulisimaid</w:t>
      </w:r>
      <w:r w:rsidRPr="00C47F90">
        <w:rPr>
          <w:rFonts w:ascii="Times New Roman" w:hAnsi="Times New Roman" w:cs="Times New Roman"/>
          <w:sz w:val="24"/>
          <w:szCs w:val="24"/>
        </w:rPr>
        <w:t xml:space="preserve"> põhiõigus</w:t>
      </w:r>
      <w:r w:rsidR="002E69A1" w:rsidRPr="00C47F90">
        <w:rPr>
          <w:rFonts w:ascii="Times New Roman" w:hAnsi="Times New Roman" w:cs="Times New Roman"/>
          <w:sz w:val="24"/>
          <w:szCs w:val="24"/>
        </w:rPr>
        <w:t>i</w:t>
      </w:r>
      <w:r w:rsidRPr="00C47F90">
        <w:rPr>
          <w:rFonts w:ascii="Times New Roman" w:hAnsi="Times New Roman" w:cs="Times New Roman"/>
          <w:sz w:val="24"/>
          <w:szCs w:val="24"/>
        </w:rPr>
        <w:t xml:space="preserve"> – õigus töötada vabalt valitud tegevusalal – võimaldab igaühel </w:t>
      </w:r>
      <w:r w:rsidR="009E6674" w:rsidRPr="00C47F90">
        <w:rPr>
          <w:rFonts w:ascii="Times New Roman" w:hAnsi="Times New Roman" w:cs="Times New Roman"/>
          <w:sz w:val="24"/>
          <w:szCs w:val="24"/>
        </w:rPr>
        <w:t xml:space="preserve">teostada end kui </w:t>
      </w:r>
      <w:r w:rsidRPr="00C47F90">
        <w:rPr>
          <w:rFonts w:ascii="Times New Roman" w:hAnsi="Times New Roman" w:cs="Times New Roman"/>
          <w:sz w:val="24"/>
          <w:szCs w:val="24"/>
        </w:rPr>
        <w:t>isiksust. Tegevusala, elukutse ja töökoha valikul on ette nähtud lihtne seaduse reservatsioon (PS</w:t>
      </w:r>
      <w:r w:rsidR="00DA73CE" w:rsidRPr="00C47F90">
        <w:rPr>
          <w:rFonts w:ascii="Times New Roman" w:hAnsi="Times New Roman" w:cs="Times New Roman"/>
          <w:sz w:val="24"/>
          <w:szCs w:val="24"/>
        </w:rPr>
        <w:t>-i</w:t>
      </w:r>
      <w:r w:rsidRPr="00C47F90">
        <w:rPr>
          <w:rFonts w:ascii="Times New Roman" w:hAnsi="Times New Roman" w:cs="Times New Roman"/>
          <w:sz w:val="24"/>
          <w:szCs w:val="24"/>
        </w:rPr>
        <w:t xml:space="preserve"> § 29 l</w:t>
      </w:r>
      <w:r w:rsidR="00F41F94" w:rsidRPr="00C47F90">
        <w:rPr>
          <w:rFonts w:ascii="Times New Roman" w:hAnsi="Times New Roman" w:cs="Times New Roman"/>
          <w:sz w:val="24"/>
          <w:szCs w:val="24"/>
        </w:rPr>
        <w:t>õike</w:t>
      </w:r>
      <w:r w:rsidR="009C0F6E" w:rsidRPr="00C47F90">
        <w:rPr>
          <w:rFonts w:ascii="Times New Roman" w:hAnsi="Times New Roman" w:cs="Times New Roman"/>
          <w:sz w:val="24"/>
          <w:szCs w:val="24"/>
        </w:rPr>
        <w:t> </w:t>
      </w:r>
      <w:r w:rsidRPr="00C47F90">
        <w:rPr>
          <w:rFonts w:ascii="Times New Roman" w:hAnsi="Times New Roman" w:cs="Times New Roman"/>
          <w:sz w:val="24"/>
          <w:szCs w:val="24"/>
        </w:rPr>
        <w:t>1</w:t>
      </w:r>
      <w:r w:rsidR="00F41F94" w:rsidRPr="00C47F90">
        <w:rPr>
          <w:rFonts w:ascii="Times New Roman" w:hAnsi="Times New Roman" w:cs="Times New Roman"/>
          <w:sz w:val="24"/>
          <w:szCs w:val="24"/>
        </w:rPr>
        <w:t xml:space="preserve"> </w:t>
      </w:r>
      <w:r w:rsidRPr="00C47F90">
        <w:rPr>
          <w:rFonts w:ascii="Times New Roman" w:hAnsi="Times New Roman" w:cs="Times New Roman"/>
          <w:sz w:val="24"/>
          <w:szCs w:val="24"/>
        </w:rPr>
        <w:t>teine lause). Seega võib seadusega seda õigust piirata, kui piirang on demokraatlikus ühiskonnas vajalik ega moonuta piiratavate õiguste ja vabaduste olemust</w:t>
      </w:r>
      <w:r w:rsidR="00C04401" w:rsidRPr="00C47F90">
        <w:rPr>
          <w:rFonts w:ascii="Times New Roman" w:hAnsi="Times New Roman" w:cs="Times New Roman"/>
          <w:sz w:val="24"/>
          <w:szCs w:val="24"/>
        </w:rPr>
        <w:t xml:space="preserve">, </w:t>
      </w:r>
      <w:r w:rsidRPr="00C47F90">
        <w:rPr>
          <w:rFonts w:ascii="Times New Roman" w:hAnsi="Times New Roman" w:cs="Times New Roman"/>
          <w:sz w:val="24"/>
          <w:szCs w:val="24"/>
        </w:rPr>
        <w:t>s</w:t>
      </w:r>
      <w:r w:rsidR="00C04401" w:rsidRPr="00C47F90">
        <w:rPr>
          <w:rFonts w:ascii="Times New Roman" w:hAnsi="Times New Roman" w:cs="Times New Roman"/>
          <w:sz w:val="24"/>
          <w:szCs w:val="24"/>
        </w:rPr>
        <w:t>ee tähendab, et</w:t>
      </w:r>
      <w:r w:rsidRPr="00C47F90">
        <w:rPr>
          <w:rFonts w:ascii="Times New Roman" w:hAnsi="Times New Roman" w:cs="Times New Roman"/>
          <w:sz w:val="24"/>
          <w:szCs w:val="24"/>
        </w:rPr>
        <w:t xml:space="preserve"> piirangud peavad olema proportsionaalsed taotletava eesmärgiga. Seega on seadusandja näinud ette, et PS</w:t>
      </w:r>
      <w:r w:rsidR="00A74916" w:rsidRPr="00C47F90">
        <w:rPr>
          <w:rFonts w:ascii="Times New Roman" w:hAnsi="Times New Roman" w:cs="Times New Roman"/>
          <w:sz w:val="24"/>
          <w:szCs w:val="24"/>
        </w:rPr>
        <w:noBreakHyphen/>
      </w:r>
      <w:r w:rsidR="0085028A" w:rsidRPr="00C47F90">
        <w:rPr>
          <w:rFonts w:ascii="Times New Roman" w:hAnsi="Times New Roman" w:cs="Times New Roman"/>
          <w:sz w:val="24"/>
          <w:szCs w:val="24"/>
        </w:rPr>
        <w:t>i</w:t>
      </w:r>
      <w:r w:rsidRPr="00C47F90">
        <w:rPr>
          <w:rFonts w:ascii="Times New Roman" w:hAnsi="Times New Roman" w:cs="Times New Roman"/>
          <w:sz w:val="24"/>
          <w:szCs w:val="24"/>
        </w:rPr>
        <w:t xml:space="preserve"> §</w:t>
      </w:r>
      <w:r w:rsidR="00672BA5" w:rsidRPr="00C47F90">
        <w:rPr>
          <w:rFonts w:ascii="Times New Roman" w:hAnsi="Times New Roman" w:cs="Times New Roman"/>
          <w:sz w:val="24"/>
          <w:szCs w:val="24"/>
        </w:rPr>
        <w:t> </w:t>
      </w:r>
      <w:r w:rsidRPr="00C47F90">
        <w:rPr>
          <w:rFonts w:ascii="Times New Roman" w:hAnsi="Times New Roman" w:cs="Times New Roman"/>
          <w:sz w:val="24"/>
          <w:szCs w:val="24"/>
        </w:rPr>
        <w:t xml:space="preserve">29 </w:t>
      </w:r>
      <w:r w:rsidR="0085028A" w:rsidRPr="00C47F90">
        <w:rPr>
          <w:rFonts w:ascii="Times New Roman" w:hAnsi="Times New Roman" w:cs="Times New Roman"/>
          <w:sz w:val="24"/>
          <w:szCs w:val="24"/>
        </w:rPr>
        <w:t>lõikes </w:t>
      </w:r>
      <w:r w:rsidRPr="00C47F90">
        <w:rPr>
          <w:rFonts w:ascii="Times New Roman" w:hAnsi="Times New Roman" w:cs="Times New Roman"/>
          <w:sz w:val="24"/>
          <w:szCs w:val="24"/>
        </w:rPr>
        <w:t xml:space="preserve">1 </w:t>
      </w:r>
      <w:r w:rsidR="0085028A" w:rsidRPr="00C47F90">
        <w:rPr>
          <w:rFonts w:ascii="Times New Roman" w:hAnsi="Times New Roman" w:cs="Times New Roman"/>
          <w:sz w:val="24"/>
          <w:szCs w:val="24"/>
        </w:rPr>
        <w:t>sätestatud</w:t>
      </w:r>
      <w:r w:rsidRPr="00C47F90">
        <w:rPr>
          <w:rFonts w:ascii="Times New Roman" w:hAnsi="Times New Roman" w:cs="Times New Roman"/>
          <w:sz w:val="24"/>
          <w:szCs w:val="24"/>
        </w:rPr>
        <w:t xml:space="preserve"> õigust on võimalik piirata</w:t>
      </w:r>
      <w:r w:rsidR="001E524E" w:rsidRPr="00C47F90">
        <w:rPr>
          <w:rFonts w:ascii="Times New Roman" w:hAnsi="Times New Roman" w:cs="Times New Roman"/>
          <w:sz w:val="24"/>
          <w:szCs w:val="24"/>
        </w:rPr>
        <w:t>. Ü</w:t>
      </w:r>
      <w:r w:rsidRPr="00C47F90">
        <w:rPr>
          <w:rFonts w:ascii="Times New Roman" w:hAnsi="Times New Roman" w:cs="Times New Roman"/>
          <w:sz w:val="24"/>
          <w:szCs w:val="24"/>
        </w:rPr>
        <w:t>he suure piirangu</w:t>
      </w:r>
      <w:r w:rsidR="0085028A" w:rsidRPr="00C47F90">
        <w:rPr>
          <w:rFonts w:ascii="Times New Roman" w:hAnsi="Times New Roman" w:cs="Times New Roman"/>
          <w:sz w:val="24"/>
          <w:szCs w:val="24"/>
        </w:rPr>
        <w:t>rühma</w:t>
      </w:r>
      <w:r w:rsidRPr="00C47F90">
        <w:rPr>
          <w:rFonts w:ascii="Times New Roman" w:hAnsi="Times New Roman" w:cs="Times New Roman"/>
          <w:sz w:val="24"/>
          <w:szCs w:val="24"/>
        </w:rPr>
        <w:t xml:space="preserve"> moodustavad kitsendused, mi</w:t>
      </w:r>
      <w:r w:rsidR="0085028A" w:rsidRPr="00C47F90">
        <w:rPr>
          <w:rFonts w:ascii="Times New Roman" w:hAnsi="Times New Roman" w:cs="Times New Roman"/>
          <w:sz w:val="24"/>
          <w:szCs w:val="24"/>
        </w:rPr>
        <w:t>llega on</w:t>
      </w:r>
      <w:r w:rsidRPr="00C47F90">
        <w:rPr>
          <w:rFonts w:ascii="Times New Roman" w:hAnsi="Times New Roman" w:cs="Times New Roman"/>
          <w:sz w:val="24"/>
          <w:szCs w:val="24"/>
        </w:rPr>
        <w:t xml:space="preserve"> sätesta</w:t>
      </w:r>
      <w:r w:rsidR="0085028A" w:rsidRPr="00C47F90">
        <w:rPr>
          <w:rFonts w:ascii="Times New Roman" w:hAnsi="Times New Roman" w:cs="Times New Roman"/>
          <w:sz w:val="24"/>
          <w:szCs w:val="24"/>
        </w:rPr>
        <w:t>tud</w:t>
      </w:r>
      <w:r w:rsidRPr="00C47F90">
        <w:rPr>
          <w:rFonts w:ascii="Times New Roman" w:hAnsi="Times New Roman" w:cs="Times New Roman"/>
          <w:sz w:val="24"/>
          <w:szCs w:val="24"/>
        </w:rPr>
        <w:t xml:space="preserve"> haridus- ja kogemusnõuded teatud elukutsetele või töökohtadele</w:t>
      </w:r>
      <w:r w:rsidR="00215203" w:rsidRPr="00C47F90">
        <w:rPr>
          <w:rFonts w:ascii="Times New Roman" w:hAnsi="Times New Roman" w:cs="Times New Roman"/>
          <w:sz w:val="24"/>
          <w:szCs w:val="24"/>
        </w:rPr>
        <w:t>, et</w:t>
      </w:r>
      <w:r w:rsidRPr="00C47F90">
        <w:rPr>
          <w:rFonts w:ascii="Times New Roman" w:hAnsi="Times New Roman" w:cs="Times New Roman"/>
          <w:sz w:val="24"/>
          <w:szCs w:val="24"/>
        </w:rPr>
        <w:t xml:space="preserve"> taga</w:t>
      </w:r>
      <w:r w:rsidR="00276BAC" w:rsidRPr="00C47F90">
        <w:rPr>
          <w:rFonts w:ascii="Times New Roman" w:hAnsi="Times New Roman" w:cs="Times New Roman"/>
          <w:sz w:val="24"/>
          <w:szCs w:val="24"/>
        </w:rPr>
        <w:t>da</w:t>
      </w:r>
      <w:r w:rsidRPr="00C47F90">
        <w:rPr>
          <w:rFonts w:ascii="Times New Roman" w:hAnsi="Times New Roman" w:cs="Times New Roman"/>
          <w:sz w:val="24"/>
          <w:szCs w:val="24"/>
        </w:rPr>
        <w:t xml:space="preserve"> nende valdkondade esindajatega kokku puu</w:t>
      </w:r>
      <w:r w:rsidR="00276BAC" w:rsidRPr="00C47F90">
        <w:rPr>
          <w:rFonts w:ascii="Times New Roman" w:hAnsi="Times New Roman" w:cs="Times New Roman"/>
          <w:sz w:val="24"/>
          <w:szCs w:val="24"/>
        </w:rPr>
        <w:t>t</w:t>
      </w:r>
      <w:r w:rsidRPr="00C47F90">
        <w:rPr>
          <w:rFonts w:ascii="Times New Roman" w:hAnsi="Times New Roman" w:cs="Times New Roman"/>
          <w:sz w:val="24"/>
          <w:szCs w:val="24"/>
        </w:rPr>
        <w:t xml:space="preserve">uvate tarbijate heaolu. </w:t>
      </w:r>
    </w:p>
    <w:p w14:paraId="18E1A743" w14:textId="77777777" w:rsidR="00D560CF" w:rsidRPr="00C47F90" w:rsidRDefault="00D560CF" w:rsidP="00D560CF">
      <w:pPr>
        <w:spacing w:after="0" w:line="240" w:lineRule="auto"/>
        <w:jc w:val="both"/>
        <w:rPr>
          <w:rFonts w:ascii="Times New Roman" w:hAnsi="Times New Roman" w:cs="Times New Roman"/>
          <w:sz w:val="24"/>
          <w:szCs w:val="24"/>
        </w:rPr>
      </w:pPr>
    </w:p>
    <w:p w14:paraId="23DA6ED0" w14:textId="19998861" w:rsidR="00D560CF" w:rsidRPr="00C47F90" w:rsidRDefault="00D560CF" w:rsidP="00D560C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Komisjoni alalise liikme </w:t>
      </w:r>
      <w:r w:rsidR="00885B92" w:rsidRPr="00C47F90">
        <w:rPr>
          <w:rFonts w:ascii="Times New Roman" w:hAnsi="Times New Roman" w:cs="Times New Roman"/>
          <w:sz w:val="24"/>
          <w:szCs w:val="24"/>
        </w:rPr>
        <w:t>ja</w:t>
      </w:r>
      <w:r w:rsidRPr="00C47F90">
        <w:rPr>
          <w:rFonts w:ascii="Times New Roman" w:hAnsi="Times New Roman" w:cs="Times New Roman"/>
          <w:sz w:val="24"/>
          <w:szCs w:val="24"/>
        </w:rPr>
        <w:t xml:space="preserve"> kaasistuja kvalifikatsiooninõuete kehtestamise eesmärk on tagada menetluse </w:t>
      </w:r>
      <w:r w:rsidR="00421425" w:rsidRPr="00C47F90">
        <w:rPr>
          <w:rFonts w:ascii="Times New Roman" w:hAnsi="Times New Roman" w:cs="Times New Roman"/>
          <w:sz w:val="24"/>
          <w:szCs w:val="24"/>
        </w:rPr>
        <w:t xml:space="preserve">efektiivne </w:t>
      </w:r>
      <w:r w:rsidRPr="00C47F90">
        <w:rPr>
          <w:rFonts w:ascii="Times New Roman" w:hAnsi="Times New Roman" w:cs="Times New Roman"/>
          <w:sz w:val="24"/>
          <w:szCs w:val="24"/>
        </w:rPr>
        <w:t xml:space="preserve">läbiviimine ning vaidluse lahendamine õiguspäraselt, kiirelt ja väikeste kuludega. Komisjoni alalisele liikmele </w:t>
      </w:r>
      <w:r w:rsidR="00BC308B" w:rsidRPr="00C47F90">
        <w:rPr>
          <w:rFonts w:ascii="Times New Roman" w:hAnsi="Times New Roman" w:cs="Times New Roman"/>
          <w:sz w:val="24"/>
          <w:szCs w:val="24"/>
        </w:rPr>
        <w:t>ja</w:t>
      </w:r>
      <w:r w:rsidRPr="00C47F90">
        <w:rPr>
          <w:rFonts w:ascii="Times New Roman" w:hAnsi="Times New Roman" w:cs="Times New Roman"/>
          <w:sz w:val="24"/>
          <w:szCs w:val="24"/>
        </w:rPr>
        <w:t xml:space="preserve"> kaasistujale kvalifikatsiooninõuete kehtestamine on vajalik, et tagada pädev ning asjatundlik menetlus tarbijavaidluste lahendamisel, mille tulem</w:t>
      </w:r>
      <w:r w:rsidR="00DB523A" w:rsidRPr="00C47F90">
        <w:rPr>
          <w:rFonts w:ascii="Times New Roman" w:hAnsi="Times New Roman" w:cs="Times New Roman"/>
          <w:sz w:val="24"/>
          <w:szCs w:val="24"/>
        </w:rPr>
        <w:t>us</w:t>
      </w:r>
      <w:r w:rsidRPr="00C47F90">
        <w:rPr>
          <w:rFonts w:ascii="Times New Roman" w:hAnsi="Times New Roman" w:cs="Times New Roman"/>
          <w:sz w:val="24"/>
          <w:szCs w:val="24"/>
        </w:rPr>
        <w:t xml:space="preserve"> on õiguspärane lahend. </w:t>
      </w:r>
      <w:r w:rsidR="001170F0" w:rsidRPr="00C47F90">
        <w:rPr>
          <w:rFonts w:ascii="Times New Roman" w:hAnsi="Times New Roman" w:cs="Times New Roman"/>
          <w:sz w:val="24"/>
          <w:szCs w:val="24"/>
        </w:rPr>
        <w:t>Kui jätta k</w:t>
      </w:r>
      <w:r w:rsidRPr="00C47F90">
        <w:rPr>
          <w:rFonts w:ascii="Times New Roman" w:hAnsi="Times New Roman" w:cs="Times New Roman"/>
          <w:sz w:val="24"/>
          <w:szCs w:val="24"/>
        </w:rPr>
        <w:t>valifikatsiooninõu</w:t>
      </w:r>
      <w:r w:rsidR="001170F0" w:rsidRPr="00C47F90">
        <w:rPr>
          <w:rFonts w:ascii="Times New Roman" w:hAnsi="Times New Roman" w:cs="Times New Roman"/>
          <w:sz w:val="24"/>
          <w:szCs w:val="24"/>
        </w:rPr>
        <w:t>ded</w:t>
      </w:r>
      <w:r w:rsidRPr="00C47F90">
        <w:rPr>
          <w:rFonts w:ascii="Times New Roman" w:hAnsi="Times New Roman" w:cs="Times New Roman"/>
          <w:sz w:val="24"/>
          <w:szCs w:val="24"/>
        </w:rPr>
        <w:t xml:space="preserve"> kehtestamata</w:t>
      </w:r>
      <w:r w:rsidR="001170F0" w:rsidRPr="00C47F90">
        <w:rPr>
          <w:rFonts w:ascii="Times New Roman" w:hAnsi="Times New Roman" w:cs="Times New Roman"/>
          <w:sz w:val="24"/>
          <w:szCs w:val="24"/>
        </w:rPr>
        <w:t xml:space="preserve">, </w:t>
      </w:r>
      <w:r w:rsidRPr="00C47F90">
        <w:rPr>
          <w:rFonts w:ascii="Times New Roman" w:hAnsi="Times New Roman" w:cs="Times New Roman"/>
          <w:sz w:val="24"/>
          <w:szCs w:val="24"/>
        </w:rPr>
        <w:t>ei ole võimalik tagada asjatundlik</w:t>
      </w:r>
      <w:r w:rsidR="005048BA" w:rsidRPr="00C47F90">
        <w:rPr>
          <w:rFonts w:ascii="Times New Roman" w:hAnsi="Times New Roman" w:cs="Times New Roman"/>
          <w:sz w:val="24"/>
          <w:szCs w:val="24"/>
        </w:rPr>
        <w:t>k</w:t>
      </w:r>
      <w:r w:rsidRPr="00C47F90">
        <w:rPr>
          <w:rFonts w:ascii="Times New Roman" w:hAnsi="Times New Roman" w:cs="Times New Roman"/>
          <w:sz w:val="24"/>
          <w:szCs w:val="24"/>
        </w:rPr>
        <w:t xml:space="preserve">u </w:t>
      </w:r>
      <w:r w:rsidR="005048BA" w:rsidRPr="00C47F90">
        <w:rPr>
          <w:rFonts w:ascii="Times New Roman" w:hAnsi="Times New Roman" w:cs="Times New Roman"/>
          <w:sz w:val="24"/>
          <w:szCs w:val="24"/>
        </w:rPr>
        <w:t xml:space="preserve">menetlust </w:t>
      </w:r>
      <w:r w:rsidRPr="00C47F90">
        <w:rPr>
          <w:rFonts w:ascii="Times New Roman" w:hAnsi="Times New Roman" w:cs="Times New Roman"/>
          <w:sz w:val="24"/>
          <w:szCs w:val="24"/>
        </w:rPr>
        <w:t>tarbijavaidluste komisjoni</w:t>
      </w:r>
      <w:r w:rsidR="00F21A5C" w:rsidRPr="00C47F90">
        <w:rPr>
          <w:rFonts w:ascii="Times New Roman" w:hAnsi="Times New Roman" w:cs="Times New Roman"/>
          <w:sz w:val="24"/>
          <w:szCs w:val="24"/>
        </w:rPr>
        <w:t>s</w:t>
      </w:r>
      <w:r w:rsidRPr="00C47F90">
        <w:rPr>
          <w:rFonts w:ascii="Times New Roman" w:hAnsi="Times New Roman" w:cs="Times New Roman"/>
          <w:sz w:val="24"/>
          <w:szCs w:val="24"/>
        </w:rPr>
        <w:t xml:space="preserve">. </w:t>
      </w:r>
    </w:p>
    <w:p w14:paraId="0DD9E141" w14:textId="717807F4" w:rsidR="00D560CF" w:rsidRPr="00C47F90" w:rsidRDefault="00D560CF" w:rsidP="00D560C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Seega ei ole komisjoni alalisele liikmetele </w:t>
      </w:r>
      <w:r w:rsidR="0096683F" w:rsidRPr="00C47F90">
        <w:rPr>
          <w:rFonts w:ascii="Times New Roman" w:hAnsi="Times New Roman" w:cs="Times New Roman"/>
          <w:sz w:val="24"/>
          <w:szCs w:val="24"/>
        </w:rPr>
        <w:t>ja</w:t>
      </w:r>
      <w:r w:rsidRPr="00C47F90">
        <w:rPr>
          <w:rFonts w:ascii="Times New Roman" w:hAnsi="Times New Roman" w:cs="Times New Roman"/>
          <w:sz w:val="24"/>
          <w:szCs w:val="24"/>
        </w:rPr>
        <w:t xml:space="preserve"> kaasistujale kvalifikatsiooninõuete kehtestamine ülemäärane ning on kooskõlas </w:t>
      </w:r>
      <w:r w:rsidR="00040DE4" w:rsidRPr="00C47F90">
        <w:rPr>
          <w:rFonts w:ascii="Times New Roman" w:hAnsi="Times New Roman" w:cs="Times New Roman"/>
          <w:sz w:val="24"/>
          <w:szCs w:val="24"/>
        </w:rPr>
        <w:t>PS-i</w:t>
      </w:r>
      <w:r w:rsidRPr="00C47F90">
        <w:rPr>
          <w:rFonts w:ascii="Times New Roman" w:hAnsi="Times New Roman" w:cs="Times New Roman"/>
          <w:sz w:val="24"/>
          <w:szCs w:val="24"/>
        </w:rPr>
        <w:t xml:space="preserve"> §-s 11 sisalduva proportsionaalsuse põhimõttega. Komisjoni alalisele liikmele </w:t>
      </w:r>
      <w:r w:rsidR="00064335" w:rsidRPr="00C47F90">
        <w:rPr>
          <w:rFonts w:ascii="Times New Roman" w:hAnsi="Times New Roman" w:cs="Times New Roman"/>
          <w:sz w:val="24"/>
          <w:szCs w:val="24"/>
        </w:rPr>
        <w:t>ja</w:t>
      </w:r>
      <w:r w:rsidRPr="00C47F90">
        <w:rPr>
          <w:rFonts w:ascii="Times New Roman" w:hAnsi="Times New Roman" w:cs="Times New Roman"/>
          <w:sz w:val="24"/>
          <w:szCs w:val="24"/>
        </w:rPr>
        <w:t xml:space="preserve"> kaasistujale esitatud kvalifikatsiooninõuete kehtestamisega tagatakse objektiivne ja usaldusväärne komisjoni menetlus ja otsus.</w:t>
      </w:r>
    </w:p>
    <w:p w14:paraId="77E419E8" w14:textId="77777777" w:rsidR="00D560CF" w:rsidRPr="00C47F90" w:rsidRDefault="00D560CF">
      <w:pPr>
        <w:spacing w:after="0" w:line="240" w:lineRule="auto"/>
        <w:jc w:val="both"/>
        <w:rPr>
          <w:rFonts w:ascii="Times New Roman" w:hAnsi="Times New Roman" w:cs="Times New Roman"/>
          <w:sz w:val="24"/>
          <w:szCs w:val="24"/>
        </w:rPr>
      </w:pPr>
    </w:p>
    <w:p w14:paraId="32538842" w14:textId="77777777" w:rsidR="004A4516" w:rsidRPr="00C47F90" w:rsidRDefault="00FC324C">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5F78FB"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6.</w:t>
      </w:r>
      <w:r w:rsidR="00B6174C" w:rsidRPr="00C47F90">
        <w:rPr>
          <w:rFonts w:ascii="Times New Roman" w:hAnsi="Times New Roman" w:cs="Times New Roman"/>
          <w:b/>
          <w:bCs/>
          <w:sz w:val="24"/>
          <w:szCs w:val="24"/>
        </w:rPr>
        <w:t> </w:t>
      </w:r>
      <w:r w:rsidRPr="00C47F90">
        <w:rPr>
          <w:rFonts w:ascii="Times New Roman" w:hAnsi="Times New Roman" w:cs="Times New Roman"/>
          <w:b/>
          <w:bCs/>
          <w:sz w:val="24"/>
          <w:szCs w:val="24"/>
        </w:rPr>
        <w:t>peatüki 2.</w:t>
      </w:r>
      <w:r w:rsidR="001C07F5" w:rsidRPr="00C47F90">
        <w:rPr>
          <w:rFonts w:ascii="Times New Roman" w:hAnsi="Times New Roman" w:cs="Times New Roman"/>
          <w:b/>
          <w:bCs/>
          <w:sz w:val="24"/>
          <w:szCs w:val="24"/>
        </w:rPr>
        <w:t> </w:t>
      </w:r>
      <w:r w:rsidRPr="00C47F90">
        <w:rPr>
          <w:rFonts w:ascii="Times New Roman" w:hAnsi="Times New Roman" w:cs="Times New Roman"/>
          <w:b/>
          <w:bCs/>
          <w:sz w:val="24"/>
          <w:szCs w:val="24"/>
        </w:rPr>
        <w:t>jaos</w:t>
      </w:r>
    </w:p>
    <w:p w14:paraId="23A413EE" w14:textId="22CCF2CF" w:rsidR="00FC324C" w:rsidRPr="00C47F90" w:rsidRDefault="00FC324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sätestatakse komisjoni menetluse üldpõhimõtted, menetluse vorm, töökeel, poolte esindamine, menetluse läbiviimisega seonduvad tasud,</w:t>
      </w:r>
      <w:r w:rsidR="00F84C2D" w:rsidRPr="00C47F90">
        <w:rPr>
          <w:rFonts w:ascii="Times New Roman" w:hAnsi="Times New Roman" w:cs="Times New Roman"/>
          <w:sz w:val="24"/>
          <w:szCs w:val="24"/>
        </w:rPr>
        <w:t xml:space="preserve"> selgituste andmine menetluses ning komisjoni liikmete taandumine</w:t>
      </w:r>
      <w:r w:rsidR="00EE68B1" w:rsidRPr="00C47F90">
        <w:rPr>
          <w:rFonts w:ascii="Times New Roman" w:hAnsi="Times New Roman" w:cs="Times New Roman"/>
          <w:sz w:val="24"/>
          <w:szCs w:val="24"/>
        </w:rPr>
        <w:t>.</w:t>
      </w:r>
    </w:p>
    <w:p w14:paraId="084B9F05" w14:textId="77777777" w:rsidR="00606D6E" w:rsidRPr="00C47F90" w:rsidRDefault="00606D6E">
      <w:pPr>
        <w:spacing w:after="0" w:line="240" w:lineRule="auto"/>
        <w:jc w:val="both"/>
        <w:rPr>
          <w:rFonts w:ascii="Times New Roman" w:hAnsi="Times New Roman" w:cs="Times New Roman"/>
          <w:sz w:val="24"/>
          <w:szCs w:val="24"/>
          <w:u w:val="single"/>
        </w:rPr>
      </w:pPr>
    </w:p>
    <w:p w14:paraId="689D68C0" w14:textId="3D043A95" w:rsidR="00F84C2D" w:rsidRPr="00C47F90" w:rsidRDefault="00F84C2D">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577DD3"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§-s 45</w:t>
      </w:r>
      <w:r w:rsidRPr="00C47F90">
        <w:rPr>
          <w:rFonts w:ascii="Times New Roman" w:hAnsi="Times New Roman" w:cs="Times New Roman"/>
          <w:sz w:val="24"/>
          <w:szCs w:val="24"/>
        </w:rPr>
        <w:t xml:space="preserve"> sätestataks</w:t>
      </w:r>
      <w:r w:rsidR="00C716AA" w:rsidRPr="00C47F90">
        <w:rPr>
          <w:rFonts w:ascii="Times New Roman" w:hAnsi="Times New Roman" w:cs="Times New Roman"/>
          <w:sz w:val="24"/>
          <w:szCs w:val="24"/>
        </w:rPr>
        <w:t>e</w:t>
      </w:r>
      <w:r w:rsidRPr="00C47F90">
        <w:rPr>
          <w:rFonts w:ascii="Times New Roman" w:hAnsi="Times New Roman" w:cs="Times New Roman"/>
          <w:sz w:val="24"/>
          <w:szCs w:val="24"/>
        </w:rPr>
        <w:t xml:space="preserve"> menetluse üldpõhimõtted</w:t>
      </w:r>
      <w:r w:rsidR="0004735A" w:rsidRPr="00C47F90">
        <w:rPr>
          <w:rFonts w:ascii="Times New Roman" w:hAnsi="Times New Roman" w:cs="Times New Roman"/>
          <w:sz w:val="24"/>
          <w:szCs w:val="24"/>
        </w:rPr>
        <w:t>, mis kehtiva regulatsiooniga võrreldes jäävad samaks</w:t>
      </w:r>
      <w:r w:rsidRPr="00C47F90">
        <w:rPr>
          <w:rFonts w:ascii="Times New Roman" w:hAnsi="Times New Roman" w:cs="Times New Roman"/>
          <w:sz w:val="24"/>
          <w:szCs w:val="24"/>
        </w:rPr>
        <w:t xml:space="preserve">. </w:t>
      </w:r>
    </w:p>
    <w:p w14:paraId="79C87F0A" w14:textId="7FA08BBC" w:rsidR="00F84C2D" w:rsidRPr="00C47F90" w:rsidRDefault="001D50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Paragrahvis</w:t>
      </w:r>
      <w:r w:rsidR="00F84C2D" w:rsidRPr="00C47F90">
        <w:rPr>
          <w:rFonts w:ascii="Times New Roman" w:hAnsi="Times New Roman" w:cs="Times New Roman"/>
          <w:sz w:val="24"/>
          <w:szCs w:val="24"/>
        </w:rPr>
        <w:t xml:space="preserve"> nähakse ette, et komisjoni ülesan</w:t>
      </w:r>
      <w:r w:rsidR="00670033" w:rsidRPr="00C47F90">
        <w:rPr>
          <w:rFonts w:ascii="Times New Roman" w:hAnsi="Times New Roman" w:cs="Times New Roman"/>
          <w:sz w:val="24"/>
          <w:szCs w:val="24"/>
        </w:rPr>
        <w:t>n</w:t>
      </w:r>
      <w:r w:rsidR="00F84C2D" w:rsidRPr="00C47F90">
        <w:rPr>
          <w:rFonts w:ascii="Times New Roman" w:hAnsi="Times New Roman" w:cs="Times New Roman"/>
          <w:sz w:val="24"/>
          <w:szCs w:val="24"/>
        </w:rPr>
        <w:t>e</w:t>
      </w:r>
      <w:r w:rsidR="00670033" w:rsidRPr="00C47F90">
        <w:rPr>
          <w:rFonts w:ascii="Times New Roman" w:hAnsi="Times New Roman" w:cs="Times New Roman"/>
          <w:sz w:val="24"/>
          <w:szCs w:val="24"/>
        </w:rPr>
        <w:t xml:space="preserve"> </w:t>
      </w:r>
      <w:r w:rsidR="00F84C2D" w:rsidRPr="00C47F90">
        <w:rPr>
          <w:rFonts w:ascii="Times New Roman" w:hAnsi="Times New Roman" w:cs="Times New Roman"/>
          <w:sz w:val="24"/>
          <w:szCs w:val="24"/>
        </w:rPr>
        <w:t>on efektiivse menetluse läbiviimine ning vaidluse lahendamine õiguspäraselt, kiirelt ja väikeste kuludega.</w:t>
      </w:r>
    </w:p>
    <w:p w14:paraId="4F2F0D9E" w14:textId="77777777" w:rsidR="00374C1F" w:rsidRPr="00C47F90" w:rsidRDefault="00374C1F">
      <w:pPr>
        <w:spacing w:after="0" w:line="240" w:lineRule="auto"/>
        <w:jc w:val="both"/>
        <w:rPr>
          <w:rFonts w:ascii="Times New Roman" w:hAnsi="Times New Roman" w:cs="Times New Roman"/>
          <w:sz w:val="24"/>
          <w:szCs w:val="24"/>
        </w:rPr>
      </w:pPr>
    </w:p>
    <w:p w14:paraId="0FF29D76" w14:textId="57893908" w:rsidR="0004735A" w:rsidRPr="00C47F90" w:rsidRDefault="0004735A">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316E68"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w:t>
      </w:r>
      <w:r w:rsidR="00E738B4" w:rsidRPr="00C47F90">
        <w:rPr>
          <w:rFonts w:ascii="Times New Roman" w:hAnsi="Times New Roman" w:cs="Times New Roman"/>
          <w:b/>
          <w:bCs/>
          <w:sz w:val="24"/>
          <w:szCs w:val="24"/>
        </w:rPr>
        <w:t>§-s 45</w:t>
      </w:r>
      <w:r w:rsidR="00E738B4" w:rsidRPr="00C47F90">
        <w:rPr>
          <w:rFonts w:ascii="Times New Roman" w:hAnsi="Times New Roman" w:cs="Times New Roman"/>
          <w:b/>
          <w:bCs/>
          <w:sz w:val="24"/>
          <w:szCs w:val="24"/>
          <w:vertAlign w:val="superscript"/>
        </w:rPr>
        <w:t>1</w:t>
      </w:r>
      <w:r w:rsidR="00E738B4" w:rsidRPr="00C47F90">
        <w:rPr>
          <w:rFonts w:ascii="Times New Roman" w:hAnsi="Times New Roman" w:cs="Times New Roman"/>
          <w:sz w:val="24"/>
          <w:szCs w:val="24"/>
        </w:rPr>
        <w:t xml:space="preserve"> sätestatakse tarbijavaidlusasja menetlemise vorm ja menetlemise käigus kogutud andmete säilitamine</w:t>
      </w:r>
      <w:r w:rsidR="00EE68B1" w:rsidRPr="00C47F90">
        <w:rPr>
          <w:rFonts w:ascii="Times New Roman" w:hAnsi="Times New Roman" w:cs="Times New Roman"/>
          <w:sz w:val="24"/>
          <w:szCs w:val="24"/>
        </w:rPr>
        <w:t>.</w:t>
      </w:r>
    </w:p>
    <w:p w14:paraId="698F717C" w14:textId="08FE9DA0" w:rsidR="00E738B4" w:rsidRPr="00C47F90" w:rsidRDefault="00E738B4">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sätestataks</w:t>
      </w:r>
      <w:r w:rsidR="00EE68B1" w:rsidRPr="00C47F90">
        <w:rPr>
          <w:rFonts w:ascii="Times New Roman" w:hAnsi="Times New Roman" w:cs="Times New Roman"/>
          <w:sz w:val="24"/>
          <w:szCs w:val="24"/>
        </w:rPr>
        <w:t>e</w:t>
      </w:r>
      <w:r w:rsidRPr="00C47F90">
        <w:rPr>
          <w:rFonts w:ascii="Times New Roman" w:hAnsi="Times New Roman" w:cs="Times New Roman"/>
          <w:sz w:val="24"/>
          <w:szCs w:val="24"/>
        </w:rPr>
        <w:t xml:space="preserve">, et tarbijavaidlusasi lahendatakse kirjalikus menetluses. </w:t>
      </w:r>
    </w:p>
    <w:p w14:paraId="3F019609" w14:textId="2D96A214" w:rsidR="00E738B4" w:rsidRPr="00C47F90" w:rsidRDefault="00E738B4">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nähakse ette, et pool võib taotleda asja arutamist suulisel istungil. Komisjoni </w:t>
      </w:r>
      <w:r w:rsidR="003E0A91" w:rsidRPr="00C47F90">
        <w:rPr>
          <w:rFonts w:ascii="Times New Roman" w:hAnsi="Times New Roman" w:cs="Times New Roman"/>
          <w:sz w:val="24"/>
          <w:szCs w:val="24"/>
        </w:rPr>
        <w:t>alaline liige</w:t>
      </w:r>
      <w:r w:rsidRPr="00C47F90">
        <w:rPr>
          <w:rFonts w:ascii="Times New Roman" w:hAnsi="Times New Roman" w:cs="Times New Roman"/>
          <w:sz w:val="24"/>
          <w:szCs w:val="24"/>
        </w:rPr>
        <w:t xml:space="preserve"> võib jätta poole taotluse rahuldamata, kui tarbijavaidlusasja lahendamise ettevalmistamise käigus kogutud teabe ja tõendite alusel on vaidluse asjaolud selged ja otsuse tegemine tarbijavaidlusasjas on võimalik ilma suulise arutamiseta. Kehtiva regulatsiooni alusel on asja suulist arutamist võimalik taotleda vaid tarbijal</w:t>
      </w:r>
      <w:r w:rsidR="00EE68B1" w:rsidRPr="00C47F90">
        <w:rPr>
          <w:rFonts w:ascii="Times New Roman" w:hAnsi="Times New Roman" w:cs="Times New Roman"/>
          <w:sz w:val="24"/>
          <w:szCs w:val="24"/>
        </w:rPr>
        <w:t>, kuid</w:t>
      </w:r>
      <w:r w:rsidRPr="00C47F90">
        <w:rPr>
          <w:rFonts w:ascii="Times New Roman" w:hAnsi="Times New Roman" w:cs="Times New Roman"/>
          <w:sz w:val="24"/>
          <w:szCs w:val="24"/>
        </w:rPr>
        <w:t xml:space="preserve"> </w:t>
      </w:r>
      <w:r w:rsidR="00EE68B1" w:rsidRPr="00C47F90">
        <w:rPr>
          <w:rFonts w:ascii="Times New Roman" w:hAnsi="Times New Roman" w:cs="Times New Roman"/>
          <w:sz w:val="24"/>
          <w:szCs w:val="24"/>
        </w:rPr>
        <w:t>e</w:t>
      </w:r>
      <w:r w:rsidRPr="00C47F90">
        <w:rPr>
          <w:rFonts w:ascii="Times New Roman" w:hAnsi="Times New Roman" w:cs="Times New Roman"/>
          <w:sz w:val="24"/>
          <w:szCs w:val="24"/>
        </w:rPr>
        <w:t>elnõu</w:t>
      </w:r>
      <w:r w:rsidR="00EE68B1" w:rsidRPr="00C47F90">
        <w:rPr>
          <w:rFonts w:ascii="Times New Roman" w:hAnsi="Times New Roman" w:cs="Times New Roman"/>
          <w:sz w:val="24"/>
          <w:szCs w:val="24"/>
        </w:rPr>
        <w:t>ga</w:t>
      </w:r>
      <w:r w:rsidRPr="00C47F90">
        <w:rPr>
          <w:rFonts w:ascii="Times New Roman" w:hAnsi="Times New Roman" w:cs="Times New Roman"/>
          <w:sz w:val="24"/>
          <w:szCs w:val="24"/>
        </w:rPr>
        <w:t xml:space="preserve"> kavandatav muudatus annab </w:t>
      </w:r>
      <w:r w:rsidR="00822CD9" w:rsidRPr="00C47F90">
        <w:rPr>
          <w:rFonts w:ascii="Times New Roman" w:hAnsi="Times New Roman" w:cs="Times New Roman"/>
          <w:sz w:val="24"/>
          <w:szCs w:val="24"/>
        </w:rPr>
        <w:t>selle võimaluse ka kauplejale. Muudatuse eesmärk on tagada poolte võrdsed võimalused. S</w:t>
      </w:r>
      <w:r w:rsidR="00EE68B1" w:rsidRPr="00C47F90">
        <w:rPr>
          <w:rFonts w:ascii="Times New Roman" w:hAnsi="Times New Roman" w:cs="Times New Roman"/>
          <w:sz w:val="24"/>
          <w:szCs w:val="24"/>
        </w:rPr>
        <w:t>ealjuures</w:t>
      </w:r>
      <w:r w:rsidR="00822CD9" w:rsidRPr="00C47F90">
        <w:rPr>
          <w:rFonts w:ascii="Times New Roman" w:hAnsi="Times New Roman" w:cs="Times New Roman"/>
          <w:sz w:val="24"/>
          <w:szCs w:val="24"/>
        </w:rPr>
        <w:t xml:space="preserve"> </w:t>
      </w:r>
      <w:r w:rsidR="00EE68B1" w:rsidRPr="00C47F90">
        <w:rPr>
          <w:rFonts w:ascii="Times New Roman" w:hAnsi="Times New Roman" w:cs="Times New Roman"/>
          <w:sz w:val="24"/>
          <w:szCs w:val="24"/>
        </w:rPr>
        <w:t xml:space="preserve">näitab </w:t>
      </w:r>
      <w:r w:rsidR="00822CD9" w:rsidRPr="00C47F90">
        <w:rPr>
          <w:rFonts w:ascii="Times New Roman" w:hAnsi="Times New Roman" w:cs="Times New Roman"/>
          <w:sz w:val="24"/>
          <w:szCs w:val="24"/>
        </w:rPr>
        <w:t xml:space="preserve">komisjoni praktika, et ligi </w:t>
      </w:r>
      <w:r w:rsidR="008D2488" w:rsidRPr="00C47F90">
        <w:rPr>
          <w:rFonts w:ascii="Times New Roman" w:hAnsi="Times New Roman" w:cs="Times New Roman"/>
          <w:sz w:val="24"/>
          <w:szCs w:val="24"/>
        </w:rPr>
        <w:t>60</w:t>
      </w:r>
      <w:r w:rsidR="00822CD9" w:rsidRPr="00C47F90">
        <w:rPr>
          <w:rFonts w:ascii="Times New Roman" w:hAnsi="Times New Roman" w:cs="Times New Roman"/>
          <w:sz w:val="24"/>
          <w:szCs w:val="24"/>
        </w:rPr>
        <w:t>% tarbijavaidlusasj</w:t>
      </w:r>
      <w:r w:rsidR="00676D7C" w:rsidRPr="00C47F90">
        <w:rPr>
          <w:rFonts w:ascii="Times New Roman" w:hAnsi="Times New Roman" w:cs="Times New Roman"/>
          <w:sz w:val="24"/>
          <w:szCs w:val="24"/>
        </w:rPr>
        <w:t>u</w:t>
      </w:r>
      <w:r w:rsidR="00822CD9" w:rsidRPr="00C47F90">
        <w:rPr>
          <w:rFonts w:ascii="Times New Roman" w:hAnsi="Times New Roman" w:cs="Times New Roman"/>
          <w:sz w:val="24"/>
          <w:szCs w:val="24"/>
        </w:rPr>
        <w:t xml:space="preserve"> lahendatakse kirjalikus menetluses ja kui tarbija ongi taotlenud asja suulist arutamist</w:t>
      </w:r>
      <w:r w:rsidR="00EE68B1" w:rsidRPr="00C47F90">
        <w:rPr>
          <w:rFonts w:ascii="Times New Roman" w:hAnsi="Times New Roman" w:cs="Times New Roman"/>
          <w:sz w:val="24"/>
          <w:szCs w:val="24"/>
        </w:rPr>
        <w:t>,</w:t>
      </w:r>
      <w:r w:rsidR="00822CD9" w:rsidRPr="00C47F90">
        <w:rPr>
          <w:rFonts w:ascii="Times New Roman" w:hAnsi="Times New Roman" w:cs="Times New Roman"/>
          <w:sz w:val="24"/>
          <w:szCs w:val="24"/>
        </w:rPr>
        <w:t xml:space="preserve"> siis sageli </w:t>
      </w:r>
      <w:r w:rsidR="00CD44FF" w:rsidRPr="00C47F90">
        <w:rPr>
          <w:rFonts w:ascii="Times New Roman" w:hAnsi="Times New Roman" w:cs="Times New Roman"/>
          <w:sz w:val="24"/>
          <w:szCs w:val="24"/>
        </w:rPr>
        <w:t xml:space="preserve">ei ilmu </w:t>
      </w:r>
      <w:r w:rsidR="00822CD9" w:rsidRPr="00C47F90">
        <w:rPr>
          <w:rFonts w:ascii="Times New Roman" w:hAnsi="Times New Roman" w:cs="Times New Roman"/>
          <w:sz w:val="24"/>
          <w:szCs w:val="24"/>
        </w:rPr>
        <w:t>kaupleja istungile</w:t>
      </w:r>
      <w:r w:rsidR="002626E8" w:rsidRPr="00C47F90">
        <w:rPr>
          <w:rFonts w:ascii="Times New Roman" w:hAnsi="Times New Roman" w:cs="Times New Roman"/>
          <w:sz w:val="24"/>
          <w:szCs w:val="24"/>
        </w:rPr>
        <w:t>. See</w:t>
      </w:r>
      <w:r w:rsidR="00EE68B1" w:rsidRPr="00C47F90">
        <w:rPr>
          <w:rFonts w:ascii="Times New Roman" w:hAnsi="Times New Roman" w:cs="Times New Roman"/>
          <w:sz w:val="24"/>
          <w:szCs w:val="24"/>
        </w:rPr>
        <w:t>tõttu</w:t>
      </w:r>
      <w:r w:rsidR="00822CD9" w:rsidRPr="00C47F90">
        <w:rPr>
          <w:rFonts w:ascii="Times New Roman" w:hAnsi="Times New Roman" w:cs="Times New Roman"/>
          <w:sz w:val="24"/>
          <w:szCs w:val="24"/>
        </w:rPr>
        <w:t xml:space="preserve"> võib eeldada, et kavandatav muudatus ei mõjuta oluliselt komisjoni väljakujunenud praktikat.</w:t>
      </w:r>
    </w:p>
    <w:p w14:paraId="3AE5B801" w14:textId="7A31F7B5" w:rsidR="00822CD9" w:rsidRPr="00C47F90" w:rsidRDefault="00822CD9">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sätestatakse </w:t>
      </w:r>
      <w:r w:rsidR="003F3791" w:rsidRPr="00C47F90">
        <w:rPr>
          <w:rFonts w:ascii="Times New Roman" w:hAnsi="Times New Roman" w:cs="Times New Roman"/>
          <w:sz w:val="24"/>
          <w:szCs w:val="24"/>
        </w:rPr>
        <w:t xml:space="preserve">komisjoni </w:t>
      </w:r>
      <w:r w:rsidR="003E0A91" w:rsidRPr="00C47F90">
        <w:rPr>
          <w:rFonts w:ascii="Times New Roman" w:hAnsi="Times New Roman" w:cs="Times New Roman"/>
          <w:sz w:val="24"/>
          <w:szCs w:val="24"/>
        </w:rPr>
        <w:t>alalise liikme</w:t>
      </w:r>
      <w:r w:rsidR="003F3791" w:rsidRPr="00C47F90">
        <w:rPr>
          <w:rFonts w:ascii="Times New Roman" w:hAnsi="Times New Roman" w:cs="Times New Roman"/>
          <w:sz w:val="24"/>
          <w:szCs w:val="24"/>
        </w:rPr>
        <w:t xml:space="preserve"> võimalus otsustada tarbijavaidlusasja menetlemisel korraldada selle suuline arutamine ja poolte ärakuulamine komisjoni istungil. Selline võimalus on ette nähtud ka kehtivas </w:t>
      </w:r>
      <w:r w:rsidR="003F6963" w:rsidRPr="00C47F90">
        <w:rPr>
          <w:rFonts w:ascii="Times New Roman" w:hAnsi="Times New Roman" w:cs="Times New Roman"/>
          <w:sz w:val="24"/>
          <w:szCs w:val="24"/>
        </w:rPr>
        <w:t>seaduses</w:t>
      </w:r>
      <w:r w:rsidR="003F3791" w:rsidRPr="00C47F90">
        <w:rPr>
          <w:rFonts w:ascii="Times New Roman" w:hAnsi="Times New Roman" w:cs="Times New Roman"/>
          <w:sz w:val="24"/>
          <w:szCs w:val="24"/>
        </w:rPr>
        <w:t>. Kui tarbijavaidlusasjas kogutud teabe ja tõendite alusel ei ole võimalik vaidlust lahendada, võib olla mõistlik poolte suuline ärakuulamine, mille käigus on pooltel võimalik jõuda kokkuleppeni.</w:t>
      </w:r>
    </w:p>
    <w:p w14:paraId="4E4EA105" w14:textId="0D565218" w:rsidR="003E0A91" w:rsidRPr="00C47F90" w:rsidRDefault="003F379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724065"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4</w:t>
      </w:r>
      <w:r w:rsidRPr="00C47F90">
        <w:rPr>
          <w:rFonts w:ascii="Times New Roman" w:hAnsi="Times New Roman" w:cs="Times New Roman"/>
          <w:sz w:val="24"/>
          <w:szCs w:val="24"/>
        </w:rPr>
        <w:t xml:space="preserve"> </w:t>
      </w:r>
      <w:r w:rsidR="003E0A91" w:rsidRPr="00C47F90">
        <w:rPr>
          <w:rFonts w:ascii="Times New Roman" w:hAnsi="Times New Roman" w:cs="Times New Roman"/>
          <w:sz w:val="24"/>
          <w:szCs w:val="24"/>
        </w:rPr>
        <w:t xml:space="preserve">sätestatakse, et tarbijavaidlusasja andmeid töödeldakse </w:t>
      </w:r>
      <w:r w:rsidR="00A71990" w:rsidRPr="00C47F90">
        <w:rPr>
          <w:rFonts w:ascii="Times New Roman" w:hAnsi="Times New Roman" w:cs="Times New Roman"/>
          <w:sz w:val="24"/>
          <w:szCs w:val="24"/>
        </w:rPr>
        <w:t xml:space="preserve">TTJA </w:t>
      </w:r>
      <w:r w:rsidR="003E0A91" w:rsidRPr="00C47F90">
        <w:rPr>
          <w:rFonts w:ascii="Times New Roman" w:hAnsi="Times New Roman" w:cs="Times New Roman"/>
          <w:sz w:val="24"/>
          <w:szCs w:val="24"/>
        </w:rPr>
        <w:t>andmekogus.</w:t>
      </w:r>
    </w:p>
    <w:p w14:paraId="19D0C4F3" w14:textId="23B0237F" w:rsidR="003F3791" w:rsidRPr="00C47F90" w:rsidRDefault="003E0A9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5 ja 6</w:t>
      </w:r>
      <w:r w:rsidRPr="00C47F90">
        <w:rPr>
          <w:rFonts w:ascii="Times New Roman" w:hAnsi="Times New Roman" w:cs="Times New Roman"/>
          <w:sz w:val="24"/>
          <w:szCs w:val="24"/>
        </w:rPr>
        <w:t xml:space="preserve"> </w:t>
      </w:r>
      <w:r w:rsidR="003F3791" w:rsidRPr="00C47F90">
        <w:rPr>
          <w:rFonts w:ascii="Times New Roman" w:hAnsi="Times New Roman" w:cs="Times New Roman"/>
          <w:sz w:val="24"/>
          <w:szCs w:val="24"/>
        </w:rPr>
        <w:t xml:space="preserve">sätestatakse, et menetluse käigus kogutud andmeid </w:t>
      </w:r>
      <w:r w:rsidRPr="00C47F90">
        <w:rPr>
          <w:rFonts w:ascii="Times New Roman" w:hAnsi="Times New Roman" w:cs="Times New Roman"/>
          <w:sz w:val="24"/>
          <w:szCs w:val="24"/>
        </w:rPr>
        <w:t xml:space="preserve">ja dokumente </w:t>
      </w:r>
      <w:r w:rsidR="003F3791" w:rsidRPr="00C47F90">
        <w:rPr>
          <w:rFonts w:ascii="Times New Roman" w:hAnsi="Times New Roman" w:cs="Times New Roman"/>
          <w:sz w:val="24"/>
          <w:szCs w:val="24"/>
        </w:rPr>
        <w:t xml:space="preserve">säilitatakse </w:t>
      </w:r>
      <w:r w:rsidR="006F7641" w:rsidRPr="00C47F90">
        <w:rPr>
          <w:rFonts w:ascii="Times New Roman" w:hAnsi="Times New Roman" w:cs="Times New Roman"/>
          <w:sz w:val="24"/>
          <w:szCs w:val="24"/>
        </w:rPr>
        <w:t xml:space="preserve">kuni kolm aastat pärast menetluse ajendiks olnud õigusvaidluste lahendamist. </w:t>
      </w:r>
    </w:p>
    <w:p w14:paraId="792055CC" w14:textId="77777777" w:rsidR="00936E4E" w:rsidRPr="00C47F90" w:rsidRDefault="00936E4E">
      <w:pPr>
        <w:spacing w:after="0" w:line="240" w:lineRule="auto"/>
        <w:jc w:val="both"/>
        <w:rPr>
          <w:rFonts w:ascii="Times New Roman" w:hAnsi="Times New Roman" w:cs="Times New Roman"/>
          <w:sz w:val="24"/>
          <w:szCs w:val="24"/>
        </w:rPr>
      </w:pPr>
    </w:p>
    <w:p w14:paraId="688863CD" w14:textId="3F1A19D4" w:rsidR="00614F50" w:rsidRPr="00C47F90" w:rsidRDefault="00936E4E">
      <w:pPr>
        <w:spacing w:after="0" w:line="240" w:lineRule="auto"/>
        <w:jc w:val="both"/>
        <w:rPr>
          <w:rFonts w:ascii="Times New Roman" w:hAnsi="Times New Roman" w:cs="Times New Roman"/>
          <w:sz w:val="24"/>
          <w:szCs w:val="24"/>
        </w:rPr>
      </w:pPr>
      <w:r w:rsidRPr="003E3698">
        <w:rPr>
          <w:rFonts w:ascii="Times New Roman" w:hAnsi="Times New Roman" w:cs="Times New Roman"/>
          <w:b/>
          <w:bCs/>
          <w:sz w:val="24"/>
          <w:szCs w:val="24"/>
        </w:rPr>
        <w:t>TKS</w:t>
      </w:r>
      <w:r w:rsidR="00273593" w:rsidRPr="003E3698">
        <w:rPr>
          <w:rFonts w:ascii="Times New Roman" w:hAnsi="Times New Roman" w:cs="Times New Roman"/>
          <w:b/>
          <w:bCs/>
          <w:sz w:val="24"/>
          <w:szCs w:val="24"/>
        </w:rPr>
        <w:noBreakHyphen/>
        <w:t>i</w:t>
      </w:r>
      <w:r w:rsidRPr="003E3698">
        <w:rPr>
          <w:rFonts w:ascii="Times New Roman" w:hAnsi="Times New Roman" w:cs="Times New Roman"/>
          <w:b/>
          <w:bCs/>
          <w:sz w:val="24"/>
          <w:szCs w:val="24"/>
        </w:rPr>
        <w:t xml:space="preserve"> §-s 45</w:t>
      </w:r>
      <w:r w:rsidRPr="003E3698">
        <w:rPr>
          <w:rFonts w:ascii="Times New Roman" w:hAnsi="Times New Roman" w:cs="Times New Roman"/>
          <w:b/>
          <w:bCs/>
          <w:sz w:val="24"/>
          <w:szCs w:val="24"/>
          <w:vertAlign w:val="superscript"/>
        </w:rPr>
        <w:t>2</w:t>
      </w:r>
      <w:r w:rsidRPr="00C47F90">
        <w:rPr>
          <w:rFonts w:ascii="Times New Roman" w:hAnsi="Times New Roman" w:cs="Times New Roman"/>
          <w:sz w:val="24"/>
          <w:szCs w:val="24"/>
        </w:rPr>
        <w:t xml:space="preserve"> </w:t>
      </w:r>
      <w:r w:rsidR="00A72BBF" w:rsidRPr="00C47F90">
        <w:rPr>
          <w:rFonts w:ascii="Times New Roman" w:hAnsi="Times New Roman" w:cs="Times New Roman"/>
          <w:sz w:val="24"/>
          <w:szCs w:val="24"/>
        </w:rPr>
        <w:t xml:space="preserve">reguleeritakse menetlustoimingute tegemist otsusega. Menetluslike otsuste tegemise õigus on </w:t>
      </w:r>
      <w:r w:rsidR="003245B5" w:rsidRPr="00C47F90">
        <w:rPr>
          <w:rFonts w:ascii="Times New Roman" w:hAnsi="Times New Roman" w:cs="Times New Roman"/>
          <w:sz w:val="24"/>
          <w:szCs w:val="24"/>
        </w:rPr>
        <w:t>üksnes</w:t>
      </w:r>
      <w:r w:rsidRPr="00C47F90">
        <w:rPr>
          <w:rFonts w:ascii="Times New Roman" w:hAnsi="Times New Roman" w:cs="Times New Roman"/>
          <w:sz w:val="24"/>
          <w:szCs w:val="24"/>
        </w:rPr>
        <w:t xml:space="preserve"> komisjoni </w:t>
      </w:r>
      <w:r w:rsidR="00A72BBF" w:rsidRPr="00C47F90">
        <w:rPr>
          <w:rFonts w:ascii="Times New Roman" w:hAnsi="Times New Roman" w:cs="Times New Roman"/>
          <w:sz w:val="24"/>
          <w:szCs w:val="24"/>
        </w:rPr>
        <w:t>alalisel liikmel</w:t>
      </w:r>
      <w:r w:rsidRPr="00C47F90">
        <w:rPr>
          <w:rFonts w:ascii="Times New Roman" w:hAnsi="Times New Roman" w:cs="Times New Roman"/>
          <w:sz w:val="24"/>
          <w:szCs w:val="24"/>
        </w:rPr>
        <w:t xml:space="preserve"> ja </w:t>
      </w:r>
      <w:r w:rsidR="00A72BBF" w:rsidRPr="00C47F90">
        <w:rPr>
          <w:rFonts w:ascii="Times New Roman" w:hAnsi="Times New Roman" w:cs="Times New Roman"/>
          <w:sz w:val="24"/>
          <w:szCs w:val="24"/>
        </w:rPr>
        <w:t>sellest</w:t>
      </w:r>
      <w:r w:rsidRPr="00C47F90">
        <w:rPr>
          <w:rFonts w:ascii="Times New Roman" w:hAnsi="Times New Roman" w:cs="Times New Roman"/>
          <w:sz w:val="24"/>
          <w:szCs w:val="24"/>
        </w:rPr>
        <w:t xml:space="preserve"> peab nähtuma, kelle kohta on </w:t>
      </w:r>
      <w:r w:rsidR="00A72BBF" w:rsidRPr="00C47F90">
        <w:rPr>
          <w:rFonts w:ascii="Times New Roman" w:hAnsi="Times New Roman" w:cs="Times New Roman"/>
          <w:sz w:val="24"/>
          <w:szCs w:val="24"/>
        </w:rPr>
        <w:t xml:space="preserve">otsus </w:t>
      </w:r>
      <w:r w:rsidRPr="00C47F90">
        <w:rPr>
          <w:rFonts w:ascii="Times New Roman" w:hAnsi="Times New Roman" w:cs="Times New Roman"/>
          <w:sz w:val="24"/>
          <w:szCs w:val="24"/>
        </w:rPr>
        <w:t xml:space="preserve">tehtud ja mis on </w:t>
      </w:r>
      <w:r w:rsidR="00A72BBF" w:rsidRPr="00C47F90">
        <w:rPr>
          <w:rFonts w:ascii="Times New Roman" w:hAnsi="Times New Roman" w:cs="Times New Roman"/>
          <w:sz w:val="24"/>
          <w:szCs w:val="24"/>
        </w:rPr>
        <w:t>selle</w:t>
      </w:r>
      <w:r w:rsidRPr="00C47F90">
        <w:rPr>
          <w:rFonts w:ascii="Times New Roman" w:hAnsi="Times New Roman" w:cs="Times New Roman"/>
          <w:sz w:val="24"/>
          <w:szCs w:val="24"/>
        </w:rPr>
        <w:t xml:space="preserve"> sisu. Kehtivas seaduses ei ole komisjoni menetlustoimingute </w:t>
      </w:r>
      <w:r w:rsidR="003245B5" w:rsidRPr="00C47F90">
        <w:rPr>
          <w:rFonts w:ascii="Times New Roman" w:hAnsi="Times New Roman" w:cs="Times New Roman"/>
          <w:sz w:val="24"/>
          <w:szCs w:val="24"/>
        </w:rPr>
        <w:t>tege</w:t>
      </w:r>
      <w:r w:rsidRPr="00C47F90">
        <w:rPr>
          <w:rFonts w:ascii="Times New Roman" w:hAnsi="Times New Roman" w:cs="Times New Roman"/>
          <w:sz w:val="24"/>
          <w:szCs w:val="24"/>
        </w:rPr>
        <w:t>mist täpsemalt reguleeritud. Eelnõuga kavandatakse m</w:t>
      </w:r>
      <w:r w:rsidR="00614F50" w:rsidRPr="00C47F90">
        <w:rPr>
          <w:rFonts w:ascii="Times New Roman" w:hAnsi="Times New Roman" w:cs="Times New Roman"/>
          <w:sz w:val="24"/>
          <w:szCs w:val="24"/>
        </w:rPr>
        <w:t>it</w:t>
      </w:r>
      <w:r w:rsidR="003245B5" w:rsidRPr="00C47F90">
        <w:rPr>
          <w:rFonts w:ascii="Times New Roman" w:hAnsi="Times New Roman" w:cs="Times New Roman"/>
          <w:sz w:val="24"/>
          <w:szCs w:val="24"/>
        </w:rPr>
        <w:t>u</w:t>
      </w:r>
      <w:r w:rsidR="00614F50" w:rsidRPr="00C47F90">
        <w:rPr>
          <w:rFonts w:ascii="Times New Roman" w:hAnsi="Times New Roman" w:cs="Times New Roman"/>
          <w:sz w:val="24"/>
          <w:szCs w:val="24"/>
        </w:rPr>
        <w:t xml:space="preserve"> </w:t>
      </w:r>
      <w:r w:rsidR="00A000ED" w:rsidRPr="00C47F90">
        <w:rPr>
          <w:rFonts w:ascii="Times New Roman" w:hAnsi="Times New Roman" w:cs="Times New Roman"/>
          <w:sz w:val="24"/>
          <w:szCs w:val="24"/>
        </w:rPr>
        <w:t>otsusega tehtava</w:t>
      </w:r>
      <w:r w:rsidR="003245B5" w:rsidRPr="00C47F90">
        <w:rPr>
          <w:rFonts w:ascii="Times New Roman" w:hAnsi="Times New Roman" w:cs="Times New Roman"/>
          <w:sz w:val="24"/>
          <w:szCs w:val="24"/>
        </w:rPr>
        <w:t>t</w:t>
      </w:r>
      <w:r w:rsidR="00614F50" w:rsidRPr="00C47F90">
        <w:rPr>
          <w:rFonts w:ascii="Times New Roman" w:hAnsi="Times New Roman" w:cs="Times New Roman"/>
          <w:sz w:val="24"/>
          <w:szCs w:val="24"/>
        </w:rPr>
        <w:t xml:space="preserve"> menetlustoimingu</w:t>
      </w:r>
      <w:r w:rsidR="003245B5" w:rsidRPr="00C47F90">
        <w:rPr>
          <w:rFonts w:ascii="Times New Roman" w:hAnsi="Times New Roman" w:cs="Times New Roman"/>
          <w:sz w:val="24"/>
          <w:szCs w:val="24"/>
        </w:rPr>
        <w:t>t, mille</w:t>
      </w:r>
      <w:r w:rsidR="00614F50" w:rsidRPr="00C47F90">
        <w:rPr>
          <w:rFonts w:ascii="Times New Roman" w:hAnsi="Times New Roman" w:cs="Times New Roman"/>
          <w:sz w:val="24"/>
          <w:szCs w:val="24"/>
        </w:rPr>
        <w:t xml:space="preserve"> sisu ja eesmär</w:t>
      </w:r>
      <w:r w:rsidR="003245B5" w:rsidRPr="00C47F90">
        <w:rPr>
          <w:rFonts w:ascii="Times New Roman" w:hAnsi="Times New Roman" w:cs="Times New Roman"/>
          <w:sz w:val="24"/>
          <w:szCs w:val="24"/>
        </w:rPr>
        <w:t>k erinevad</w:t>
      </w:r>
      <w:r w:rsidR="00EE68B1" w:rsidRPr="00C47F90">
        <w:rPr>
          <w:rFonts w:ascii="Times New Roman" w:hAnsi="Times New Roman" w:cs="Times New Roman"/>
          <w:sz w:val="24"/>
          <w:szCs w:val="24"/>
        </w:rPr>
        <w:t xml:space="preserve">, sätestades </w:t>
      </w:r>
      <w:commentRangeStart w:id="19"/>
      <w:r w:rsidR="00EE68B1" w:rsidRPr="00C47F90">
        <w:rPr>
          <w:rFonts w:ascii="Times New Roman" w:hAnsi="Times New Roman" w:cs="Times New Roman"/>
          <w:sz w:val="24"/>
          <w:szCs w:val="24"/>
        </w:rPr>
        <w:t>sealjuures</w:t>
      </w:r>
      <w:r w:rsidR="00614F50" w:rsidRPr="00C47F90">
        <w:rPr>
          <w:rFonts w:ascii="Times New Roman" w:hAnsi="Times New Roman" w:cs="Times New Roman"/>
          <w:sz w:val="24"/>
          <w:szCs w:val="24"/>
        </w:rPr>
        <w:t xml:space="preserve"> </w:t>
      </w:r>
      <w:r w:rsidR="00A000ED" w:rsidRPr="00C47F90">
        <w:rPr>
          <w:rFonts w:ascii="Times New Roman" w:hAnsi="Times New Roman" w:cs="Times New Roman"/>
          <w:sz w:val="24"/>
          <w:szCs w:val="24"/>
        </w:rPr>
        <w:t>otsusele</w:t>
      </w:r>
      <w:r w:rsidR="00614F50" w:rsidRPr="00C47F90">
        <w:rPr>
          <w:rFonts w:ascii="Times New Roman" w:hAnsi="Times New Roman" w:cs="Times New Roman"/>
          <w:sz w:val="24"/>
          <w:szCs w:val="24"/>
        </w:rPr>
        <w:t xml:space="preserve"> vaid minimaalsed</w:t>
      </w:r>
      <w:commentRangeEnd w:id="19"/>
      <w:r w:rsidR="00563935">
        <w:rPr>
          <w:rStyle w:val="Kommentaariviide"/>
        </w:rPr>
        <w:commentReference w:id="19"/>
      </w:r>
      <w:r w:rsidR="00614F50" w:rsidRPr="00C47F90">
        <w:rPr>
          <w:rFonts w:ascii="Times New Roman" w:hAnsi="Times New Roman" w:cs="Times New Roman"/>
          <w:sz w:val="24"/>
          <w:szCs w:val="24"/>
        </w:rPr>
        <w:t xml:space="preserve"> ja eesmärgile suunatud nõuded. Säte on vajalik, et tagada tarbijavaidlusasja menetlemise läbipaistvus ja õiguspärasus</w:t>
      </w:r>
      <w:r w:rsidR="002A779B" w:rsidRPr="00C47F90">
        <w:rPr>
          <w:rFonts w:ascii="Times New Roman" w:hAnsi="Times New Roman" w:cs="Times New Roman"/>
          <w:sz w:val="24"/>
          <w:szCs w:val="24"/>
        </w:rPr>
        <w:t>, need</w:t>
      </w:r>
      <w:r w:rsidR="00614F50" w:rsidRPr="00C47F90">
        <w:rPr>
          <w:rFonts w:ascii="Times New Roman" w:hAnsi="Times New Roman" w:cs="Times New Roman"/>
          <w:sz w:val="24"/>
          <w:szCs w:val="24"/>
        </w:rPr>
        <w:t xml:space="preserve"> on eelduseks võimalusele, et tarbijavaidlusasjas tehtud </w:t>
      </w:r>
      <w:r w:rsidR="00A000ED" w:rsidRPr="00C47F90">
        <w:rPr>
          <w:rFonts w:ascii="Times New Roman" w:hAnsi="Times New Roman" w:cs="Times New Roman"/>
          <w:sz w:val="24"/>
          <w:szCs w:val="24"/>
        </w:rPr>
        <w:t xml:space="preserve">sisuline </w:t>
      </w:r>
      <w:r w:rsidR="00614F50" w:rsidRPr="00C47F90">
        <w:rPr>
          <w:rFonts w:ascii="Times New Roman" w:hAnsi="Times New Roman" w:cs="Times New Roman"/>
          <w:sz w:val="24"/>
          <w:szCs w:val="24"/>
        </w:rPr>
        <w:t>otsus on täitedokumen</w:t>
      </w:r>
      <w:r w:rsidR="00507A58" w:rsidRPr="00C47F90">
        <w:rPr>
          <w:rFonts w:ascii="Times New Roman" w:hAnsi="Times New Roman" w:cs="Times New Roman"/>
          <w:sz w:val="24"/>
          <w:szCs w:val="24"/>
        </w:rPr>
        <w:t>t</w:t>
      </w:r>
      <w:r w:rsidR="00614F50" w:rsidRPr="00C47F90">
        <w:rPr>
          <w:rFonts w:ascii="Times New Roman" w:hAnsi="Times New Roman" w:cs="Times New Roman"/>
          <w:sz w:val="24"/>
          <w:szCs w:val="24"/>
        </w:rPr>
        <w:t xml:space="preserve"> täitemenetluse seadustiku tähenduses.</w:t>
      </w:r>
    </w:p>
    <w:p w14:paraId="619FEB15" w14:textId="77777777" w:rsidR="002D634A" w:rsidRPr="00C47F90" w:rsidRDefault="002D634A">
      <w:pPr>
        <w:suppressAutoHyphens/>
        <w:spacing w:after="0" w:line="240" w:lineRule="auto"/>
        <w:jc w:val="both"/>
        <w:rPr>
          <w:rFonts w:ascii="Times New Roman" w:eastAsia="Times New Roman" w:hAnsi="Times New Roman" w:cs="Times New Roman"/>
          <w:sz w:val="24"/>
        </w:rPr>
      </w:pPr>
    </w:p>
    <w:p w14:paraId="4F0A8009" w14:textId="14BA4256" w:rsidR="00CB09CD" w:rsidRPr="00C47F90" w:rsidRDefault="00CB09CD">
      <w:pPr>
        <w:suppressAutoHyphens/>
        <w:spacing w:after="0" w:line="240" w:lineRule="auto"/>
        <w:jc w:val="both"/>
        <w:rPr>
          <w:rFonts w:ascii="Times New Roman" w:eastAsia="Times New Roman" w:hAnsi="Times New Roman" w:cs="Times New Roman"/>
          <w:sz w:val="24"/>
          <w:szCs w:val="24"/>
        </w:rPr>
      </w:pPr>
      <w:r w:rsidRPr="003E3698">
        <w:rPr>
          <w:rFonts w:ascii="Times New Roman" w:eastAsia="Times New Roman" w:hAnsi="Times New Roman" w:cs="Times New Roman"/>
          <w:b/>
          <w:bCs/>
          <w:sz w:val="24"/>
          <w:szCs w:val="24"/>
        </w:rPr>
        <w:t>TKS</w:t>
      </w:r>
      <w:r w:rsidR="00236524" w:rsidRPr="003E3698">
        <w:rPr>
          <w:rFonts w:ascii="Times New Roman" w:eastAsia="Times New Roman" w:hAnsi="Times New Roman" w:cs="Times New Roman"/>
          <w:b/>
          <w:bCs/>
          <w:sz w:val="24"/>
          <w:szCs w:val="24"/>
        </w:rPr>
        <w:t>-i</w:t>
      </w:r>
      <w:r w:rsidRPr="003E3698">
        <w:rPr>
          <w:rFonts w:ascii="Times New Roman" w:eastAsia="Times New Roman" w:hAnsi="Times New Roman" w:cs="Times New Roman"/>
          <w:b/>
          <w:bCs/>
          <w:sz w:val="24"/>
          <w:szCs w:val="24"/>
        </w:rPr>
        <w:t xml:space="preserve"> §-s 4</w:t>
      </w:r>
      <w:r w:rsidR="00143C70">
        <w:rPr>
          <w:rFonts w:ascii="Times New Roman" w:eastAsia="Times New Roman" w:hAnsi="Times New Roman" w:cs="Times New Roman"/>
          <w:b/>
          <w:bCs/>
          <w:sz w:val="24"/>
          <w:szCs w:val="24"/>
        </w:rPr>
        <w:t>6</w:t>
      </w:r>
      <w:r w:rsidR="002D634A" w:rsidRPr="00C47F90">
        <w:rPr>
          <w:rFonts w:ascii="Times New Roman" w:eastAsia="Times New Roman" w:hAnsi="Times New Roman" w:cs="Times New Roman"/>
          <w:sz w:val="24"/>
          <w:szCs w:val="24"/>
        </w:rPr>
        <w:t xml:space="preserve"> kehtestatakse riigilõivu tasumise kohustus</w:t>
      </w:r>
      <w:r w:rsidR="0099257C" w:rsidRPr="00C47F90">
        <w:rPr>
          <w:rFonts w:ascii="Times New Roman" w:eastAsia="Times New Roman" w:hAnsi="Times New Roman" w:cs="Times New Roman"/>
          <w:sz w:val="24"/>
          <w:szCs w:val="24"/>
        </w:rPr>
        <w:t xml:space="preserve"> </w:t>
      </w:r>
      <w:r w:rsidR="002D634A" w:rsidRPr="00C47F90">
        <w:rPr>
          <w:rFonts w:ascii="Times New Roman" w:eastAsia="Times New Roman" w:hAnsi="Times New Roman" w:cs="Times New Roman"/>
          <w:sz w:val="24"/>
          <w:szCs w:val="24"/>
        </w:rPr>
        <w:t xml:space="preserve">komisjonile esitatud avalduse läbivaatamise eest. </w:t>
      </w:r>
      <w:r w:rsidR="005D2447" w:rsidRPr="00C47F90">
        <w:rPr>
          <w:rFonts w:ascii="Times New Roman" w:eastAsia="Times New Roman" w:hAnsi="Times New Roman" w:cs="Times New Roman"/>
          <w:sz w:val="24"/>
          <w:szCs w:val="24"/>
        </w:rPr>
        <w:t xml:space="preserve">Tarbija tasub riigilõivu avalduse esitamisel ja </w:t>
      </w:r>
      <w:commentRangeStart w:id="20"/>
      <w:r w:rsidR="005D2447" w:rsidRPr="00C47F90">
        <w:rPr>
          <w:rFonts w:ascii="Times New Roman" w:eastAsia="Times New Roman" w:hAnsi="Times New Roman" w:cs="Times New Roman"/>
          <w:sz w:val="24"/>
          <w:szCs w:val="24"/>
        </w:rPr>
        <w:t xml:space="preserve">lisab avaldusele riigilõivu tasumise kontrollimist võimaldavad andmed. </w:t>
      </w:r>
      <w:commentRangeEnd w:id="20"/>
      <w:r w:rsidR="008E5425">
        <w:rPr>
          <w:rStyle w:val="Kommentaariviide"/>
        </w:rPr>
        <w:commentReference w:id="20"/>
      </w:r>
      <w:r w:rsidR="002D634A" w:rsidRPr="00C47F90">
        <w:rPr>
          <w:rFonts w:ascii="Times New Roman" w:eastAsia="Times New Roman" w:hAnsi="Times New Roman" w:cs="Times New Roman"/>
          <w:sz w:val="24"/>
          <w:szCs w:val="24"/>
        </w:rPr>
        <w:t>Riigilõivu suuruseks on kavandatud 15</w:t>
      </w:r>
      <w:r w:rsidR="00A94C55" w:rsidRPr="00C47F90">
        <w:rPr>
          <w:rFonts w:ascii="Times New Roman" w:eastAsia="Times New Roman" w:hAnsi="Times New Roman" w:cs="Times New Roman"/>
          <w:sz w:val="24"/>
          <w:szCs w:val="24"/>
        </w:rPr>
        <w:t> </w:t>
      </w:r>
      <w:r w:rsidR="002D634A" w:rsidRPr="00C47F90">
        <w:rPr>
          <w:rFonts w:ascii="Times New Roman" w:eastAsia="Times New Roman" w:hAnsi="Times New Roman" w:cs="Times New Roman"/>
          <w:sz w:val="24"/>
          <w:szCs w:val="24"/>
        </w:rPr>
        <w:t>eurot.</w:t>
      </w:r>
    </w:p>
    <w:p w14:paraId="60DEB953" w14:textId="21AB1D7B" w:rsidR="00FA3800" w:rsidRPr="00C47F90" w:rsidRDefault="00FA3800">
      <w:pPr>
        <w:spacing w:after="0" w:line="240" w:lineRule="auto"/>
        <w:jc w:val="both"/>
        <w:rPr>
          <w:rFonts w:ascii="Times New Roman" w:eastAsia="Times New Roman" w:hAnsi="Times New Roman" w:cs="Times New Roman"/>
          <w:b/>
          <w:sz w:val="24"/>
          <w:szCs w:val="24"/>
        </w:rPr>
      </w:pPr>
    </w:p>
    <w:p w14:paraId="3C96C6F5" w14:textId="15DB6103" w:rsidR="00EE0C17" w:rsidRPr="00C47F90" w:rsidRDefault="00EE0C17">
      <w:pPr>
        <w:spacing w:after="0" w:line="240" w:lineRule="auto"/>
        <w:jc w:val="both"/>
        <w:rPr>
          <w:rFonts w:ascii="Times New Roman" w:eastAsia="Times New Roman" w:hAnsi="Times New Roman" w:cs="Times New Roman"/>
          <w:bCs/>
          <w:sz w:val="24"/>
          <w:szCs w:val="24"/>
        </w:rPr>
      </w:pPr>
      <w:r w:rsidRPr="00C47F90">
        <w:rPr>
          <w:rFonts w:ascii="Times New Roman" w:eastAsia="Times New Roman" w:hAnsi="Times New Roman" w:cs="Times New Roman"/>
          <w:bCs/>
          <w:sz w:val="24"/>
          <w:szCs w:val="24"/>
        </w:rPr>
        <w:t xml:space="preserve">Riigilõivu suuruse määramisel on </w:t>
      </w:r>
      <w:r w:rsidR="00067D70" w:rsidRPr="00C47F90">
        <w:rPr>
          <w:rFonts w:ascii="Times New Roman" w:eastAsia="Times New Roman" w:hAnsi="Times New Roman" w:cs="Times New Roman"/>
          <w:bCs/>
          <w:sz w:val="24"/>
          <w:szCs w:val="24"/>
        </w:rPr>
        <w:t>arvestatud</w:t>
      </w:r>
      <w:r w:rsidR="00AA1B79" w:rsidRPr="00C47F90">
        <w:rPr>
          <w:rFonts w:ascii="Times New Roman" w:eastAsia="Times New Roman" w:hAnsi="Times New Roman" w:cs="Times New Roman"/>
          <w:bCs/>
          <w:sz w:val="24"/>
          <w:szCs w:val="24"/>
        </w:rPr>
        <w:t xml:space="preserve"> </w:t>
      </w:r>
      <w:r w:rsidRPr="00C47F90">
        <w:rPr>
          <w:rFonts w:ascii="Times New Roman" w:eastAsia="Times New Roman" w:hAnsi="Times New Roman" w:cs="Times New Roman"/>
          <w:bCs/>
          <w:sz w:val="24"/>
          <w:szCs w:val="24"/>
        </w:rPr>
        <w:t xml:space="preserve">komisjonile esitatud </w:t>
      </w:r>
      <w:r w:rsidR="00067D70" w:rsidRPr="00C47F90">
        <w:rPr>
          <w:rFonts w:ascii="Times New Roman" w:eastAsia="Times New Roman" w:hAnsi="Times New Roman" w:cs="Times New Roman"/>
          <w:bCs/>
          <w:sz w:val="24"/>
          <w:szCs w:val="24"/>
        </w:rPr>
        <w:t>a</w:t>
      </w:r>
      <w:r w:rsidRPr="00C47F90">
        <w:rPr>
          <w:rFonts w:ascii="Times New Roman" w:eastAsia="Times New Roman" w:hAnsi="Times New Roman" w:cs="Times New Roman"/>
          <w:bCs/>
          <w:sz w:val="24"/>
          <w:szCs w:val="24"/>
        </w:rPr>
        <w:t xml:space="preserve">valduse eelmenetlusega tegeleva juristi </w:t>
      </w:r>
      <w:r w:rsidR="00067D70" w:rsidRPr="00C47F90">
        <w:rPr>
          <w:rFonts w:ascii="Times New Roman" w:eastAsia="Times New Roman" w:hAnsi="Times New Roman" w:cs="Times New Roman"/>
          <w:bCs/>
          <w:sz w:val="24"/>
          <w:szCs w:val="24"/>
        </w:rPr>
        <w:t>töötasu (</w:t>
      </w:r>
      <w:r w:rsidR="003D006A" w:rsidRPr="00C47F90">
        <w:rPr>
          <w:rFonts w:ascii="Times New Roman" w:eastAsia="Times New Roman" w:hAnsi="Times New Roman" w:cs="Times New Roman"/>
          <w:bCs/>
          <w:sz w:val="24"/>
          <w:szCs w:val="24"/>
        </w:rPr>
        <w:t>2000</w:t>
      </w:r>
      <w:r w:rsidR="009375AF" w:rsidRPr="00C47F90">
        <w:rPr>
          <w:rFonts w:ascii="Times New Roman" w:eastAsia="Times New Roman" w:hAnsi="Times New Roman" w:cs="Times New Roman"/>
          <w:bCs/>
          <w:sz w:val="24"/>
          <w:szCs w:val="24"/>
        </w:rPr>
        <w:t> </w:t>
      </w:r>
      <w:r w:rsidR="00067D70" w:rsidRPr="00C47F90">
        <w:rPr>
          <w:rFonts w:ascii="Times New Roman" w:eastAsia="Times New Roman" w:hAnsi="Times New Roman" w:cs="Times New Roman"/>
          <w:bCs/>
          <w:sz w:val="24"/>
          <w:szCs w:val="24"/>
        </w:rPr>
        <w:t>eurot) ja eelmenetlusele kuluvat aega (</w:t>
      </w:r>
      <w:r w:rsidR="00420483" w:rsidRPr="00C47F90">
        <w:rPr>
          <w:rFonts w:ascii="Times New Roman" w:eastAsia="Times New Roman" w:hAnsi="Times New Roman" w:cs="Times New Roman"/>
          <w:bCs/>
          <w:sz w:val="24"/>
          <w:szCs w:val="24"/>
        </w:rPr>
        <w:t>kaks</w:t>
      </w:r>
      <w:r w:rsidR="00067D70" w:rsidRPr="00C47F90">
        <w:rPr>
          <w:rFonts w:ascii="Times New Roman" w:eastAsia="Times New Roman" w:hAnsi="Times New Roman" w:cs="Times New Roman"/>
          <w:bCs/>
          <w:sz w:val="24"/>
          <w:szCs w:val="24"/>
        </w:rPr>
        <w:t xml:space="preserve"> töötundi). Sellisel juhul on arvestuslik keskmine tunnitasu </w:t>
      </w:r>
      <w:r w:rsidR="00D87B16" w:rsidRPr="00C47F90">
        <w:rPr>
          <w:rFonts w:ascii="Times New Roman" w:eastAsia="Times New Roman" w:hAnsi="Times New Roman" w:cs="Times New Roman"/>
          <w:bCs/>
          <w:sz w:val="24"/>
          <w:szCs w:val="24"/>
        </w:rPr>
        <w:t>15,90</w:t>
      </w:r>
      <w:r w:rsidR="009375AF" w:rsidRPr="00C47F90">
        <w:rPr>
          <w:rFonts w:ascii="Times New Roman" w:eastAsia="Times New Roman" w:hAnsi="Times New Roman" w:cs="Times New Roman"/>
          <w:bCs/>
          <w:sz w:val="24"/>
          <w:szCs w:val="24"/>
        </w:rPr>
        <w:t> </w:t>
      </w:r>
      <w:r w:rsidR="00067D70" w:rsidRPr="00C47F90">
        <w:rPr>
          <w:rFonts w:ascii="Times New Roman" w:eastAsia="Times New Roman" w:hAnsi="Times New Roman" w:cs="Times New Roman"/>
          <w:bCs/>
          <w:sz w:val="24"/>
          <w:szCs w:val="24"/>
        </w:rPr>
        <w:t xml:space="preserve">eurot ja kahe töötunni eest on personalikulu </w:t>
      </w:r>
      <w:r w:rsidR="00D87B16" w:rsidRPr="00C47F90">
        <w:rPr>
          <w:rFonts w:ascii="Times New Roman" w:eastAsia="Times New Roman" w:hAnsi="Times New Roman" w:cs="Times New Roman"/>
          <w:bCs/>
          <w:sz w:val="24"/>
          <w:szCs w:val="24"/>
        </w:rPr>
        <w:t>31,80</w:t>
      </w:r>
      <w:r w:rsidR="009375AF" w:rsidRPr="00C47F90">
        <w:rPr>
          <w:rFonts w:ascii="Times New Roman" w:eastAsia="Times New Roman" w:hAnsi="Times New Roman" w:cs="Times New Roman"/>
          <w:bCs/>
          <w:sz w:val="24"/>
          <w:szCs w:val="24"/>
        </w:rPr>
        <w:t> </w:t>
      </w:r>
      <w:r w:rsidR="00067D70" w:rsidRPr="00C47F90">
        <w:rPr>
          <w:rFonts w:ascii="Times New Roman" w:eastAsia="Times New Roman" w:hAnsi="Times New Roman" w:cs="Times New Roman"/>
          <w:bCs/>
          <w:sz w:val="24"/>
          <w:szCs w:val="24"/>
        </w:rPr>
        <w:t xml:space="preserve">eurot. Lisaks personalikulule lisanduvad ka </w:t>
      </w:r>
      <w:r w:rsidR="00145974" w:rsidRPr="00C47F90">
        <w:rPr>
          <w:rFonts w:ascii="Times New Roman" w:eastAsia="Times New Roman" w:hAnsi="Times New Roman" w:cs="Times New Roman"/>
          <w:bCs/>
          <w:sz w:val="24"/>
          <w:szCs w:val="24"/>
        </w:rPr>
        <w:t>mõninga</w:t>
      </w:r>
      <w:r w:rsidR="00E52905" w:rsidRPr="00C47F90">
        <w:rPr>
          <w:rFonts w:ascii="Times New Roman" w:eastAsia="Times New Roman" w:hAnsi="Times New Roman" w:cs="Times New Roman"/>
          <w:bCs/>
          <w:sz w:val="24"/>
          <w:szCs w:val="24"/>
        </w:rPr>
        <w:t>d</w:t>
      </w:r>
      <w:r w:rsidR="00067D70" w:rsidRPr="00C47F90">
        <w:rPr>
          <w:rFonts w:ascii="Times New Roman" w:eastAsia="Times New Roman" w:hAnsi="Times New Roman" w:cs="Times New Roman"/>
          <w:bCs/>
          <w:sz w:val="24"/>
          <w:szCs w:val="24"/>
        </w:rPr>
        <w:t xml:space="preserve"> tugiteenuste</w:t>
      </w:r>
      <w:r w:rsidR="00E52905" w:rsidRPr="00C47F90">
        <w:rPr>
          <w:rFonts w:ascii="Times New Roman" w:eastAsia="Times New Roman" w:hAnsi="Times New Roman" w:cs="Times New Roman"/>
          <w:bCs/>
          <w:sz w:val="24"/>
          <w:szCs w:val="24"/>
        </w:rPr>
        <w:t xml:space="preserve"> kulud</w:t>
      </w:r>
      <w:r w:rsidR="00067D70" w:rsidRPr="00C47F90">
        <w:rPr>
          <w:rFonts w:ascii="Times New Roman" w:eastAsia="Times New Roman" w:hAnsi="Times New Roman" w:cs="Times New Roman"/>
          <w:bCs/>
          <w:sz w:val="24"/>
          <w:szCs w:val="24"/>
        </w:rPr>
        <w:t xml:space="preserve"> ja majandamiskulud. </w:t>
      </w:r>
    </w:p>
    <w:p w14:paraId="13261C42" w14:textId="77777777" w:rsidR="002C6684" w:rsidRPr="00C47F90" w:rsidRDefault="002C6684">
      <w:pPr>
        <w:spacing w:after="0" w:line="240" w:lineRule="auto"/>
        <w:jc w:val="both"/>
        <w:rPr>
          <w:rFonts w:ascii="Times New Roman" w:eastAsia="Times New Roman" w:hAnsi="Times New Roman" w:cs="Times New Roman"/>
          <w:bCs/>
          <w:sz w:val="24"/>
          <w:szCs w:val="24"/>
        </w:rPr>
      </w:pPr>
    </w:p>
    <w:p w14:paraId="2DA346B7" w14:textId="60285CE8" w:rsidR="00EE0C17" w:rsidRPr="00C47F90" w:rsidRDefault="00067D70" w:rsidP="00A94C55">
      <w:pPr>
        <w:pStyle w:val="Normaallaadveeb"/>
        <w:spacing w:before="0" w:beforeAutospacing="0" w:after="0" w:afterAutospacing="0"/>
        <w:jc w:val="both"/>
        <w:rPr>
          <w:b/>
        </w:rPr>
      </w:pPr>
      <w:r w:rsidRPr="00C47F90">
        <w:rPr>
          <w:color w:val="000000"/>
        </w:rPr>
        <w:t>Avalduse eelmenetluse raames toimub e</w:t>
      </w:r>
      <w:r w:rsidR="00EE0C17" w:rsidRPr="00C47F90">
        <w:rPr>
          <w:color w:val="000000"/>
        </w:rPr>
        <w:t>sitatud avalduse registreerim</w:t>
      </w:r>
      <w:r w:rsidRPr="00C47F90">
        <w:rPr>
          <w:color w:val="000000"/>
        </w:rPr>
        <w:t>in</w:t>
      </w:r>
      <w:r w:rsidR="00EE0C17" w:rsidRPr="00C47F90">
        <w:rPr>
          <w:color w:val="000000"/>
        </w:rPr>
        <w:t>e, esma</w:t>
      </w:r>
      <w:r w:rsidRPr="00C47F90">
        <w:rPr>
          <w:color w:val="000000"/>
        </w:rPr>
        <w:t>ne</w:t>
      </w:r>
      <w:r w:rsidR="00EE0C17" w:rsidRPr="00C47F90">
        <w:rPr>
          <w:color w:val="000000"/>
        </w:rPr>
        <w:t xml:space="preserve"> andmete ja dokumentide kontrollimi</w:t>
      </w:r>
      <w:r w:rsidRPr="00C47F90">
        <w:rPr>
          <w:color w:val="000000"/>
        </w:rPr>
        <w:t>n</w:t>
      </w:r>
      <w:r w:rsidR="00EE0C17" w:rsidRPr="00C47F90">
        <w:rPr>
          <w:color w:val="000000"/>
        </w:rPr>
        <w:t>e, puuduste kõrvaldam</w:t>
      </w:r>
      <w:r w:rsidRPr="00C47F90">
        <w:rPr>
          <w:color w:val="000000"/>
        </w:rPr>
        <w:t>is</w:t>
      </w:r>
      <w:r w:rsidR="00EE0C17" w:rsidRPr="00C47F90">
        <w:rPr>
          <w:color w:val="000000"/>
        </w:rPr>
        <w:t>e</w:t>
      </w:r>
      <w:r w:rsidRPr="00C47F90">
        <w:rPr>
          <w:color w:val="000000"/>
        </w:rPr>
        <w:t xml:space="preserve">ks toimingute tegemine. </w:t>
      </w:r>
      <w:r w:rsidR="00EE0C17" w:rsidRPr="00C47F90">
        <w:rPr>
          <w:color w:val="000000"/>
        </w:rPr>
        <w:t>Eelmenetluse toimingud sisaldavad vajaduse</w:t>
      </w:r>
      <w:r w:rsidR="002E0EEA" w:rsidRPr="00C47F90">
        <w:rPr>
          <w:color w:val="000000"/>
        </w:rPr>
        <w:t xml:space="preserve"> korra</w:t>
      </w:r>
      <w:r w:rsidR="00EE0C17" w:rsidRPr="00C47F90">
        <w:rPr>
          <w:color w:val="000000"/>
        </w:rPr>
        <w:t>l andmete kontrollimist teistest infosüsteemides</w:t>
      </w:r>
      <w:r w:rsidRPr="00C47F90">
        <w:rPr>
          <w:color w:val="000000"/>
        </w:rPr>
        <w:t>t</w:t>
      </w:r>
      <w:r w:rsidR="00EE0C17" w:rsidRPr="00C47F90">
        <w:rPr>
          <w:color w:val="000000"/>
        </w:rPr>
        <w:t xml:space="preserve"> (äriregister, </w:t>
      </w:r>
      <w:commentRangeStart w:id="21"/>
      <w:r w:rsidR="00EE0C17" w:rsidRPr="00C47F90">
        <w:rPr>
          <w:color w:val="000000"/>
        </w:rPr>
        <w:t>rahvastikuregister</w:t>
      </w:r>
      <w:commentRangeEnd w:id="21"/>
      <w:r w:rsidR="00A670EF">
        <w:rPr>
          <w:rStyle w:val="Kommentaariviide"/>
          <w:rFonts w:asciiTheme="minorHAnsi" w:eastAsiaTheme="minorHAnsi" w:hAnsiTheme="minorHAnsi" w:cstheme="minorBidi"/>
          <w:lang w:eastAsia="en-US"/>
        </w:rPr>
        <w:commentReference w:id="21"/>
      </w:r>
      <w:r w:rsidR="00EE0C17" w:rsidRPr="00C47F90">
        <w:rPr>
          <w:color w:val="000000"/>
        </w:rPr>
        <w:t xml:space="preserve">) ning </w:t>
      </w:r>
      <w:r w:rsidRPr="00C47F90">
        <w:rPr>
          <w:color w:val="000000"/>
        </w:rPr>
        <w:t>avaldajale</w:t>
      </w:r>
      <w:r w:rsidR="00EE0C17" w:rsidRPr="00C47F90">
        <w:rPr>
          <w:color w:val="000000"/>
        </w:rPr>
        <w:t xml:space="preserve"> tema õiguste ja kohustuste selgitamist. </w:t>
      </w:r>
      <w:commentRangeStart w:id="22"/>
      <w:r w:rsidRPr="00C47F90">
        <w:rPr>
          <w:color w:val="000000"/>
        </w:rPr>
        <w:t>Riigilõiv suuruses 15 eurot kata</w:t>
      </w:r>
      <w:r w:rsidR="00C212E9" w:rsidRPr="00C47F90">
        <w:rPr>
          <w:color w:val="000000"/>
        </w:rPr>
        <w:t>b</w:t>
      </w:r>
      <w:r w:rsidRPr="00C47F90">
        <w:rPr>
          <w:color w:val="000000"/>
        </w:rPr>
        <w:t xml:space="preserve"> </w:t>
      </w:r>
      <w:r w:rsidR="007B2D21" w:rsidRPr="00C47F90">
        <w:rPr>
          <w:color w:val="000000"/>
        </w:rPr>
        <w:t xml:space="preserve">umbes poole avalduse eelmenetlusega seonduvast personalikulust. </w:t>
      </w:r>
      <w:commentRangeEnd w:id="22"/>
      <w:r w:rsidR="00243428">
        <w:rPr>
          <w:rStyle w:val="Kommentaariviide"/>
          <w:rFonts w:asciiTheme="minorHAnsi" w:eastAsiaTheme="minorHAnsi" w:hAnsiTheme="minorHAnsi" w:cstheme="minorBidi"/>
          <w:lang w:eastAsia="en-US"/>
        </w:rPr>
        <w:commentReference w:id="22"/>
      </w:r>
    </w:p>
    <w:p w14:paraId="11312C4B" w14:textId="77777777" w:rsidR="00B770B5" w:rsidRPr="00C47F90" w:rsidRDefault="00B770B5" w:rsidP="00A94C55">
      <w:pPr>
        <w:autoSpaceDE w:val="0"/>
        <w:autoSpaceDN w:val="0"/>
        <w:adjustRightInd w:val="0"/>
        <w:spacing w:after="0" w:line="240" w:lineRule="auto"/>
        <w:jc w:val="both"/>
        <w:rPr>
          <w:rFonts w:ascii="Times New Roman" w:hAnsi="Times New Roman" w:cs="Times New Roman"/>
          <w:color w:val="000000"/>
          <w:sz w:val="24"/>
          <w:szCs w:val="24"/>
        </w:rPr>
      </w:pPr>
    </w:p>
    <w:p w14:paraId="5B78A01C" w14:textId="486756EA" w:rsidR="002D634A" w:rsidRPr="00C47F90" w:rsidRDefault="002D634A" w:rsidP="00A94C55">
      <w:pPr>
        <w:autoSpaceDE w:val="0"/>
        <w:autoSpaceDN w:val="0"/>
        <w:adjustRightInd w:val="0"/>
        <w:spacing w:after="0" w:line="240" w:lineRule="auto"/>
        <w:jc w:val="both"/>
        <w:rPr>
          <w:rFonts w:ascii="Times New Roman" w:hAnsi="Times New Roman" w:cs="Times New Roman"/>
          <w:color w:val="000000"/>
          <w:sz w:val="24"/>
          <w:szCs w:val="24"/>
        </w:rPr>
      </w:pPr>
      <w:r w:rsidRPr="00C47F90">
        <w:rPr>
          <w:rFonts w:ascii="Times New Roman" w:hAnsi="Times New Roman" w:cs="Times New Roman"/>
          <w:color w:val="000000"/>
          <w:sz w:val="24"/>
          <w:szCs w:val="24"/>
        </w:rPr>
        <w:t xml:space="preserve">Riigilõivu kehtestamise eesmärk on vähendada komisjoni halduskoormust seoses </w:t>
      </w:r>
      <w:r w:rsidR="00FD010D" w:rsidRPr="00C47F90">
        <w:rPr>
          <w:rFonts w:ascii="Times New Roman" w:hAnsi="Times New Roman" w:cs="Times New Roman"/>
          <w:color w:val="000000"/>
          <w:sz w:val="24"/>
          <w:szCs w:val="24"/>
        </w:rPr>
        <w:t>tarbijate esitatavate läbimõtlemata</w:t>
      </w:r>
      <w:r w:rsidR="00145974" w:rsidRPr="00C47F90">
        <w:rPr>
          <w:rFonts w:ascii="Times New Roman" w:hAnsi="Times New Roman" w:cs="Times New Roman"/>
          <w:color w:val="000000"/>
          <w:sz w:val="24"/>
          <w:szCs w:val="24"/>
        </w:rPr>
        <w:t>,</w:t>
      </w:r>
      <w:r w:rsidR="00FD010D" w:rsidRPr="00C47F90">
        <w:rPr>
          <w:rFonts w:ascii="Times New Roman" w:hAnsi="Times New Roman" w:cs="Times New Roman"/>
          <w:color w:val="000000"/>
          <w:sz w:val="24"/>
          <w:szCs w:val="24"/>
        </w:rPr>
        <w:t xml:space="preserve"> </w:t>
      </w:r>
      <w:r w:rsidRPr="00C47F90">
        <w:rPr>
          <w:rFonts w:ascii="Times New Roman" w:hAnsi="Times New Roman" w:cs="Times New Roman"/>
          <w:color w:val="000000"/>
          <w:sz w:val="24"/>
          <w:szCs w:val="24"/>
        </w:rPr>
        <w:t xml:space="preserve">pahatahtlike ja põhjendamatute avaldustega, </w:t>
      </w:r>
      <w:r w:rsidR="00FD010D" w:rsidRPr="00C47F90">
        <w:rPr>
          <w:rFonts w:ascii="Times New Roman" w:hAnsi="Times New Roman" w:cs="Times New Roman"/>
          <w:color w:val="000000"/>
          <w:sz w:val="24"/>
          <w:szCs w:val="24"/>
        </w:rPr>
        <w:t>millega kaasneb kohustus need</w:t>
      </w:r>
      <w:r w:rsidRPr="00C47F90">
        <w:rPr>
          <w:rFonts w:ascii="Times New Roman" w:hAnsi="Times New Roman" w:cs="Times New Roman"/>
          <w:color w:val="000000"/>
          <w:sz w:val="24"/>
          <w:szCs w:val="24"/>
        </w:rPr>
        <w:t xml:space="preserve"> läbi vaadata ja vormistada menetlusse võtmisest keeldumise otsused. Kehtiva seaduse alusel </w:t>
      </w:r>
      <w:r w:rsidR="003F4958" w:rsidRPr="00C47F90">
        <w:rPr>
          <w:rFonts w:ascii="Times New Roman" w:hAnsi="Times New Roman" w:cs="Times New Roman"/>
          <w:color w:val="000000"/>
          <w:sz w:val="24"/>
          <w:szCs w:val="24"/>
        </w:rPr>
        <w:t xml:space="preserve">lahendatakse </w:t>
      </w:r>
      <w:r w:rsidR="00DA5993" w:rsidRPr="00C47F90">
        <w:rPr>
          <w:rFonts w:ascii="Times New Roman" w:hAnsi="Times New Roman" w:cs="Times New Roman"/>
          <w:color w:val="000000"/>
          <w:sz w:val="24"/>
          <w:szCs w:val="24"/>
        </w:rPr>
        <w:t>vaidluse</w:t>
      </w:r>
      <w:r w:rsidR="003F4958" w:rsidRPr="00C47F90">
        <w:rPr>
          <w:rFonts w:ascii="Times New Roman" w:hAnsi="Times New Roman" w:cs="Times New Roman"/>
          <w:color w:val="000000"/>
          <w:sz w:val="24"/>
          <w:szCs w:val="24"/>
        </w:rPr>
        <w:t xml:space="preserve">d </w:t>
      </w:r>
      <w:r w:rsidR="00DA5993" w:rsidRPr="00C47F90">
        <w:rPr>
          <w:rFonts w:ascii="Times New Roman" w:hAnsi="Times New Roman" w:cs="Times New Roman"/>
          <w:color w:val="000000"/>
          <w:sz w:val="24"/>
          <w:szCs w:val="24"/>
        </w:rPr>
        <w:t xml:space="preserve">komisjonis nii tarbijale kui </w:t>
      </w:r>
      <w:r w:rsidR="00651743" w:rsidRPr="00C47F90">
        <w:rPr>
          <w:rFonts w:ascii="Times New Roman" w:hAnsi="Times New Roman" w:cs="Times New Roman"/>
          <w:color w:val="000000"/>
          <w:sz w:val="24"/>
          <w:szCs w:val="24"/>
        </w:rPr>
        <w:t xml:space="preserve">ka </w:t>
      </w:r>
      <w:r w:rsidR="00DA5993" w:rsidRPr="00C47F90">
        <w:rPr>
          <w:rFonts w:ascii="Times New Roman" w:hAnsi="Times New Roman" w:cs="Times New Roman"/>
          <w:color w:val="000000"/>
          <w:sz w:val="24"/>
          <w:szCs w:val="24"/>
        </w:rPr>
        <w:t>kauplejale tasuta.</w:t>
      </w:r>
    </w:p>
    <w:p w14:paraId="3DA32EC9" w14:textId="77777777" w:rsidR="007770F7" w:rsidRPr="00C47F90" w:rsidRDefault="007770F7">
      <w:pPr>
        <w:spacing w:after="0" w:line="240" w:lineRule="auto"/>
        <w:jc w:val="both"/>
        <w:rPr>
          <w:rFonts w:ascii="Times New Roman" w:hAnsi="Times New Roman" w:cs="Times New Roman"/>
          <w:color w:val="000000"/>
          <w:sz w:val="24"/>
          <w:szCs w:val="24"/>
        </w:rPr>
      </w:pPr>
    </w:p>
    <w:p w14:paraId="38469BFA" w14:textId="7F5D885C" w:rsidR="00FA3800" w:rsidRPr="00C47F90" w:rsidRDefault="007770F7">
      <w:pPr>
        <w:spacing w:after="0" w:line="240" w:lineRule="auto"/>
        <w:jc w:val="both"/>
        <w:rPr>
          <w:rFonts w:ascii="Times New Roman" w:hAnsi="Times New Roman" w:cs="Times New Roman"/>
          <w:color w:val="000000"/>
          <w:sz w:val="24"/>
          <w:szCs w:val="24"/>
        </w:rPr>
      </w:pPr>
      <w:r w:rsidRPr="00C47F90">
        <w:rPr>
          <w:rFonts w:ascii="Times New Roman" w:hAnsi="Times New Roman" w:cs="Times New Roman"/>
          <w:color w:val="000000"/>
          <w:sz w:val="24"/>
          <w:szCs w:val="24"/>
        </w:rPr>
        <w:t xml:space="preserve">Riigilõivu </w:t>
      </w:r>
      <w:r w:rsidR="002D634A" w:rsidRPr="00C47F90">
        <w:rPr>
          <w:rFonts w:ascii="Times New Roman" w:hAnsi="Times New Roman" w:cs="Times New Roman"/>
          <w:color w:val="000000"/>
          <w:sz w:val="24"/>
          <w:szCs w:val="24"/>
        </w:rPr>
        <w:t xml:space="preserve">kavandamisel on kasutatud eeskujuna Taani </w:t>
      </w:r>
      <w:r w:rsidR="003E3698">
        <w:rPr>
          <w:rFonts w:ascii="Times New Roman" w:hAnsi="Times New Roman" w:cs="Times New Roman"/>
          <w:color w:val="000000"/>
          <w:sz w:val="24"/>
          <w:szCs w:val="24"/>
        </w:rPr>
        <w:t>õigus</w:t>
      </w:r>
      <w:r w:rsidR="0020314F" w:rsidRPr="00C47F90">
        <w:rPr>
          <w:rFonts w:ascii="Times New Roman" w:hAnsi="Times New Roman" w:cs="Times New Roman"/>
          <w:color w:val="000000"/>
          <w:sz w:val="24"/>
          <w:szCs w:val="24"/>
        </w:rPr>
        <w:t xml:space="preserve">süsteemi </w:t>
      </w:r>
      <w:r w:rsidR="002D634A" w:rsidRPr="00C47F90">
        <w:rPr>
          <w:rFonts w:ascii="Times New Roman" w:hAnsi="Times New Roman" w:cs="Times New Roman"/>
          <w:color w:val="000000"/>
          <w:sz w:val="24"/>
          <w:szCs w:val="24"/>
        </w:rPr>
        <w:t>vastavat elementi. Taani süsteemis eksisteerivad nii eraõiguslikud riiklikult tunnustatud vaidlusi kohtuväliselt lahendavad üksused kui ka avalik-õiguslikud üksused. Taani süsteemi iseloomustab väga tugev spetsialiseerumine, mis väljendub vaidlusi kohtuväliselt lahendavate üksuste suures arvus. Ernst &amp; Young</w:t>
      </w:r>
      <w:r w:rsidR="00846BAA" w:rsidRPr="00C47F90">
        <w:rPr>
          <w:rFonts w:ascii="Times New Roman" w:hAnsi="Times New Roman" w:cs="Times New Roman"/>
          <w:color w:val="000000"/>
          <w:sz w:val="24"/>
          <w:szCs w:val="24"/>
        </w:rPr>
        <w:t xml:space="preserve"> Baltic AS</w:t>
      </w:r>
      <w:r w:rsidR="002D634A" w:rsidRPr="00C47F90">
        <w:rPr>
          <w:rFonts w:ascii="Times New Roman" w:hAnsi="Times New Roman" w:cs="Times New Roman"/>
          <w:color w:val="000000"/>
          <w:sz w:val="24"/>
          <w:szCs w:val="24"/>
        </w:rPr>
        <w:t>i uuringus kirjeldatud Taani tarbijavaidluste kohtuvälise lahendamise süsteemis on kasutusel sisenemistasu tarbijatele 100</w:t>
      </w:r>
      <w:r w:rsidR="0020314F" w:rsidRPr="00C47F90">
        <w:rPr>
          <w:rFonts w:ascii="Times New Roman" w:hAnsi="Times New Roman" w:cs="Times New Roman"/>
          <w:color w:val="000000"/>
          <w:sz w:val="24"/>
          <w:szCs w:val="24"/>
        </w:rPr>
        <w:t>–</w:t>
      </w:r>
      <w:r w:rsidR="002D634A" w:rsidRPr="00C47F90">
        <w:rPr>
          <w:rFonts w:ascii="Times New Roman" w:hAnsi="Times New Roman" w:cs="Times New Roman"/>
          <w:color w:val="000000"/>
          <w:sz w:val="24"/>
          <w:szCs w:val="24"/>
        </w:rPr>
        <w:t>500</w:t>
      </w:r>
      <w:r w:rsidR="00400987" w:rsidRPr="00C47F90">
        <w:rPr>
          <w:rFonts w:ascii="Times New Roman" w:hAnsi="Times New Roman" w:cs="Times New Roman"/>
          <w:color w:val="000000"/>
          <w:sz w:val="24"/>
          <w:szCs w:val="24"/>
        </w:rPr>
        <w:t> </w:t>
      </w:r>
      <w:r w:rsidR="001B60AE" w:rsidRPr="00C47F90">
        <w:rPr>
          <w:rFonts w:ascii="Times New Roman" w:hAnsi="Times New Roman" w:cs="Times New Roman"/>
          <w:color w:val="000000"/>
          <w:sz w:val="24"/>
          <w:szCs w:val="24"/>
        </w:rPr>
        <w:t>Taani krooni</w:t>
      </w:r>
      <w:r w:rsidR="00F67872" w:rsidRPr="00C47F90">
        <w:rPr>
          <w:rFonts w:ascii="Times New Roman" w:hAnsi="Times New Roman" w:cs="Times New Roman"/>
          <w:color w:val="000000"/>
          <w:sz w:val="24"/>
          <w:szCs w:val="24"/>
        </w:rPr>
        <w:t xml:space="preserve"> </w:t>
      </w:r>
      <w:r w:rsidR="002D634A" w:rsidRPr="00C47F90">
        <w:rPr>
          <w:rFonts w:ascii="Times New Roman" w:hAnsi="Times New Roman" w:cs="Times New Roman"/>
          <w:color w:val="000000"/>
          <w:sz w:val="24"/>
          <w:szCs w:val="24"/>
        </w:rPr>
        <w:t>(13</w:t>
      </w:r>
      <w:r w:rsidR="0020314F" w:rsidRPr="00C47F90">
        <w:rPr>
          <w:rFonts w:ascii="Times New Roman" w:hAnsi="Times New Roman" w:cs="Times New Roman"/>
          <w:color w:val="000000"/>
          <w:sz w:val="24"/>
          <w:szCs w:val="24"/>
        </w:rPr>
        <w:t>–</w:t>
      </w:r>
      <w:r w:rsidR="002D634A" w:rsidRPr="00C47F90">
        <w:rPr>
          <w:rFonts w:ascii="Times New Roman" w:hAnsi="Times New Roman" w:cs="Times New Roman"/>
          <w:color w:val="000000"/>
          <w:sz w:val="24"/>
          <w:szCs w:val="24"/>
        </w:rPr>
        <w:t>67 eurot)</w:t>
      </w:r>
      <w:r w:rsidRPr="00C47F90">
        <w:rPr>
          <w:rStyle w:val="Allmrkuseviide"/>
          <w:rFonts w:ascii="Times New Roman" w:hAnsi="Times New Roman" w:cs="Times New Roman"/>
          <w:color w:val="000000"/>
          <w:sz w:val="24"/>
          <w:szCs w:val="24"/>
        </w:rPr>
        <w:footnoteReference w:id="17"/>
      </w:r>
      <w:r w:rsidR="002D634A" w:rsidRPr="00C47F90">
        <w:rPr>
          <w:rFonts w:ascii="Times New Roman" w:hAnsi="Times New Roman" w:cs="Times New Roman"/>
          <w:color w:val="000000"/>
          <w:sz w:val="24"/>
          <w:szCs w:val="24"/>
        </w:rPr>
        <w:t xml:space="preserve">, olenevalt menetlusetapist. Sisenemistasu </w:t>
      </w:r>
      <w:r w:rsidR="008E0160" w:rsidRPr="00C47F90">
        <w:rPr>
          <w:rFonts w:ascii="Times New Roman" w:hAnsi="Times New Roman" w:cs="Times New Roman"/>
          <w:color w:val="000000"/>
          <w:sz w:val="24"/>
          <w:szCs w:val="24"/>
        </w:rPr>
        <w:t xml:space="preserve">on </w:t>
      </w:r>
      <w:r w:rsidR="002D634A" w:rsidRPr="00C47F90">
        <w:rPr>
          <w:rFonts w:ascii="Times New Roman" w:hAnsi="Times New Roman" w:cs="Times New Roman"/>
          <w:color w:val="000000"/>
          <w:sz w:val="24"/>
          <w:szCs w:val="24"/>
        </w:rPr>
        <w:t>100</w:t>
      </w:r>
      <w:r w:rsidR="00775658" w:rsidRPr="00C47F90">
        <w:rPr>
          <w:rFonts w:ascii="Times New Roman" w:hAnsi="Times New Roman" w:cs="Times New Roman"/>
          <w:color w:val="000000"/>
          <w:sz w:val="24"/>
          <w:szCs w:val="24"/>
        </w:rPr>
        <w:t> </w:t>
      </w:r>
      <w:r w:rsidR="008E0160" w:rsidRPr="00C47F90">
        <w:rPr>
          <w:rFonts w:ascii="Times New Roman" w:hAnsi="Times New Roman" w:cs="Times New Roman"/>
          <w:color w:val="000000"/>
          <w:sz w:val="24"/>
          <w:szCs w:val="24"/>
        </w:rPr>
        <w:t>Taani krooni</w:t>
      </w:r>
      <w:r w:rsidR="00E16370" w:rsidRPr="00C47F90">
        <w:rPr>
          <w:rFonts w:ascii="Times New Roman" w:hAnsi="Times New Roman" w:cs="Times New Roman"/>
          <w:color w:val="000000"/>
          <w:sz w:val="24"/>
          <w:szCs w:val="24"/>
        </w:rPr>
        <w:t xml:space="preserve"> ja</w:t>
      </w:r>
      <w:r w:rsidR="002D634A" w:rsidRPr="00C47F90">
        <w:rPr>
          <w:rFonts w:ascii="Times New Roman" w:hAnsi="Times New Roman" w:cs="Times New Roman"/>
          <w:color w:val="000000"/>
          <w:sz w:val="24"/>
          <w:szCs w:val="24"/>
        </w:rPr>
        <w:t xml:space="preserve"> </w:t>
      </w:r>
      <w:r w:rsidR="008E0160" w:rsidRPr="00C47F90">
        <w:rPr>
          <w:rFonts w:ascii="Times New Roman" w:hAnsi="Times New Roman" w:cs="Times New Roman"/>
          <w:color w:val="000000"/>
          <w:sz w:val="24"/>
          <w:szCs w:val="24"/>
        </w:rPr>
        <w:t xml:space="preserve">see </w:t>
      </w:r>
      <w:r w:rsidR="002D634A" w:rsidRPr="00C47F90">
        <w:rPr>
          <w:rFonts w:ascii="Times New Roman" w:hAnsi="Times New Roman" w:cs="Times New Roman"/>
          <w:color w:val="000000"/>
          <w:sz w:val="24"/>
          <w:szCs w:val="24"/>
        </w:rPr>
        <w:t>tasu</w:t>
      </w:r>
      <w:r w:rsidR="00E16370" w:rsidRPr="00C47F90">
        <w:rPr>
          <w:rFonts w:ascii="Times New Roman" w:hAnsi="Times New Roman" w:cs="Times New Roman"/>
          <w:color w:val="000000"/>
          <w:sz w:val="24"/>
          <w:szCs w:val="24"/>
        </w:rPr>
        <w:t>takse</w:t>
      </w:r>
      <w:r w:rsidR="002D634A" w:rsidRPr="00C47F90">
        <w:rPr>
          <w:rFonts w:ascii="Times New Roman" w:hAnsi="Times New Roman" w:cs="Times New Roman"/>
          <w:color w:val="000000"/>
          <w:sz w:val="24"/>
          <w:szCs w:val="24"/>
        </w:rPr>
        <w:t xml:space="preserve"> vaidluste lahendamise keskusele avalduse esitamisel.</w:t>
      </w:r>
      <w:r w:rsidR="008E0160" w:rsidRPr="00C47F90">
        <w:rPr>
          <w:rFonts w:ascii="Times New Roman" w:hAnsi="Times New Roman" w:cs="Times New Roman"/>
          <w:color w:val="000000"/>
          <w:sz w:val="24"/>
          <w:szCs w:val="24"/>
        </w:rPr>
        <w:t xml:space="preserve"> Sisenemistasu ei tagastata.</w:t>
      </w:r>
      <w:r w:rsidR="002D634A" w:rsidRPr="00C47F90">
        <w:rPr>
          <w:rFonts w:ascii="Times New Roman" w:hAnsi="Times New Roman" w:cs="Times New Roman"/>
          <w:color w:val="000000"/>
          <w:sz w:val="24"/>
          <w:szCs w:val="24"/>
        </w:rPr>
        <w:t xml:space="preserve"> Tarbija avaldusega tegelev menetleja viib läbi vahendusmenetluse, mille eesmär</w:t>
      </w:r>
      <w:r w:rsidR="00CC62F9" w:rsidRPr="00C47F90">
        <w:rPr>
          <w:rFonts w:ascii="Times New Roman" w:hAnsi="Times New Roman" w:cs="Times New Roman"/>
          <w:color w:val="000000"/>
          <w:sz w:val="24"/>
          <w:szCs w:val="24"/>
        </w:rPr>
        <w:t>k</w:t>
      </w:r>
      <w:r w:rsidR="002D634A" w:rsidRPr="00C47F90">
        <w:rPr>
          <w:rFonts w:ascii="Times New Roman" w:hAnsi="Times New Roman" w:cs="Times New Roman"/>
          <w:color w:val="000000"/>
          <w:sz w:val="24"/>
          <w:szCs w:val="24"/>
        </w:rPr>
        <w:t xml:space="preserve"> on saavutada poolte vabatahtlik kokkulepe. Kui pooled vabatahtliku kokkuleppeni ei jõua, saab tarbija teha avalduse komisjonile, tasudes 400</w:t>
      </w:r>
      <w:r w:rsidR="009E6F42" w:rsidRPr="00C47F90">
        <w:rPr>
          <w:rFonts w:ascii="Times New Roman" w:hAnsi="Times New Roman" w:cs="Times New Roman"/>
          <w:color w:val="000000"/>
          <w:sz w:val="24"/>
          <w:szCs w:val="24"/>
        </w:rPr>
        <w:t> </w:t>
      </w:r>
      <w:r w:rsidR="004C5418" w:rsidRPr="00C47F90">
        <w:rPr>
          <w:rFonts w:ascii="Times New Roman" w:hAnsi="Times New Roman" w:cs="Times New Roman"/>
          <w:color w:val="000000"/>
          <w:sz w:val="24"/>
          <w:szCs w:val="24"/>
        </w:rPr>
        <w:t>Taani krooni</w:t>
      </w:r>
      <w:r w:rsidR="002D634A" w:rsidRPr="00C47F90">
        <w:rPr>
          <w:rFonts w:ascii="Times New Roman" w:hAnsi="Times New Roman" w:cs="Times New Roman"/>
          <w:color w:val="000000"/>
          <w:sz w:val="24"/>
          <w:szCs w:val="24"/>
        </w:rPr>
        <w:t xml:space="preserve"> (54</w:t>
      </w:r>
      <w:r w:rsidR="008F511E" w:rsidRPr="00C47F90">
        <w:rPr>
          <w:rFonts w:ascii="Times New Roman" w:hAnsi="Times New Roman" w:cs="Times New Roman"/>
          <w:color w:val="000000"/>
          <w:sz w:val="24"/>
          <w:szCs w:val="24"/>
        </w:rPr>
        <w:t> </w:t>
      </w:r>
      <w:r w:rsidR="002D634A" w:rsidRPr="00C47F90">
        <w:rPr>
          <w:rFonts w:ascii="Times New Roman" w:hAnsi="Times New Roman" w:cs="Times New Roman"/>
          <w:color w:val="000000"/>
          <w:sz w:val="24"/>
          <w:szCs w:val="24"/>
        </w:rPr>
        <w:t>eurot) suuruse sisenemistasu, mis tagastatakse tarbijale juhul, kui tema nõue rahuldatakse või kui menetlus lõpetatakse tulemuseta.</w:t>
      </w:r>
    </w:p>
    <w:p w14:paraId="6929A8E5" w14:textId="77777777" w:rsidR="00EE0C17" w:rsidRPr="00C47F90" w:rsidRDefault="00EE0C17">
      <w:pPr>
        <w:spacing w:after="0" w:line="240" w:lineRule="auto"/>
        <w:jc w:val="both"/>
        <w:rPr>
          <w:rFonts w:ascii="Times New Roman" w:hAnsi="Times New Roman" w:cs="Times New Roman"/>
          <w:color w:val="000000"/>
          <w:sz w:val="24"/>
          <w:szCs w:val="24"/>
        </w:rPr>
      </w:pPr>
    </w:p>
    <w:p w14:paraId="69400729" w14:textId="2664EB47" w:rsidR="00BF5127" w:rsidRPr="00C47F90" w:rsidRDefault="00BF512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Fikseeritud summas riigilõivu kehtestamine on kooskõlas direktiiviga 2013/11/EL</w:t>
      </w:r>
      <w:r w:rsidR="00D545CF" w:rsidRPr="00C47F90">
        <w:rPr>
          <w:rStyle w:val="Allmrkuseviide"/>
          <w:rFonts w:ascii="Times New Roman" w:hAnsi="Times New Roman" w:cs="Times New Roman"/>
          <w:sz w:val="24"/>
          <w:szCs w:val="24"/>
        </w:rPr>
        <w:footnoteReference w:id="18"/>
      </w:r>
      <w:r w:rsidRPr="00C47F90">
        <w:rPr>
          <w:rFonts w:ascii="Times New Roman" w:hAnsi="Times New Roman" w:cs="Times New Roman"/>
          <w:sz w:val="24"/>
          <w:szCs w:val="24"/>
        </w:rPr>
        <w:t xml:space="preserve">, mille kohaselt peavad vaidluste kohtuvälised menetlused olema tarbijatele kättesaadavad </w:t>
      </w:r>
      <w:r w:rsidR="003C4993" w:rsidRPr="00C47F90">
        <w:rPr>
          <w:rFonts w:ascii="Times New Roman" w:hAnsi="Times New Roman" w:cs="Times New Roman"/>
          <w:sz w:val="24"/>
          <w:szCs w:val="24"/>
        </w:rPr>
        <w:t>ja</w:t>
      </w:r>
      <w:r w:rsidRPr="00C47F90">
        <w:rPr>
          <w:rFonts w:ascii="Times New Roman" w:hAnsi="Times New Roman" w:cs="Times New Roman"/>
          <w:sz w:val="24"/>
          <w:szCs w:val="24"/>
        </w:rPr>
        <w:t xml:space="preserve"> vaidluste lahendamine </w:t>
      </w:r>
      <w:r w:rsidR="002B4F5F" w:rsidRPr="00C47F90">
        <w:rPr>
          <w:rFonts w:ascii="Times New Roman" w:hAnsi="Times New Roman" w:cs="Times New Roman"/>
          <w:sz w:val="24"/>
          <w:szCs w:val="24"/>
        </w:rPr>
        <w:t xml:space="preserve">peab </w:t>
      </w:r>
      <w:r w:rsidRPr="00C47F90">
        <w:rPr>
          <w:rFonts w:ascii="Times New Roman" w:hAnsi="Times New Roman" w:cs="Times New Roman"/>
          <w:sz w:val="24"/>
          <w:szCs w:val="24"/>
        </w:rPr>
        <w:t>olema tarbijale tasuta või sümboolse tasu eest.</w:t>
      </w:r>
    </w:p>
    <w:p w14:paraId="585F92CC" w14:textId="77777777" w:rsidR="00BF5127" w:rsidRPr="00C47F90" w:rsidRDefault="00BF5127">
      <w:pPr>
        <w:spacing w:after="0" w:line="240" w:lineRule="auto"/>
        <w:jc w:val="both"/>
        <w:rPr>
          <w:rFonts w:ascii="Times New Roman" w:hAnsi="Times New Roman" w:cs="Times New Roman"/>
          <w:sz w:val="24"/>
          <w:szCs w:val="24"/>
        </w:rPr>
      </w:pPr>
    </w:p>
    <w:p w14:paraId="658F9351" w14:textId="3729DD33" w:rsidR="00BF5127" w:rsidRPr="00C47F90" w:rsidRDefault="00BF512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Ernst&amp;Young</w:t>
      </w:r>
      <w:r w:rsidR="00E362FA" w:rsidRPr="00C47F90">
        <w:rPr>
          <w:rFonts w:ascii="Times New Roman" w:hAnsi="Times New Roman" w:cs="Times New Roman"/>
          <w:sz w:val="24"/>
          <w:szCs w:val="24"/>
        </w:rPr>
        <w:t xml:space="preserve"> Baltic AS</w:t>
      </w:r>
      <w:r w:rsidRPr="00C47F90">
        <w:rPr>
          <w:rFonts w:ascii="Times New Roman" w:hAnsi="Times New Roman" w:cs="Times New Roman"/>
          <w:sz w:val="24"/>
          <w:szCs w:val="24"/>
        </w:rPr>
        <w:t xml:space="preserve">i uuringu raames </w:t>
      </w:r>
      <w:r w:rsidR="00AF15F5" w:rsidRPr="00C47F90">
        <w:rPr>
          <w:rFonts w:ascii="Times New Roman" w:hAnsi="Times New Roman" w:cs="Times New Roman"/>
          <w:sz w:val="24"/>
          <w:szCs w:val="24"/>
        </w:rPr>
        <w:t>tehtud</w:t>
      </w:r>
      <w:r w:rsidRPr="00C47F90">
        <w:rPr>
          <w:rFonts w:ascii="Times New Roman" w:hAnsi="Times New Roman" w:cs="Times New Roman"/>
          <w:sz w:val="24"/>
          <w:szCs w:val="24"/>
        </w:rPr>
        <w:t xml:space="preserve"> küsitluse tulemustest selgus, et 54%</w:t>
      </w:r>
      <w:r w:rsidR="006158D1" w:rsidRPr="00C47F90">
        <w:rPr>
          <w:rFonts w:ascii="Times New Roman" w:hAnsi="Times New Roman" w:cs="Times New Roman"/>
          <w:sz w:val="24"/>
          <w:szCs w:val="24"/>
        </w:rPr>
        <w:t> </w:t>
      </w:r>
      <w:r w:rsidRPr="00C47F90">
        <w:rPr>
          <w:rFonts w:ascii="Times New Roman" w:hAnsi="Times New Roman" w:cs="Times New Roman"/>
          <w:sz w:val="24"/>
          <w:szCs w:val="24"/>
        </w:rPr>
        <w:t>tarbija</w:t>
      </w:r>
      <w:r w:rsidR="009A2B61" w:rsidRPr="00C47F90">
        <w:rPr>
          <w:rFonts w:ascii="Times New Roman" w:hAnsi="Times New Roman" w:cs="Times New Roman"/>
          <w:sz w:val="24"/>
          <w:szCs w:val="24"/>
        </w:rPr>
        <w:t>id</w:t>
      </w:r>
      <w:r w:rsidRPr="00C47F90">
        <w:rPr>
          <w:rFonts w:ascii="Times New Roman" w:hAnsi="Times New Roman" w:cs="Times New Roman"/>
          <w:sz w:val="24"/>
          <w:szCs w:val="24"/>
        </w:rPr>
        <w:t xml:space="preserve"> on nõus maksma avalduse esitamise eest tasu, olenevalt muidugi summa suurusest. Lisaks</w:t>
      </w:r>
      <w:r w:rsidR="00560CFA" w:rsidRPr="00C47F90">
        <w:rPr>
          <w:rFonts w:ascii="Times New Roman" w:hAnsi="Times New Roman" w:cs="Times New Roman"/>
          <w:sz w:val="24"/>
          <w:szCs w:val="24"/>
        </w:rPr>
        <w:t>,</w:t>
      </w:r>
      <w:r w:rsidRPr="00C47F90">
        <w:rPr>
          <w:rFonts w:ascii="Times New Roman" w:hAnsi="Times New Roman" w:cs="Times New Roman"/>
          <w:sz w:val="24"/>
          <w:szCs w:val="24"/>
        </w:rPr>
        <w:t xml:space="preserve"> </w:t>
      </w:r>
      <w:r w:rsidR="00C7088F" w:rsidRPr="00C47F90">
        <w:rPr>
          <w:rFonts w:ascii="Times New Roman" w:hAnsi="Times New Roman" w:cs="Times New Roman"/>
          <w:sz w:val="24"/>
          <w:szCs w:val="24"/>
        </w:rPr>
        <w:t>ligi kolmandik (</w:t>
      </w:r>
      <w:r w:rsidRPr="00C47F90">
        <w:rPr>
          <w:rFonts w:ascii="Times New Roman" w:hAnsi="Times New Roman" w:cs="Times New Roman"/>
          <w:sz w:val="24"/>
          <w:szCs w:val="24"/>
        </w:rPr>
        <w:t>28%</w:t>
      </w:r>
      <w:r w:rsidR="00C7088F" w:rsidRPr="00C47F90">
        <w:rPr>
          <w:rFonts w:ascii="Times New Roman" w:hAnsi="Times New Roman" w:cs="Times New Roman"/>
          <w:sz w:val="24"/>
          <w:szCs w:val="24"/>
        </w:rPr>
        <w:t>)</w:t>
      </w:r>
      <w:r w:rsidRPr="00C47F90">
        <w:rPr>
          <w:rFonts w:ascii="Times New Roman" w:hAnsi="Times New Roman" w:cs="Times New Roman"/>
          <w:sz w:val="24"/>
          <w:szCs w:val="24"/>
        </w:rPr>
        <w:t xml:space="preserve"> tarbija</w:t>
      </w:r>
      <w:r w:rsidR="00707B3C" w:rsidRPr="00C47F90">
        <w:rPr>
          <w:rFonts w:ascii="Times New Roman" w:hAnsi="Times New Roman" w:cs="Times New Roman"/>
          <w:sz w:val="24"/>
          <w:szCs w:val="24"/>
        </w:rPr>
        <w:t>id</w:t>
      </w:r>
      <w:r w:rsidRPr="00C47F90">
        <w:rPr>
          <w:rFonts w:ascii="Times New Roman" w:hAnsi="Times New Roman" w:cs="Times New Roman"/>
          <w:sz w:val="24"/>
          <w:szCs w:val="24"/>
        </w:rPr>
        <w:t xml:space="preserve"> o</w:t>
      </w:r>
      <w:r w:rsidR="00791B88" w:rsidRPr="00C47F90">
        <w:rPr>
          <w:rFonts w:ascii="Times New Roman" w:hAnsi="Times New Roman" w:cs="Times New Roman"/>
          <w:sz w:val="24"/>
          <w:szCs w:val="24"/>
        </w:rPr>
        <w:t>n</w:t>
      </w:r>
      <w:r w:rsidRPr="00C47F90">
        <w:rPr>
          <w:rFonts w:ascii="Times New Roman" w:hAnsi="Times New Roman" w:cs="Times New Roman"/>
          <w:sz w:val="24"/>
          <w:szCs w:val="24"/>
        </w:rPr>
        <w:t xml:space="preserve"> nõus maksma tasu juhul, kui see </w:t>
      </w:r>
      <w:r w:rsidR="00560CFA" w:rsidRPr="00C47F90">
        <w:rPr>
          <w:rFonts w:ascii="Times New Roman" w:hAnsi="Times New Roman" w:cs="Times New Roman"/>
          <w:sz w:val="24"/>
          <w:szCs w:val="24"/>
        </w:rPr>
        <w:t xml:space="preserve">neile </w:t>
      </w:r>
      <w:r w:rsidRPr="00C47F90">
        <w:rPr>
          <w:rFonts w:ascii="Times New Roman" w:hAnsi="Times New Roman" w:cs="Times New Roman"/>
          <w:sz w:val="24"/>
          <w:szCs w:val="24"/>
        </w:rPr>
        <w:t>tagastatakse positiivse lahendi korral. Seega on 82% tarbijatest põhimõtteliselt nõus maksma teatud tasu.</w:t>
      </w:r>
      <w:r w:rsidRPr="00C47F90">
        <w:rPr>
          <w:rStyle w:val="Allmrkuseviide"/>
          <w:rFonts w:ascii="Times New Roman" w:hAnsi="Times New Roman" w:cs="Times New Roman"/>
          <w:sz w:val="24"/>
          <w:szCs w:val="24"/>
        </w:rPr>
        <w:footnoteReference w:id="19"/>
      </w:r>
    </w:p>
    <w:p w14:paraId="50138A41" w14:textId="77777777" w:rsidR="00BF5127" w:rsidRPr="00C47F90" w:rsidRDefault="00BF5127">
      <w:pPr>
        <w:spacing w:after="0" w:line="240" w:lineRule="auto"/>
        <w:jc w:val="both"/>
        <w:rPr>
          <w:rFonts w:ascii="Times New Roman" w:hAnsi="Times New Roman" w:cs="Times New Roman"/>
          <w:sz w:val="24"/>
          <w:szCs w:val="24"/>
        </w:rPr>
      </w:pPr>
    </w:p>
    <w:p w14:paraId="18ABB4CF" w14:textId="37F96893" w:rsidR="00BF5127" w:rsidRPr="00C47F90" w:rsidRDefault="00BF512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Eelnõus kavandatud </w:t>
      </w:r>
      <w:r w:rsidR="00420483" w:rsidRPr="00C47F90">
        <w:rPr>
          <w:rFonts w:ascii="Times New Roman" w:hAnsi="Times New Roman" w:cs="Times New Roman"/>
          <w:sz w:val="24"/>
          <w:szCs w:val="24"/>
        </w:rPr>
        <w:t>§</w:t>
      </w:r>
      <w:r w:rsidR="00E4416E" w:rsidRPr="00C47F90">
        <w:rPr>
          <w:rFonts w:ascii="Times New Roman" w:hAnsi="Times New Roman" w:cs="Times New Roman"/>
          <w:sz w:val="24"/>
          <w:szCs w:val="24"/>
        </w:rPr>
        <w:t> </w:t>
      </w:r>
      <w:r w:rsidR="00420483" w:rsidRPr="00C47F90">
        <w:rPr>
          <w:rFonts w:ascii="Times New Roman" w:hAnsi="Times New Roman" w:cs="Times New Roman"/>
          <w:sz w:val="24"/>
          <w:szCs w:val="24"/>
        </w:rPr>
        <w:t>4</w:t>
      </w:r>
      <w:r w:rsidR="00326057">
        <w:rPr>
          <w:rFonts w:ascii="Times New Roman" w:hAnsi="Times New Roman" w:cs="Times New Roman"/>
          <w:sz w:val="24"/>
          <w:szCs w:val="24"/>
        </w:rPr>
        <w:t>8</w:t>
      </w:r>
      <w:r w:rsidR="00420483" w:rsidRPr="00C47F90">
        <w:rPr>
          <w:rFonts w:ascii="Times New Roman" w:hAnsi="Times New Roman" w:cs="Times New Roman"/>
          <w:sz w:val="24"/>
          <w:szCs w:val="24"/>
        </w:rPr>
        <w:t xml:space="preserve"> lõike</w:t>
      </w:r>
      <w:r w:rsidR="00B66B95" w:rsidRPr="00C47F90">
        <w:rPr>
          <w:rFonts w:ascii="Times New Roman" w:hAnsi="Times New Roman" w:cs="Times New Roman"/>
          <w:sz w:val="24"/>
          <w:szCs w:val="24"/>
        </w:rPr>
        <w:t> </w:t>
      </w:r>
      <w:r w:rsidR="00420483" w:rsidRPr="00C47F90">
        <w:rPr>
          <w:rFonts w:ascii="Times New Roman" w:hAnsi="Times New Roman" w:cs="Times New Roman"/>
          <w:sz w:val="24"/>
          <w:szCs w:val="24"/>
        </w:rPr>
        <w:t xml:space="preserve">2 </w:t>
      </w:r>
      <w:r w:rsidRPr="00C47F90">
        <w:rPr>
          <w:rFonts w:ascii="Times New Roman" w:hAnsi="Times New Roman" w:cs="Times New Roman"/>
          <w:sz w:val="24"/>
          <w:szCs w:val="24"/>
        </w:rPr>
        <w:t xml:space="preserve">kohaselt </w:t>
      </w:r>
      <w:r w:rsidR="005D2447" w:rsidRPr="00C47F90">
        <w:rPr>
          <w:rFonts w:ascii="Times New Roman" w:hAnsi="Times New Roman" w:cs="Times New Roman"/>
          <w:sz w:val="24"/>
          <w:szCs w:val="24"/>
        </w:rPr>
        <w:t xml:space="preserve">võib </w:t>
      </w:r>
      <w:r w:rsidRPr="00C47F90">
        <w:rPr>
          <w:rFonts w:ascii="Times New Roman" w:hAnsi="Times New Roman" w:cs="Times New Roman"/>
          <w:sz w:val="24"/>
          <w:szCs w:val="24"/>
        </w:rPr>
        <w:t xml:space="preserve">komisjon </w:t>
      </w:r>
      <w:r w:rsidR="005D2447" w:rsidRPr="00C47F90">
        <w:rPr>
          <w:rFonts w:ascii="Times New Roman" w:hAnsi="Times New Roman" w:cs="Times New Roman"/>
          <w:sz w:val="24"/>
          <w:szCs w:val="24"/>
        </w:rPr>
        <w:t xml:space="preserve">otsustada </w:t>
      </w:r>
      <w:r w:rsidR="00554496" w:rsidRPr="00C47F90">
        <w:rPr>
          <w:rFonts w:ascii="Times New Roman" w:hAnsi="Times New Roman" w:cs="Times New Roman"/>
          <w:sz w:val="24"/>
          <w:szCs w:val="24"/>
        </w:rPr>
        <w:t>tarbija nõuet rahuldavas otsuses</w:t>
      </w:r>
      <w:r w:rsidR="00FD6594" w:rsidRPr="00C47F90">
        <w:rPr>
          <w:rFonts w:ascii="Times New Roman" w:hAnsi="Times New Roman" w:cs="Times New Roman"/>
          <w:sz w:val="24"/>
          <w:szCs w:val="24"/>
        </w:rPr>
        <w:t>, et</w:t>
      </w:r>
      <w:r w:rsidR="00554496" w:rsidRPr="00C47F90">
        <w:rPr>
          <w:rFonts w:ascii="Times New Roman" w:hAnsi="Times New Roman" w:cs="Times New Roman"/>
          <w:sz w:val="24"/>
          <w:szCs w:val="24"/>
        </w:rPr>
        <w:t xml:space="preserve"> </w:t>
      </w:r>
      <w:r w:rsidRPr="00C47F90">
        <w:rPr>
          <w:rFonts w:ascii="Times New Roman" w:hAnsi="Times New Roman" w:cs="Times New Roman"/>
          <w:sz w:val="24"/>
          <w:szCs w:val="24"/>
        </w:rPr>
        <w:t>riigilõivu hüvita</w:t>
      </w:r>
      <w:r w:rsidR="00FD6594" w:rsidRPr="00C47F90">
        <w:rPr>
          <w:rFonts w:ascii="Times New Roman" w:hAnsi="Times New Roman" w:cs="Times New Roman"/>
          <w:sz w:val="24"/>
          <w:szCs w:val="24"/>
        </w:rPr>
        <w:t>b</w:t>
      </w:r>
      <w:r w:rsidRPr="00C47F90">
        <w:rPr>
          <w:rFonts w:ascii="Times New Roman" w:hAnsi="Times New Roman" w:cs="Times New Roman"/>
          <w:sz w:val="24"/>
          <w:szCs w:val="24"/>
        </w:rPr>
        <w:t xml:space="preserve"> kaupleja</w:t>
      </w:r>
      <w:r w:rsidR="00554496" w:rsidRPr="00C47F90">
        <w:rPr>
          <w:rFonts w:ascii="Times New Roman" w:hAnsi="Times New Roman" w:cs="Times New Roman"/>
          <w:sz w:val="24"/>
          <w:szCs w:val="24"/>
        </w:rPr>
        <w:t>.</w:t>
      </w:r>
    </w:p>
    <w:p w14:paraId="0E4430D6" w14:textId="77777777" w:rsidR="00554496" w:rsidRPr="00C47F90" w:rsidRDefault="00554496">
      <w:pPr>
        <w:spacing w:after="0" w:line="240" w:lineRule="auto"/>
        <w:jc w:val="both"/>
        <w:rPr>
          <w:rFonts w:ascii="Times New Roman" w:hAnsi="Times New Roman" w:cs="Times New Roman"/>
          <w:sz w:val="24"/>
          <w:szCs w:val="24"/>
        </w:rPr>
      </w:pPr>
    </w:p>
    <w:p w14:paraId="691227BB" w14:textId="488F9956" w:rsidR="00554496" w:rsidRPr="00C47F90" w:rsidRDefault="00554496">
      <w:pPr>
        <w:spacing w:after="0" w:line="240" w:lineRule="auto"/>
        <w:jc w:val="both"/>
        <w:rPr>
          <w:rFonts w:ascii="Times New Roman" w:hAnsi="Times New Roman" w:cs="Times New Roman"/>
          <w:sz w:val="24"/>
          <w:szCs w:val="24"/>
        </w:rPr>
      </w:pPr>
      <w:r w:rsidRPr="003E3698">
        <w:rPr>
          <w:rFonts w:ascii="Times New Roman" w:hAnsi="Times New Roman" w:cs="Times New Roman"/>
          <w:b/>
          <w:bCs/>
          <w:sz w:val="24"/>
          <w:szCs w:val="24"/>
        </w:rPr>
        <w:t>TKS</w:t>
      </w:r>
      <w:r w:rsidR="0025601D" w:rsidRPr="003E3698">
        <w:rPr>
          <w:rFonts w:ascii="Times New Roman" w:hAnsi="Times New Roman" w:cs="Times New Roman"/>
          <w:b/>
          <w:bCs/>
          <w:sz w:val="24"/>
          <w:szCs w:val="24"/>
        </w:rPr>
        <w:t>-i</w:t>
      </w:r>
      <w:r w:rsidRPr="003E3698">
        <w:rPr>
          <w:rFonts w:ascii="Times New Roman" w:hAnsi="Times New Roman" w:cs="Times New Roman"/>
          <w:b/>
          <w:bCs/>
          <w:sz w:val="24"/>
          <w:szCs w:val="24"/>
        </w:rPr>
        <w:t xml:space="preserve"> §</w:t>
      </w:r>
      <w:r w:rsidR="002A2AD2" w:rsidRPr="003E3698">
        <w:rPr>
          <w:rFonts w:ascii="Times New Roman" w:hAnsi="Times New Roman" w:cs="Times New Roman"/>
          <w:b/>
          <w:bCs/>
          <w:sz w:val="24"/>
          <w:szCs w:val="24"/>
        </w:rPr>
        <w:t>-s</w:t>
      </w:r>
      <w:r w:rsidR="008854AA" w:rsidRPr="003E3698">
        <w:rPr>
          <w:rFonts w:ascii="Times New Roman" w:hAnsi="Times New Roman" w:cs="Times New Roman"/>
          <w:b/>
          <w:bCs/>
          <w:sz w:val="24"/>
          <w:szCs w:val="24"/>
        </w:rPr>
        <w:t> </w:t>
      </w:r>
      <w:r w:rsidRPr="003E3698">
        <w:rPr>
          <w:rFonts w:ascii="Times New Roman" w:hAnsi="Times New Roman" w:cs="Times New Roman"/>
          <w:b/>
          <w:bCs/>
          <w:sz w:val="24"/>
          <w:szCs w:val="24"/>
        </w:rPr>
        <w:t>4</w:t>
      </w:r>
      <w:r w:rsidR="00143C70">
        <w:rPr>
          <w:rFonts w:ascii="Times New Roman" w:hAnsi="Times New Roman" w:cs="Times New Roman"/>
          <w:b/>
          <w:bCs/>
          <w:sz w:val="24"/>
          <w:szCs w:val="24"/>
        </w:rPr>
        <w:t>7</w:t>
      </w:r>
      <w:r w:rsidRPr="00C47F90">
        <w:rPr>
          <w:rFonts w:ascii="Times New Roman" w:hAnsi="Times New Roman" w:cs="Times New Roman"/>
          <w:sz w:val="24"/>
          <w:szCs w:val="24"/>
        </w:rPr>
        <w:t xml:space="preserve"> </w:t>
      </w:r>
      <w:r w:rsidR="008E0F7B" w:rsidRPr="00C47F90">
        <w:rPr>
          <w:rFonts w:ascii="Times New Roman" w:hAnsi="Times New Roman" w:cs="Times New Roman"/>
          <w:sz w:val="24"/>
          <w:szCs w:val="24"/>
        </w:rPr>
        <w:t>sätestatakse</w:t>
      </w:r>
      <w:r w:rsidRPr="00C47F90">
        <w:rPr>
          <w:rFonts w:ascii="Times New Roman" w:hAnsi="Times New Roman" w:cs="Times New Roman"/>
          <w:sz w:val="24"/>
          <w:szCs w:val="24"/>
        </w:rPr>
        <w:t xml:space="preserve"> poole esindami</w:t>
      </w:r>
      <w:r w:rsidR="00110413" w:rsidRPr="00C47F90">
        <w:rPr>
          <w:rFonts w:ascii="Times New Roman" w:hAnsi="Times New Roman" w:cs="Times New Roman"/>
          <w:sz w:val="24"/>
          <w:szCs w:val="24"/>
        </w:rPr>
        <w:t>ne</w:t>
      </w:r>
      <w:r w:rsidRPr="00C47F90">
        <w:rPr>
          <w:rFonts w:ascii="Times New Roman" w:hAnsi="Times New Roman" w:cs="Times New Roman"/>
          <w:sz w:val="24"/>
          <w:szCs w:val="24"/>
        </w:rPr>
        <w:t xml:space="preserve"> komisjoni menetluses.</w:t>
      </w:r>
      <w:r w:rsidR="00A06306" w:rsidRPr="00C47F90">
        <w:rPr>
          <w:rFonts w:ascii="Times New Roman" w:hAnsi="Times New Roman" w:cs="Times New Roman"/>
          <w:sz w:val="24"/>
          <w:szCs w:val="24"/>
        </w:rPr>
        <w:t xml:space="preserve"> Kehtivas seaduses </w:t>
      </w:r>
      <w:r w:rsidR="00595B5A" w:rsidRPr="00C47F90">
        <w:rPr>
          <w:rFonts w:ascii="Times New Roman" w:hAnsi="Times New Roman" w:cs="Times New Roman"/>
          <w:sz w:val="24"/>
          <w:szCs w:val="24"/>
        </w:rPr>
        <w:t>selli</w:t>
      </w:r>
      <w:r w:rsidR="00FA4CAB" w:rsidRPr="00C47F90">
        <w:rPr>
          <w:rFonts w:ascii="Times New Roman" w:hAnsi="Times New Roman" w:cs="Times New Roman"/>
          <w:sz w:val="24"/>
          <w:szCs w:val="24"/>
        </w:rPr>
        <w:t>st</w:t>
      </w:r>
      <w:r w:rsidR="00A06306" w:rsidRPr="00C47F90">
        <w:rPr>
          <w:rFonts w:ascii="Times New Roman" w:hAnsi="Times New Roman" w:cs="Times New Roman"/>
          <w:sz w:val="24"/>
          <w:szCs w:val="24"/>
        </w:rPr>
        <w:t xml:space="preserve"> regulatsioon</w:t>
      </w:r>
      <w:r w:rsidR="00A854D1" w:rsidRPr="00C47F90">
        <w:rPr>
          <w:rFonts w:ascii="Times New Roman" w:hAnsi="Times New Roman" w:cs="Times New Roman"/>
          <w:sz w:val="24"/>
          <w:szCs w:val="24"/>
        </w:rPr>
        <w:t>i ei ole</w:t>
      </w:r>
      <w:r w:rsidR="00A06306" w:rsidRPr="00C47F90">
        <w:rPr>
          <w:rFonts w:ascii="Times New Roman" w:hAnsi="Times New Roman" w:cs="Times New Roman"/>
          <w:sz w:val="24"/>
          <w:szCs w:val="24"/>
        </w:rPr>
        <w:t>.</w:t>
      </w:r>
    </w:p>
    <w:p w14:paraId="21D8241F" w14:textId="77777777" w:rsidR="00D27DA7" w:rsidRPr="00C47F90" w:rsidRDefault="00D27DA7">
      <w:pPr>
        <w:spacing w:after="0" w:line="240" w:lineRule="auto"/>
        <w:jc w:val="both"/>
        <w:rPr>
          <w:rFonts w:ascii="Times New Roman" w:hAnsi="Times New Roman" w:cs="Times New Roman"/>
          <w:sz w:val="24"/>
          <w:szCs w:val="24"/>
          <w:u w:val="single"/>
        </w:rPr>
      </w:pPr>
    </w:p>
    <w:p w14:paraId="788B0E4B" w14:textId="55042C04" w:rsidR="00554496" w:rsidRPr="00C47F90" w:rsidRDefault="0055449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8854AA"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1</w:t>
      </w:r>
      <w:r w:rsidRPr="00C47F90">
        <w:rPr>
          <w:rFonts w:ascii="Times New Roman" w:hAnsi="Times New Roman" w:cs="Times New Roman"/>
          <w:sz w:val="24"/>
          <w:szCs w:val="24"/>
        </w:rPr>
        <w:t xml:space="preserve"> sätestatakse, et pooled võivad komisjoni menetluses osaleda ise või kasutada esindajat. Tarbija võib komisjoni </w:t>
      </w:r>
      <w:r w:rsidR="006F3C3C" w:rsidRPr="00C47F90">
        <w:rPr>
          <w:rFonts w:ascii="Times New Roman" w:hAnsi="Times New Roman" w:cs="Times New Roman"/>
          <w:sz w:val="24"/>
          <w:szCs w:val="24"/>
        </w:rPr>
        <w:t xml:space="preserve">poole </w:t>
      </w:r>
      <w:r w:rsidRPr="00C47F90">
        <w:rPr>
          <w:rFonts w:ascii="Times New Roman" w:hAnsi="Times New Roman" w:cs="Times New Roman"/>
          <w:sz w:val="24"/>
          <w:szCs w:val="24"/>
        </w:rPr>
        <w:t>pöörduda isiklikult või esindaja kaudu.</w:t>
      </w:r>
    </w:p>
    <w:p w14:paraId="093DCD41" w14:textId="77777777" w:rsidR="00D27DA7" w:rsidRPr="00C47F90" w:rsidRDefault="00D27DA7">
      <w:pPr>
        <w:spacing w:after="0" w:line="240" w:lineRule="auto"/>
        <w:jc w:val="both"/>
        <w:rPr>
          <w:rFonts w:ascii="Times New Roman" w:hAnsi="Times New Roman" w:cs="Times New Roman"/>
          <w:sz w:val="24"/>
          <w:szCs w:val="24"/>
          <w:u w:val="single"/>
        </w:rPr>
      </w:pPr>
    </w:p>
    <w:p w14:paraId="1586BADF" w14:textId="20499A0E" w:rsidR="00A06306" w:rsidRPr="00C47F90" w:rsidRDefault="00A0630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8854AA" w:rsidRPr="00C47F90">
        <w:rPr>
          <w:rFonts w:ascii="Times New Roman" w:hAnsi="Times New Roman" w:cs="Times New Roman"/>
          <w:sz w:val="24"/>
          <w:szCs w:val="24"/>
          <w:u w:val="single"/>
        </w:rPr>
        <w:t> </w:t>
      </w:r>
      <w:r w:rsidR="00D27DA7"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sätestatakse, et esind</w:t>
      </w:r>
      <w:r w:rsidR="0083263C" w:rsidRPr="00C47F90">
        <w:rPr>
          <w:rFonts w:ascii="Times New Roman" w:hAnsi="Times New Roman" w:cs="Times New Roman"/>
          <w:sz w:val="24"/>
          <w:szCs w:val="24"/>
        </w:rPr>
        <w:t>ami</w:t>
      </w:r>
      <w:r w:rsidR="00BD682E" w:rsidRPr="00C47F90">
        <w:rPr>
          <w:rFonts w:ascii="Times New Roman" w:hAnsi="Times New Roman" w:cs="Times New Roman"/>
          <w:sz w:val="24"/>
          <w:szCs w:val="24"/>
        </w:rPr>
        <w:t>sele kohaldatakse tsiviilseadustiku üldosa seaduses esinduse kohta sätestatut. Sätte kohaselt võib esindusõigus tuleneda nii tehingust (volitusega) kui ka seadusest (seadusjärgne esindusõigus).</w:t>
      </w:r>
      <w:r w:rsidR="00C17E8E" w:rsidRPr="00C47F90">
        <w:rPr>
          <w:rFonts w:ascii="Times New Roman" w:hAnsi="Times New Roman" w:cs="Times New Roman"/>
          <w:sz w:val="24"/>
          <w:szCs w:val="24"/>
        </w:rPr>
        <w:t xml:space="preserve"> </w:t>
      </w:r>
      <w:r w:rsidR="00BD682E" w:rsidRPr="00C47F90">
        <w:rPr>
          <w:rFonts w:ascii="Times New Roman" w:hAnsi="Times New Roman" w:cs="Times New Roman"/>
          <w:sz w:val="24"/>
          <w:szCs w:val="24"/>
        </w:rPr>
        <w:t>Tarbija</w:t>
      </w:r>
      <w:r w:rsidR="009B3EB1" w:rsidRPr="00C47F90">
        <w:rPr>
          <w:rFonts w:ascii="Times New Roman" w:hAnsi="Times New Roman" w:cs="Times New Roman"/>
          <w:sz w:val="24"/>
          <w:szCs w:val="24"/>
        </w:rPr>
        <w:t>t võib</w:t>
      </w:r>
      <w:r w:rsidR="00BD682E" w:rsidRPr="00C47F90">
        <w:rPr>
          <w:rFonts w:ascii="Times New Roman" w:hAnsi="Times New Roman" w:cs="Times New Roman"/>
          <w:sz w:val="24"/>
          <w:szCs w:val="24"/>
        </w:rPr>
        <w:t xml:space="preserve"> esinda</w:t>
      </w:r>
      <w:r w:rsidR="00CB1570" w:rsidRPr="00C47F90">
        <w:rPr>
          <w:rFonts w:ascii="Times New Roman" w:hAnsi="Times New Roman" w:cs="Times New Roman"/>
          <w:sz w:val="24"/>
          <w:szCs w:val="24"/>
        </w:rPr>
        <w:t>da</w:t>
      </w:r>
      <w:r w:rsidR="00BD682E" w:rsidRPr="00C47F90">
        <w:rPr>
          <w:rFonts w:ascii="Times New Roman" w:hAnsi="Times New Roman" w:cs="Times New Roman"/>
          <w:sz w:val="24"/>
          <w:szCs w:val="24"/>
        </w:rPr>
        <w:t xml:space="preserve"> </w:t>
      </w:r>
      <w:r w:rsidR="006D1895" w:rsidRPr="00C47F90">
        <w:rPr>
          <w:rFonts w:ascii="Times New Roman" w:hAnsi="Times New Roman" w:cs="Times New Roman"/>
          <w:sz w:val="24"/>
          <w:szCs w:val="24"/>
        </w:rPr>
        <w:t xml:space="preserve">ka </w:t>
      </w:r>
      <w:r w:rsidR="00BD682E" w:rsidRPr="00C47F90">
        <w:rPr>
          <w:rFonts w:ascii="Times New Roman" w:hAnsi="Times New Roman" w:cs="Times New Roman"/>
          <w:sz w:val="24"/>
          <w:szCs w:val="24"/>
        </w:rPr>
        <w:t>tarbijaühendus</w:t>
      </w:r>
      <w:r w:rsidR="00C60C60" w:rsidRPr="00C47F90">
        <w:rPr>
          <w:rFonts w:ascii="Times New Roman" w:hAnsi="Times New Roman" w:cs="Times New Roman"/>
          <w:sz w:val="24"/>
          <w:szCs w:val="24"/>
        </w:rPr>
        <w:t>, lähtudes</w:t>
      </w:r>
      <w:r w:rsidR="00BD682E" w:rsidRPr="00C47F90">
        <w:rPr>
          <w:rFonts w:ascii="Times New Roman" w:hAnsi="Times New Roman" w:cs="Times New Roman"/>
          <w:sz w:val="24"/>
          <w:szCs w:val="24"/>
        </w:rPr>
        <w:t xml:space="preserve"> TKS</w:t>
      </w:r>
      <w:r w:rsidR="006C11A2" w:rsidRPr="00C47F90">
        <w:rPr>
          <w:rFonts w:ascii="Times New Roman" w:hAnsi="Times New Roman" w:cs="Times New Roman"/>
          <w:sz w:val="24"/>
          <w:szCs w:val="24"/>
        </w:rPr>
        <w:noBreakHyphen/>
        <w:t>i</w:t>
      </w:r>
      <w:r w:rsidR="00BD682E" w:rsidRPr="00C47F90">
        <w:rPr>
          <w:rFonts w:ascii="Times New Roman" w:hAnsi="Times New Roman" w:cs="Times New Roman"/>
          <w:sz w:val="24"/>
          <w:szCs w:val="24"/>
        </w:rPr>
        <w:t xml:space="preserve"> §</w:t>
      </w:r>
      <w:r w:rsidR="00E84C73" w:rsidRPr="00C47F90">
        <w:rPr>
          <w:rFonts w:ascii="Times New Roman" w:hAnsi="Times New Roman" w:cs="Times New Roman"/>
          <w:sz w:val="24"/>
          <w:szCs w:val="24"/>
        </w:rPr>
        <w:t> </w:t>
      </w:r>
      <w:r w:rsidR="00BD682E" w:rsidRPr="00C47F90">
        <w:rPr>
          <w:rFonts w:ascii="Times New Roman" w:hAnsi="Times New Roman" w:cs="Times New Roman"/>
          <w:sz w:val="24"/>
          <w:szCs w:val="24"/>
        </w:rPr>
        <w:t>19 l</w:t>
      </w:r>
      <w:r w:rsidR="0009546D" w:rsidRPr="00C47F90">
        <w:rPr>
          <w:rFonts w:ascii="Times New Roman" w:hAnsi="Times New Roman" w:cs="Times New Roman"/>
          <w:sz w:val="24"/>
          <w:szCs w:val="24"/>
        </w:rPr>
        <w:t>g </w:t>
      </w:r>
      <w:r w:rsidR="00BD682E" w:rsidRPr="00C47F90">
        <w:rPr>
          <w:rFonts w:ascii="Times New Roman" w:hAnsi="Times New Roman" w:cs="Times New Roman"/>
          <w:sz w:val="24"/>
          <w:szCs w:val="24"/>
        </w:rPr>
        <w:t>2 punktis 6 sätestatud tarbijaühenduse õigusest.</w:t>
      </w:r>
    </w:p>
    <w:p w14:paraId="6CBBB894" w14:textId="6635ACF1" w:rsidR="00BD682E" w:rsidRPr="00C47F90" w:rsidRDefault="00BD682E">
      <w:pPr>
        <w:spacing w:after="0" w:line="240" w:lineRule="auto"/>
        <w:jc w:val="both"/>
        <w:rPr>
          <w:rFonts w:ascii="Times New Roman" w:hAnsi="Times New Roman" w:cs="Times New Roman"/>
          <w:sz w:val="24"/>
          <w:szCs w:val="24"/>
        </w:rPr>
      </w:pPr>
    </w:p>
    <w:p w14:paraId="343894E3" w14:textId="51FFCAF2" w:rsidR="00CD0FE2" w:rsidRPr="00C47F90" w:rsidRDefault="00CD0FE2">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E84C73"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3</w:t>
      </w:r>
      <w:r w:rsidRPr="00C47F90">
        <w:rPr>
          <w:rFonts w:ascii="Times New Roman" w:hAnsi="Times New Roman" w:cs="Times New Roman"/>
          <w:sz w:val="24"/>
          <w:szCs w:val="24"/>
        </w:rPr>
        <w:t xml:space="preserve"> sätestatakse komisjoni alalise liikme kohustus kontrollida esindaja esindusõiguse olemasolu. Kui isikul esindusõigus puudub, keelab komisjoni alaline liige isikul menetluses osaleda. Tarbijavaidluse poolel on õigus nõuda teise poole esindaja esindusõiguse kontrollimist igas menetlusstaadiumis. Esindusõiguse olemasolu ei ole vaja kontrollida juhul, kui esindajaks on advokaat.</w:t>
      </w:r>
      <w:r w:rsidR="00744952" w:rsidRPr="00C47F90">
        <w:rPr>
          <w:rFonts w:ascii="Times New Roman" w:hAnsi="Times New Roman" w:cs="Times New Roman"/>
          <w:sz w:val="24"/>
          <w:szCs w:val="24"/>
        </w:rPr>
        <w:t xml:space="preserve"> </w:t>
      </w:r>
      <w:r w:rsidRPr="00C47F90">
        <w:rPr>
          <w:rFonts w:ascii="Times New Roman" w:hAnsi="Times New Roman" w:cs="Times New Roman"/>
          <w:sz w:val="24"/>
          <w:szCs w:val="24"/>
        </w:rPr>
        <w:t>Advokaadi puhul eeldatakse esindusõiguse olemasolu.</w:t>
      </w:r>
    </w:p>
    <w:p w14:paraId="418AA3B3" w14:textId="77777777" w:rsidR="00CD0FE2" w:rsidRPr="00C47F90" w:rsidRDefault="00CD0FE2">
      <w:pPr>
        <w:spacing w:after="0" w:line="240" w:lineRule="auto"/>
        <w:jc w:val="both"/>
        <w:rPr>
          <w:rFonts w:ascii="Times New Roman" w:hAnsi="Times New Roman" w:cs="Times New Roman"/>
          <w:sz w:val="24"/>
          <w:szCs w:val="24"/>
        </w:rPr>
      </w:pPr>
    </w:p>
    <w:p w14:paraId="78A4EF1D" w14:textId="47FA45A5" w:rsidR="00BD682E" w:rsidRPr="00C47F90" w:rsidRDefault="00BD682E">
      <w:pPr>
        <w:spacing w:after="0" w:line="240" w:lineRule="auto"/>
        <w:jc w:val="both"/>
        <w:rPr>
          <w:rFonts w:ascii="Times New Roman" w:hAnsi="Times New Roman" w:cs="Times New Roman"/>
          <w:sz w:val="24"/>
          <w:szCs w:val="24"/>
        </w:rPr>
      </w:pPr>
      <w:r w:rsidRPr="003E3698">
        <w:rPr>
          <w:rFonts w:ascii="Times New Roman" w:hAnsi="Times New Roman" w:cs="Times New Roman"/>
          <w:b/>
          <w:bCs/>
          <w:sz w:val="24"/>
          <w:szCs w:val="24"/>
        </w:rPr>
        <w:t>TKS</w:t>
      </w:r>
      <w:r w:rsidR="00B86327" w:rsidRPr="003E3698">
        <w:rPr>
          <w:rFonts w:ascii="Times New Roman" w:hAnsi="Times New Roman" w:cs="Times New Roman"/>
          <w:b/>
          <w:bCs/>
          <w:sz w:val="24"/>
          <w:szCs w:val="24"/>
        </w:rPr>
        <w:t>-</w:t>
      </w:r>
      <w:r w:rsidR="0009546D" w:rsidRPr="003E3698">
        <w:rPr>
          <w:rFonts w:ascii="Times New Roman" w:hAnsi="Times New Roman" w:cs="Times New Roman"/>
          <w:b/>
          <w:bCs/>
          <w:sz w:val="24"/>
          <w:szCs w:val="24"/>
        </w:rPr>
        <w:t>i</w:t>
      </w:r>
      <w:r w:rsidRPr="003E3698">
        <w:rPr>
          <w:rFonts w:ascii="Times New Roman" w:hAnsi="Times New Roman" w:cs="Times New Roman"/>
          <w:b/>
          <w:bCs/>
          <w:sz w:val="24"/>
          <w:szCs w:val="24"/>
        </w:rPr>
        <w:t xml:space="preserve"> §</w:t>
      </w:r>
      <w:r w:rsidR="0009546D" w:rsidRPr="003E3698">
        <w:rPr>
          <w:rFonts w:ascii="Times New Roman" w:hAnsi="Times New Roman" w:cs="Times New Roman"/>
          <w:b/>
          <w:bCs/>
          <w:sz w:val="24"/>
          <w:szCs w:val="24"/>
        </w:rPr>
        <w:t>-s</w:t>
      </w:r>
      <w:r w:rsidRPr="003E3698">
        <w:rPr>
          <w:rFonts w:ascii="Times New Roman" w:hAnsi="Times New Roman" w:cs="Times New Roman"/>
          <w:b/>
          <w:bCs/>
          <w:sz w:val="24"/>
          <w:szCs w:val="24"/>
        </w:rPr>
        <w:t xml:space="preserve"> 4</w:t>
      </w:r>
      <w:r w:rsidR="00143C70">
        <w:rPr>
          <w:rFonts w:ascii="Times New Roman" w:hAnsi="Times New Roman" w:cs="Times New Roman"/>
          <w:b/>
          <w:bCs/>
          <w:sz w:val="24"/>
          <w:szCs w:val="24"/>
        </w:rPr>
        <w:t>8</w:t>
      </w:r>
      <w:r w:rsidRPr="00C47F90">
        <w:rPr>
          <w:rFonts w:ascii="Times New Roman" w:hAnsi="Times New Roman" w:cs="Times New Roman"/>
          <w:sz w:val="24"/>
          <w:szCs w:val="24"/>
        </w:rPr>
        <w:t xml:space="preserve"> </w:t>
      </w:r>
      <w:r w:rsidR="0009546D" w:rsidRPr="00C47F90">
        <w:rPr>
          <w:rFonts w:ascii="Times New Roman" w:hAnsi="Times New Roman" w:cs="Times New Roman"/>
          <w:sz w:val="24"/>
          <w:szCs w:val="24"/>
        </w:rPr>
        <w:t>nähakse ette</w:t>
      </w:r>
      <w:r w:rsidRPr="00C47F90">
        <w:rPr>
          <w:rFonts w:ascii="Times New Roman" w:hAnsi="Times New Roman" w:cs="Times New Roman"/>
          <w:sz w:val="24"/>
          <w:szCs w:val="24"/>
        </w:rPr>
        <w:t xml:space="preserve"> menetluskulude kandmi</w:t>
      </w:r>
      <w:r w:rsidR="0009546D" w:rsidRPr="00C47F90">
        <w:rPr>
          <w:rFonts w:ascii="Times New Roman" w:hAnsi="Times New Roman" w:cs="Times New Roman"/>
          <w:sz w:val="24"/>
          <w:szCs w:val="24"/>
        </w:rPr>
        <w:t>ne</w:t>
      </w:r>
      <w:r w:rsidR="0055696D" w:rsidRPr="00C47F90">
        <w:rPr>
          <w:rFonts w:ascii="Times New Roman" w:hAnsi="Times New Roman" w:cs="Times New Roman"/>
          <w:sz w:val="24"/>
          <w:szCs w:val="24"/>
        </w:rPr>
        <w:t xml:space="preserve">. </w:t>
      </w:r>
    </w:p>
    <w:p w14:paraId="57927D54" w14:textId="1E064E1A" w:rsidR="000F76FF" w:rsidRPr="00C47F90" w:rsidRDefault="00CD2E89">
      <w:pPr>
        <w:spacing w:after="0" w:line="240" w:lineRule="auto"/>
        <w:jc w:val="both"/>
        <w:rPr>
          <w:rFonts w:ascii="Times New Roman" w:hAnsi="Times New Roman" w:cs="Times New Roman"/>
          <w:sz w:val="24"/>
          <w:szCs w:val="24"/>
          <w:u w:val="single"/>
        </w:rPr>
      </w:pPr>
      <w:r w:rsidRPr="00C47F90">
        <w:rPr>
          <w:rFonts w:ascii="Times New Roman" w:hAnsi="Times New Roman" w:cs="Times New Roman"/>
          <w:sz w:val="24"/>
          <w:szCs w:val="24"/>
          <w:u w:val="single"/>
        </w:rPr>
        <w:t xml:space="preserve"> </w:t>
      </w:r>
    </w:p>
    <w:p w14:paraId="6A76145C" w14:textId="6F91B0D6" w:rsidR="0055696D" w:rsidRPr="00C47F90" w:rsidRDefault="0055696D">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C825ED"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1</w:t>
      </w:r>
      <w:r w:rsidRPr="00C47F90">
        <w:rPr>
          <w:rFonts w:ascii="Times New Roman" w:hAnsi="Times New Roman" w:cs="Times New Roman"/>
          <w:sz w:val="24"/>
          <w:szCs w:val="24"/>
        </w:rPr>
        <w:t xml:space="preserve"> </w:t>
      </w:r>
      <w:r w:rsidR="00B178AD" w:rsidRPr="00C47F90">
        <w:rPr>
          <w:rFonts w:ascii="Times New Roman" w:hAnsi="Times New Roman" w:cs="Times New Roman"/>
          <w:sz w:val="24"/>
          <w:szCs w:val="24"/>
        </w:rPr>
        <w:t>sätestatakse, et tarbijavaidlusasja lahendamisel komisjonis kanna</w:t>
      </w:r>
      <w:r w:rsidR="00236429" w:rsidRPr="00C47F90">
        <w:rPr>
          <w:rFonts w:ascii="Times New Roman" w:hAnsi="Times New Roman" w:cs="Times New Roman"/>
          <w:sz w:val="24"/>
          <w:szCs w:val="24"/>
        </w:rPr>
        <w:t>b</w:t>
      </w:r>
      <w:r w:rsidR="00B178AD" w:rsidRPr="00C47F90">
        <w:rPr>
          <w:rFonts w:ascii="Times New Roman" w:hAnsi="Times New Roman" w:cs="Times New Roman"/>
          <w:sz w:val="24"/>
          <w:szCs w:val="24"/>
        </w:rPr>
        <w:t xml:space="preserve"> kumbki pool oma menetluskulud ise. </w:t>
      </w:r>
    </w:p>
    <w:p w14:paraId="434D34B0" w14:textId="77777777" w:rsidR="00D27DA7" w:rsidRPr="00C47F90" w:rsidRDefault="00D27DA7">
      <w:pPr>
        <w:spacing w:after="0" w:line="240" w:lineRule="auto"/>
        <w:jc w:val="both"/>
        <w:rPr>
          <w:rFonts w:ascii="Times New Roman" w:hAnsi="Times New Roman" w:cs="Times New Roman"/>
          <w:sz w:val="24"/>
          <w:szCs w:val="24"/>
          <w:u w:val="single"/>
        </w:rPr>
      </w:pPr>
    </w:p>
    <w:p w14:paraId="4EF7EBC2" w14:textId="589D02DB" w:rsidR="00B66FA6" w:rsidRPr="00C47F90" w:rsidRDefault="00B178AD">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0E14CC"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sätestatakse erisus, mille kohaselt võib komisjon tarbija nõuet rahuldavas otsuses kohustada kauplejat </w:t>
      </w:r>
      <w:commentRangeStart w:id="25"/>
      <w:r w:rsidRPr="00C47F90">
        <w:rPr>
          <w:rFonts w:ascii="Times New Roman" w:hAnsi="Times New Roman" w:cs="Times New Roman"/>
          <w:sz w:val="24"/>
          <w:szCs w:val="24"/>
        </w:rPr>
        <w:t>hüvitama tarbijale tema tasutud riigilõiv</w:t>
      </w:r>
      <w:r w:rsidR="00744952" w:rsidRPr="00C47F90">
        <w:rPr>
          <w:rFonts w:ascii="Times New Roman" w:hAnsi="Times New Roman" w:cs="Times New Roman"/>
          <w:sz w:val="24"/>
          <w:szCs w:val="24"/>
        </w:rPr>
        <w:t>u</w:t>
      </w:r>
      <w:r w:rsidR="00640816" w:rsidRPr="00C47F90">
        <w:rPr>
          <w:rFonts w:ascii="Times New Roman" w:hAnsi="Times New Roman" w:cs="Times New Roman"/>
          <w:sz w:val="24"/>
          <w:szCs w:val="24"/>
        </w:rPr>
        <w:t>.</w:t>
      </w:r>
      <w:commentRangeEnd w:id="25"/>
      <w:r w:rsidR="000D2DFF">
        <w:rPr>
          <w:rStyle w:val="Kommentaariviide"/>
        </w:rPr>
        <w:commentReference w:id="25"/>
      </w:r>
      <w:r w:rsidR="00640816" w:rsidRPr="00C47F90">
        <w:rPr>
          <w:rFonts w:ascii="Times New Roman" w:hAnsi="Times New Roman" w:cs="Times New Roman"/>
          <w:sz w:val="24"/>
          <w:szCs w:val="24"/>
        </w:rPr>
        <w:t xml:space="preserve"> Lisaks või</w:t>
      </w:r>
      <w:r w:rsidR="002C06CA" w:rsidRPr="00C47F90">
        <w:rPr>
          <w:rFonts w:ascii="Times New Roman" w:hAnsi="Times New Roman" w:cs="Times New Roman"/>
          <w:sz w:val="24"/>
          <w:szCs w:val="24"/>
        </w:rPr>
        <w:t>b</w:t>
      </w:r>
      <w:r w:rsidR="00640816" w:rsidRPr="00C47F90">
        <w:rPr>
          <w:rFonts w:ascii="Times New Roman" w:hAnsi="Times New Roman" w:cs="Times New Roman"/>
          <w:sz w:val="24"/>
          <w:szCs w:val="24"/>
        </w:rPr>
        <w:t xml:space="preserve"> komisjon tarbija nõuet rahuldavas otsuses kohustada kauplejat hüvitama </w:t>
      </w:r>
      <w:r w:rsidRPr="00C47F90">
        <w:rPr>
          <w:rFonts w:ascii="Times New Roman" w:hAnsi="Times New Roman" w:cs="Times New Roman"/>
          <w:sz w:val="24"/>
          <w:szCs w:val="24"/>
        </w:rPr>
        <w:t>vaidluse lahendamiseks vajaliku</w:t>
      </w:r>
      <w:r w:rsidR="00975BE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eksperdiarvamuse saamisega seotud kulu, </w:t>
      </w:r>
      <w:commentRangeStart w:id="26"/>
      <w:r w:rsidRPr="00C47F90">
        <w:rPr>
          <w:rFonts w:ascii="Times New Roman" w:hAnsi="Times New Roman" w:cs="Times New Roman"/>
          <w:sz w:val="24"/>
          <w:szCs w:val="24"/>
        </w:rPr>
        <w:t>kui</w:t>
      </w:r>
      <w:commentRangeEnd w:id="26"/>
      <w:r w:rsidR="00C103EB">
        <w:rPr>
          <w:rStyle w:val="Kommentaariviide"/>
        </w:rPr>
        <w:commentReference w:id="26"/>
      </w:r>
      <w:r w:rsidRPr="00C47F90">
        <w:rPr>
          <w:rFonts w:ascii="Times New Roman" w:hAnsi="Times New Roman" w:cs="Times New Roman"/>
          <w:sz w:val="24"/>
          <w:szCs w:val="24"/>
        </w:rPr>
        <w:t xml:space="preserve"> seaduse kohaselt oli vaidlusaluse lepinguga seotud tõendamiskoormus </w:t>
      </w:r>
      <w:r w:rsidR="00B66FA6" w:rsidRPr="00C47F90">
        <w:rPr>
          <w:rFonts w:ascii="Times New Roman" w:hAnsi="Times New Roman" w:cs="Times New Roman"/>
          <w:sz w:val="24"/>
          <w:szCs w:val="24"/>
        </w:rPr>
        <w:t xml:space="preserve">kauplejal, kuid kaupleja </w:t>
      </w:r>
      <w:r w:rsidR="00640816" w:rsidRPr="00C47F90">
        <w:rPr>
          <w:rFonts w:ascii="Times New Roman" w:hAnsi="Times New Roman" w:cs="Times New Roman"/>
          <w:sz w:val="24"/>
          <w:szCs w:val="24"/>
        </w:rPr>
        <w:t>asjaolusid ei tõenda</w:t>
      </w:r>
      <w:r w:rsidR="00B66FA6" w:rsidRPr="00C47F90">
        <w:rPr>
          <w:rFonts w:ascii="Times New Roman" w:hAnsi="Times New Roman" w:cs="Times New Roman"/>
          <w:sz w:val="24"/>
          <w:szCs w:val="24"/>
        </w:rPr>
        <w:t>. Nimetatud kulude väljamõistmise kauplejalt otsustab komisjon ja see kajast</w:t>
      </w:r>
      <w:r w:rsidR="002C06CA" w:rsidRPr="00C47F90">
        <w:rPr>
          <w:rFonts w:ascii="Times New Roman" w:hAnsi="Times New Roman" w:cs="Times New Roman"/>
          <w:sz w:val="24"/>
          <w:szCs w:val="24"/>
        </w:rPr>
        <w:t>atakse</w:t>
      </w:r>
      <w:r w:rsidR="00B66FA6" w:rsidRPr="00C47F90">
        <w:rPr>
          <w:rFonts w:ascii="Times New Roman" w:hAnsi="Times New Roman" w:cs="Times New Roman"/>
          <w:sz w:val="24"/>
          <w:szCs w:val="24"/>
        </w:rPr>
        <w:t xml:space="preserve"> komisjoni otsuses.</w:t>
      </w:r>
    </w:p>
    <w:p w14:paraId="48D05A4A" w14:textId="77777777" w:rsidR="00E62793" w:rsidRPr="00C47F90" w:rsidRDefault="00E62793">
      <w:pPr>
        <w:spacing w:after="0" w:line="240" w:lineRule="auto"/>
        <w:jc w:val="both"/>
        <w:rPr>
          <w:rFonts w:ascii="Times New Roman" w:hAnsi="Times New Roman"/>
          <w:bCs/>
          <w:sz w:val="24"/>
          <w:szCs w:val="24"/>
        </w:rPr>
      </w:pPr>
    </w:p>
    <w:p w14:paraId="10760157" w14:textId="0B7CD8CD" w:rsidR="00BE0156" w:rsidRPr="00C47F90" w:rsidRDefault="00DA2711" w:rsidP="00F47BD8">
      <w:pPr>
        <w:pStyle w:val="Default"/>
        <w:jc w:val="both"/>
        <w:rPr>
          <w:bCs/>
        </w:rPr>
      </w:pPr>
      <w:r w:rsidRPr="00C47F90">
        <w:rPr>
          <w:bCs/>
          <w:u w:val="single"/>
        </w:rPr>
        <w:t xml:space="preserve">Lõikes </w:t>
      </w:r>
      <w:r w:rsidR="00CD2E89" w:rsidRPr="00C47F90">
        <w:rPr>
          <w:bCs/>
          <w:u w:val="single"/>
        </w:rPr>
        <w:t>3</w:t>
      </w:r>
      <w:r w:rsidR="00CD2E89" w:rsidRPr="00C47F90">
        <w:rPr>
          <w:bCs/>
        </w:rPr>
        <w:t xml:space="preserve"> </w:t>
      </w:r>
      <w:r w:rsidR="00D26B76" w:rsidRPr="00C47F90">
        <w:rPr>
          <w:bCs/>
        </w:rPr>
        <w:t xml:space="preserve">sätestatakse, et tarbijavaidlusasja lahendamisel tekkinud kulud on kohtuvälised kulud </w:t>
      </w:r>
      <w:r w:rsidR="0056716C" w:rsidRPr="00C47F90">
        <w:rPr>
          <w:bCs/>
        </w:rPr>
        <w:t>TsMS-i</w:t>
      </w:r>
      <w:r w:rsidR="00D26B76" w:rsidRPr="00C47F90">
        <w:rPr>
          <w:bCs/>
        </w:rPr>
        <w:t xml:space="preserve"> §</w:t>
      </w:r>
      <w:r w:rsidR="009858BC" w:rsidRPr="00C47F90">
        <w:rPr>
          <w:bCs/>
        </w:rPr>
        <w:t> </w:t>
      </w:r>
      <w:r w:rsidR="00D26B76" w:rsidRPr="00C47F90">
        <w:rPr>
          <w:bCs/>
        </w:rPr>
        <w:t>144 punkti</w:t>
      </w:r>
      <w:r w:rsidR="009858BC" w:rsidRPr="00C47F90">
        <w:rPr>
          <w:bCs/>
        </w:rPr>
        <w:t> </w:t>
      </w:r>
      <w:r w:rsidR="00D26B76" w:rsidRPr="00C47F90">
        <w:rPr>
          <w:bCs/>
        </w:rPr>
        <w:t>4 tähenduses. Seega</w:t>
      </w:r>
      <w:r w:rsidR="00E26F90" w:rsidRPr="00C47F90">
        <w:rPr>
          <w:bCs/>
        </w:rPr>
        <w:t>,</w:t>
      </w:r>
      <w:r w:rsidR="00D26B76" w:rsidRPr="00C47F90">
        <w:rPr>
          <w:bCs/>
        </w:rPr>
        <w:t xml:space="preserve"> </w:t>
      </w:r>
      <w:r w:rsidR="002167FF" w:rsidRPr="00C47F90">
        <w:rPr>
          <w:bCs/>
        </w:rPr>
        <w:t xml:space="preserve">komisjonis </w:t>
      </w:r>
      <w:r w:rsidR="00D26B76" w:rsidRPr="00C47F90">
        <w:rPr>
          <w:bCs/>
        </w:rPr>
        <w:t xml:space="preserve">tarbijavaidlusasja menetlemisega seotud kulude kui kohtueelse menetluse kulude hüvitamist on võimalik nõuda </w:t>
      </w:r>
      <w:r w:rsidR="000C12E5">
        <w:rPr>
          <w:bCs/>
        </w:rPr>
        <w:t xml:space="preserve">ka </w:t>
      </w:r>
      <w:r w:rsidR="00D26B76" w:rsidRPr="00C47F90">
        <w:rPr>
          <w:bCs/>
        </w:rPr>
        <w:t>hilisemas kohtumenetluses.</w:t>
      </w:r>
    </w:p>
    <w:p w14:paraId="1A1E12E4" w14:textId="4D1D9818" w:rsidR="00BE0156" w:rsidRPr="00C47F90" w:rsidRDefault="00BE0156">
      <w:pPr>
        <w:spacing w:after="0" w:line="240" w:lineRule="auto"/>
        <w:jc w:val="both"/>
        <w:rPr>
          <w:rFonts w:ascii="Times New Roman" w:hAnsi="Times New Roman"/>
          <w:bCs/>
          <w:sz w:val="24"/>
          <w:szCs w:val="24"/>
        </w:rPr>
      </w:pPr>
    </w:p>
    <w:p w14:paraId="0EC775B8" w14:textId="674E96C4" w:rsidR="00BE0156" w:rsidRPr="00C47F90" w:rsidRDefault="00BE0156">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FA41C0" w:rsidRPr="00C47F90">
        <w:rPr>
          <w:rFonts w:ascii="Times New Roman" w:hAnsi="Times New Roman"/>
          <w:b/>
          <w:sz w:val="24"/>
          <w:szCs w:val="24"/>
        </w:rPr>
        <w:t>-i</w:t>
      </w:r>
      <w:r w:rsidRPr="00C47F90">
        <w:rPr>
          <w:rFonts w:ascii="Times New Roman" w:hAnsi="Times New Roman"/>
          <w:b/>
          <w:sz w:val="24"/>
          <w:szCs w:val="24"/>
        </w:rPr>
        <w:t xml:space="preserve"> §-s 4</w:t>
      </w:r>
      <w:r w:rsidR="00143C70">
        <w:rPr>
          <w:rFonts w:ascii="Times New Roman" w:hAnsi="Times New Roman"/>
          <w:b/>
          <w:sz w:val="24"/>
          <w:szCs w:val="24"/>
        </w:rPr>
        <w:t>8</w:t>
      </w:r>
      <w:r w:rsidR="00F47BD8" w:rsidRPr="00C47F90">
        <w:rPr>
          <w:rFonts w:ascii="Times New Roman" w:hAnsi="Times New Roman"/>
          <w:b/>
          <w:sz w:val="24"/>
          <w:szCs w:val="24"/>
          <w:vertAlign w:val="superscript"/>
        </w:rPr>
        <w:t>1</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 xml:space="preserve">sätestatakse, et tarbijavaidlusasja arutamine komisjonis </w:t>
      </w:r>
      <w:r w:rsidR="00545DD1" w:rsidRPr="00C47F90">
        <w:rPr>
          <w:rFonts w:ascii="Times New Roman" w:hAnsi="Times New Roman"/>
          <w:bCs/>
          <w:sz w:val="24"/>
          <w:szCs w:val="24"/>
        </w:rPr>
        <w:t xml:space="preserve">on </w:t>
      </w:r>
      <w:r w:rsidRPr="00C47F90">
        <w:rPr>
          <w:rFonts w:ascii="Times New Roman" w:hAnsi="Times New Roman"/>
          <w:bCs/>
          <w:sz w:val="24"/>
          <w:szCs w:val="24"/>
        </w:rPr>
        <w:t>avalik</w:t>
      </w:r>
      <w:r w:rsidR="00A25013" w:rsidRPr="00C47F90">
        <w:rPr>
          <w:rFonts w:ascii="Times New Roman" w:hAnsi="Times New Roman"/>
          <w:bCs/>
          <w:sz w:val="24"/>
          <w:szCs w:val="24"/>
        </w:rPr>
        <w:t xml:space="preserve">, kui seaduses ei ole ette nähtud teisiti. </w:t>
      </w:r>
      <w:r w:rsidR="008F115F" w:rsidRPr="00C47F90">
        <w:rPr>
          <w:rFonts w:ascii="Times New Roman" w:hAnsi="Times New Roman"/>
          <w:bCs/>
          <w:sz w:val="24"/>
          <w:szCs w:val="24"/>
        </w:rPr>
        <w:t xml:space="preserve">Samamoodi on töövaidluskomisjonis asja lahendamine avalik. </w:t>
      </w:r>
      <w:r w:rsidR="00A25013" w:rsidRPr="00C47F90">
        <w:rPr>
          <w:rFonts w:ascii="Times New Roman" w:hAnsi="Times New Roman"/>
          <w:bCs/>
          <w:sz w:val="24"/>
          <w:szCs w:val="24"/>
        </w:rPr>
        <w:t xml:space="preserve">Eelnõu </w:t>
      </w:r>
      <w:r w:rsidR="008C662D" w:rsidRPr="00C47F90">
        <w:rPr>
          <w:rFonts w:ascii="Times New Roman" w:hAnsi="Times New Roman"/>
          <w:bCs/>
          <w:sz w:val="24"/>
          <w:szCs w:val="24"/>
        </w:rPr>
        <w:t>kohaselt</w:t>
      </w:r>
      <w:r w:rsidR="00A25013" w:rsidRPr="00C47F90">
        <w:rPr>
          <w:rFonts w:ascii="Times New Roman" w:hAnsi="Times New Roman"/>
          <w:bCs/>
          <w:sz w:val="24"/>
          <w:szCs w:val="24"/>
        </w:rPr>
        <w:t xml:space="preserve"> ei ole tarbijavaidlusasja arutamine komisjonis avalik, kui seda tehakse lepitusmenetluses või kui menetlus on kuulutatud kinniseks vastavalt </w:t>
      </w:r>
      <w:r w:rsidR="00D33812" w:rsidRPr="00C47F90">
        <w:rPr>
          <w:rFonts w:ascii="Times New Roman" w:hAnsi="Times New Roman"/>
          <w:bCs/>
          <w:sz w:val="24"/>
          <w:szCs w:val="24"/>
        </w:rPr>
        <w:t>eelnõu §</w:t>
      </w:r>
      <w:r w:rsidR="000F5971" w:rsidRPr="00C47F90">
        <w:rPr>
          <w:rFonts w:ascii="Times New Roman" w:hAnsi="Times New Roman"/>
          <w:bCs/>
          <w:sz w:val="24"/>
          <w:szCs w:val="24"/>
        </w:rPr>
        <w:noBreakHyphen/>
      </w:r>
      <w:r w:rsidR="00D33812" w:rsidRPr="00C47F90">
        <w:rPr>
          <w:rFonts w:ascii="Times New Roman" w:hAnsi="Times New Roman"/>
          <w:bCs/>
          <w:sz w:val="24"/>
          <w:szCs w:val="24"/>
        </w:rPr>
        <w:t>le</w:t>
      </w:r>
      <w:r w:rsidR="000F5971" w:rsidRPr="00C47F90">
        <w:rPr>
          <w:rFonts w:ascii="Times New Roman" w:hAnsi="Times New Roman"/>
          <w:bCs/>
          <w:sz w:val="24"/>
          <w:szCs w:val="24"/>
        </w:rPr>
        <w:t> </w:t>
      </w:r>
      <w:r w:rsidR="00D33812" w:rsidRPr="00C47F90">
        <w:rPr>
          <w:rFonts w:ascii="Times New Roman" w:hAnsi="Times New Roman"/>
          <w:bCs/>
          <w:sz w:val="24"/>
          <w:szCs w:val="24"/>
        </w:rPr>
        <w:t>49</w:t>
      </w:r>
      <w:r w:rsidR="00F47BD8" w:rsidRPr="00C47F90">
        <w:rPr>
          <w:rFonts w:ascii="Times New Roman" w:hAnsi="Times New Roman"/>
          <w:bCs/>
          <w:sz w:val="24"/>
          <w:szCs w:val="24"/>
          <w:vertAlign w:val="superscript"/>
        </w:rPr>
        <w:t>2</w:t>
      </w:r>
      <w:r w:rsidR="00D33812" w:rsidRPr="00C47F90">
        <w:rPr>
          <w:rFonts w:ascii="Times New Roman" w:hAnsi="Times New Roman"/>
          <w:bCs/>
          <w:sz w:val="24"/>
          <w:szCs w:val="24"/>
        </w:rPr>
        <w:t>.</w:t>
      </w:r>
      <w:r w:rsidR="004E2C4F" w:rsidRPr="00C47F90">
        <w:rPr>
          <w:rFonts w:ascii="Times New Roman" w:hAnsi="Times New Roman"/>
          <w:bCs/>
          <w:sz w:val="24"/>
          <w:szCs w:val="24"/>
        </w:rPr>
        <w:t xml:space="preserve"> </w:t>
      </w:r>
      <w:r w:rsidR="000F56DF" w:rsidRPr="00C47F90">
        <w:rPr>
          <w:rFonts w:ascii="Times New Roman" w:hAnsi="Times New Roman"/>
          <w:bCs/>
          <w:sz w:val="24"/>
          <w:szCs w:val="24"/>
        </w:rPr>
        <w:t xml:space="preserve">Komisjoni </w:t>
      </w:r>
      <w:r w:rsidR="004E2C4F" w:rsidRPr="00C47F90">
        <w:rPr>
          <w:rFonts w:ascii="Times New Roman" w:hAnsi="Times New Roman"/>
          <w:bCs/>
          <w:sz w:val="24"/>
          <w:szCs w:val="24"/>
        </w:rPr>
        <w:t xml:space="preserve">istungi edastamisele ja salvestamisele kohaldatakse </w:t>
      </w:r>
      <w:r w:rsidR="002A3B6B" w:rsidRPr="00C47F90">
        <w:rPr>
          <w:rFonts w:ascii="Times New Roman" w:hAnsi="Times New Roman"/>
          <w:bCs/>
          <w:sz w:val="24"/>
          <w:szCs w:val="24"/>
        </w:rPr>
        <w:t xml:space="preserve">TsMS-i </w:t>
      </w:r>
      <w:r w:rsidR="004E2C4F" w:rsidRPr="00C47F90">
        <w:rPr>
          <w:rFonts w:ascii="Times New Roman" w:hAnsi="Times New Roman"/>
          <w:bCs/>
          <w:sz w:val="24"/>
          <w:szCs w:val="24"/>
        </w:rPr>
        <w:t>§</w:t>
      </w:r>
      <w:r w:rsidR="002F0667" w:rsidRPr="00C47F90">
        <w:rPr>
          <w:rFonts w:ascii="Times New Roman" w:hAnsi="Times New Roman"/>
          <w:bCs/>
          <w:sz w:val="24"/>
          <w:szCs w:val="24"/>
        </w:rPr>
        <w:t> </w:t>
      </w:r>
      <w:r w:rsidR="004E2C4F" w:rsidRPr="00C47F90">
        <w:rPr>
          <w:rFonts w:ascii="Times New Roman" w:hAnsi="Times New Roman"/>
          <w:bCs/>
          <w:sz w:val="24"/>
          <w:szCs w:val="24"/>
        </w:rPr>
        <w:t>42 lõikeid</w:t>
      </w:r>
      <w:r w:rsidR="002F0667" w:rsidRPr="00C47F90">
        <w:rPr>
          <w:rFonts w:ascii="Times New Roman" w:hAnsi="Times New Roman"/>
          <w:bCs/>
          <w:sz w:val="24"/>
          <w:szCs w:val="24"/>
        </w:rPr>
        <w:t> </w:t>
      </w:r>
      <w:r w:rsidR="004E2C4F" w:rsidRPr="00C47F90">
        <w:rPr>
          <w:rFonts w:ascii="Times New Roman" w:hAnsi="Times New Roman"/>
          <w:bCs/>
          <w:sz w:val="24"/>
          <w:szCs w:val="24"/>
        </w:rPr>
        <w:t>1 ja</w:t>
      </w:r>
      <w:r w:rsidR="008A7B1D" w:rsidRPr="00C47F90">
        <w:rPr>
          <w:rFonts w:ascii="Times New Roman" w:hAnsi="Times New Roman"/>
          <w:bCs/>
          <w:sz w:val="24"/>
          <w:szCs w:val="24"/>
        </w:rPr>
        <w:t> </w:t>
      </w:r>
      <w:r w:rsidR="004E2C4F" w:rsidRPr="00C47F90">
        <w:rPr>
          <w:rFonts w:ascii="Times New Roman" w:hAnsi="Times New Roman"/>
          <w:bCs/>
          <w:sz w:val="24"/>
          <w:szCs w:val="24"/>
        </w:rPr>
        <w:t>2, mille kohaselt on avalikul istungil lubatud teha märkmeid, pildistada, filmida või helisalvestada istungit ning kinnisel istungil võib komisjon lubada vaid märkmete tegemist.</w:t>
      </w:r>
    </w:p>
    <w:p w14:paraId="14FBD2DD" w14:textId="77777777" w:rsidR="004E2C4F" w:rsidRPr="00C47F90" w:rsidRDefault="004E2C4F">
      <w:pPr>
        <w:spacing w:after="0" w:line="240" w:lineRule="auto"/>
        <w:jc w:val="both"/>
        <w:rPr>
          <w:rFonts w:ascii="Times New Roman" w:hAnsi="Times New Roman"/>
          <w:bCs/>
          <w:sz w:val="24"/>
          <w:szCs w:val="24"/>
        </w:rPr>
      </w:pPr>
    </w:p>
    <w:p w14:paraId="1BD5128C" w14:textId="4CFAD683" w:rsidR="004E2C4F" w:rsidRPr="00C47F90" w:rsidRDefault="004E2C4F">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FA41C0" w:rsidRPr="00C47F90">
        <w:rPr>
          <w:rFonts w:ascii="Times New Roman" w:hAnsi="Times New Roman"/>
          <w:b/>
          <w:sz w:val="24"/>
          <w:szCs w:val="24"/>
        </w:rPr>
        <w:t>-i</w:t>
      </w:r>
      <w:r w:rsidRPr="00C47F90">
        <w:rPr>
          <w:rFonts w:ascii="Times New Roman" w:hAnsi="Times New Roman"/>
          <w:b/>
          <w:sz w:val="24"/>
          <w:szCs w:val="24"/>
        </w:rPr>
        <w:t xml:space="preserve"> §-s 4</w:t>
      </w:r>
      <w:r w:rsidR="00143C70">
        <w:rPr>
          <w:rFonts w:ascii="Times New Roman" w:hAnsi="Times New Roman"/>
          <w:b/>
          <w:sz w:val="24"/>
          <w:szCs w:val="24"/>
        </w:rPr>
        <w:t>8</w:t>
      </w:r>
      <w:r w:rsidR="00F47BD8" w:rsidRPr="00C47F90">
        <w:rPr>
          <w:rFonts w:ascii="Times New Roman" w:hAnsi="Times New Roman"/>
          <w:b/>
          <w:sz w:val="24"/>
          <w:szCs w:val="24"/>
          <w:vertAlign w:val="superscript"/>
        </w:rPr>
        <w:t>2</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 xml:space="preserve">nähakse ette, et </w:t>
      </w:r>
      <w:r w:rsidR="00A25013" w:rsidRPr="00C47F90">
        <w:rPr>
          <w:rFonts w:ascii="Times New Roman" w:hAnsi="Times New Roman"/>
          <w:bCs/>
          <w:sz w:val="24"/>
          <w:szCs w:val="24"/>
        </w:rPr>
        <w:t xml:space="preserve">tarbijavaidlusasja menetluse võib kuulutada kinniseks kas komisjoni </w:t>
      </w:r>
      <w:r w:rsidR="00F47BD8" w:rsidRPr="00C47F90">
        <w:rPr>
          <w:rFonts w:ascii="Times New Roman" w:hAnsi="Times New Roman"/>
          <w:bCs/>
          <w:sz w:val="24"/>
          <w:szCs w:val="24"/>
        </w:rPr>
        <w:t>alalise liikme</w:t>
      </w:r>
      <w:r w:rsidR="00A25013" w:rsidRPr="00C47F90">
        <w:rPr>
          <w:rFonts w:ascii="Times New Roman" w:hAnsi="Times New Roman"/>
          <w:bCs/>
          <w:sz w:val="24"/>
          <w:szCs w:val="24"/>
        </w:rPr>
        <w:t xml:space="preserve"> omal algatusel või poole põhjendatud taotluse alusel, kui see on vajalik</w:t>
      </w:r>
      <w:r w:rsidR="00236429" w:rsidRPr="00C47F90">
        <w:rPr>
          <w:rFonts w:ascii="Times New Roman" w:hAnsi="Times New Roman"/>
          <w:bCs/>
          <w:sz w:val="24"/>
          <w:szCs w:val="24"/>
        </w:rPr>
        <w:t xml:space="preserve"> </w:t>
      </w:r>
      <w:r w:rsidR="00A25013" w:rsidRPr="00C47F90">
        <w:rPr>
          <w:rFonts w:ascii="Times New Roman" w:hAnsi="Times New Roman"/>
          <w:bCs/>
          <w:sz w:val="24"/>
          <w:szCs w:val="24"/>
        </w:rPr>
        <w:t xml:space="preserve">poole huvides tsiviilkohtumenetluse seadustikus sätestatud alustel. Menetluse kinniseks kuulutamisele ja kinnisele istungile isiku lubamisele kohaldatakse </w:t>
      </w:r>
      <w:r w:rsidR="0099496B" w:rsidRPr="00C47F90">
        <w:rPr>
          <w:rFonts w:ascii="Times New Roman" w:hAnsi="Times New Roman"/>
          <w:bCs/>
          <w:sz w:val="24"/>
          <w:szCs w:val="24"/>
        </w:rPr>
        <w:t>TsMS</w:t>
      </w:r>
      <w:r w:rsidR="0099496B" w:rsidRPr="00C47F90">
        <w:rPr>
          <w:rFonts w:ascii="Times New Roman" w:hAnsi="Times New Roman"/>
          <w:bCs/>
          <w:sz w:val="24"/>
          <w:szCs w:val="24"/>
        </w:rPr>
        <w:noBreakHyphen/>
        <w:t>i</w:t>
      </w:r>
      <w:r w:rsidR="00A25013" w:rsidRPr="00C47F90">
        <w:rPr>
          <w:rFonts w:ascii="Times New Roman" w:hAnsi="Times New Roman"/>
          <w:bCs/>
          <w:sz w:val="24"/>
          <w:szCs w:val="24"/>
        </w:rPr>
        <w:t xml:space="preserve"> </w:t>
      </w:r>
      <w:r w:rsidR="006F61F0" w:rsidRPr="00C47F90">
        <w:rPr>
          <w:rFonts w:ascii="Times New Roman" w:hAnsi="Times New Roman"/>
          <w:bCs/>
          <w:sz w:val="24"/>
          <w:szCs w:val="24"/>
        </w:rPr>
        <w:t xml:space="preserve">sätteid </w:t>
      </w:r>
      <w:r w:rsidR="00A25013" w:rsidRPr="00C47F90">
        <w:rPr>
          <w:rFonts w:ascii="Times New Roman" w:hAnsi="Times New Roman"/>
          <w:bCs/>
          <w:sz w:val="24"/>
          <w:szCs w:val="24"/>
        </w:rPr>
        <w:t xml:space="preserve">menetluse kinniseks kuulutamise </w:t>
      </w:r>
      <w:r w:rsidR="00CA01C4" w:rsidRPr="00C47F90">
        <w:rPr>
          <w:rFonts w:ascii="Times New Roman" w:hAnsi="Times New Roman"/>
          <w:bCs/>
          <w:sz w:val="24"/>
          <w:szCs w:val="24"/>
        </w:rPr>
        <w:t>kohta</w:t>
      </w:r>
      <w:r w:rsidR="00A25013" w:rsidRPr="00C47F90">
        <w:rPr>
          <w:rFonts w:ascii="Times New Roman" w:hAnsi="Times New Roman"/>
          <w:bCs/>
          <w:sz w:val="24"/>
          <w:szCs w:val="24"/>
        </w:rPr>
        <w:t>.</w:t>
      </w:r>
    </w:p>
    <w:p w14:paraId="5835496B" w14:textId="727DCDC4" w:rsidR="00D33812" w:rsidRPr="00C47F90" w:rsidRDefault="00D33812">
      <w:pPr>
        <w:spacing w:after="0" w:line="240" w:lineRule="auto"/>
        <w:jc w:val="both"/>
        <w:rPr>
          <w:rFonts w:ascii="Times New Roman" w:hAnsi="Times New Roman"/>
          <w:bCs/>
          <w:sz w:val="24"/>
          <w:szCs w:val="24"/>
        </w:rPr>
      </w:pPr>
      <w:r w:rsidRPr="00C47F90">
        <w:rPr>
          <w:rFonts w:ascii="Times New Roman" w:hAnsi="Times New Roman"/>
          <w:bCs/>
          <w:sz w:val="24"/>
          <w:szCs w:val="24"/>
        </w:rPr>
        <w:t>Sätte eesmär</w:t>
      </w:r>
      <w:r w:rsidR="006518CA" w:rsidRPr="00C47F90">
        <w:rPr>
          <w:rFonts w:ascii="Times New Roman" w:hAnsi="Times New Roman"/>
          <w:bCs/>
          <w:sz w:val="24"/>
          <w:szCs w:val="24"/>
        </w:rPr>
        <w:t xml:space="preserve">k </w:t>
      </w:r>
      <w:r w:rsidRPr="00C47F90">
        <w:rPr>
          <w:rFonts w:ascii="Times New Roman" w:hAnsi="Times New Roman"/>
          <w:bCs/>
          <w:sz w:val="24"/>
          <w:szCs w:val="24"/>
        </w:rPr>
        <w:t xml:space="preserve">on võimaldada komisjoni istungi kinniseks kuulutamine, kui selleks on </w:t>
      </w:r>
      <w:r w:rsidR="004C11B7" w:rsidRPr="00C47F90">
        <w:rPr>
          <w:rFonts w:ascii="Times New Roman" w:hAnsi="Times New Roman"/>
          <w:bCs/>
          <w:sz w:val="24"/>
          <w:szCs w:val="24"/>
        </w:rPr>
        <w:t>TsMS</w:t>
      </w:r>
      <w:r w:rsidR="005D0E2E" w:rsidRPr="00C47F90">
        <w:rPr>
          <w:rFonts w:ascii="Times New Roman" w:hAnsi="Times New Roman"/>
          <w:bCs/>
          <w:sz w:val="24"/>
          <w:szCs w:val="24"/>
        </w:rPr>
        <w:noBreakHyphen/>
      </w:r>
      <w:r w:rsidR="004C11B7" w:rsidRPr="00C47F90">
        <w:rPr>
          <w:rFonts w:ascii="Times New Roman" w:hAnsi="Times New Roman"/>
          <w:bCs/>
          <w:sz w:val="24"/>
          <w:szCs w:val="24"/>
        </w:rPr>
        <w:t xml:space="preserve">ist </w:t>
      </w:r>
      <w:r w:rsidRPr="00C47F90">
        <w:rPr>
          <w:rFonts w:ascii="Times New Roman" w:hAnsi="Times New Roman"/>
          <w:bCs/>
          <w:sz w:val="24"/>
          <w:szCs w:val="24"/>
        </w:rPr>
        <w:t>tulenev alus. Imperatiivne menetluse avalikkus komisjonis välistaks näiteks</w:t>
      </w:r>
      <w:r w:rsidR="00821654" w:rsidRPr="00C47F90">
        <w:rPr>
          <w:rFonts w:ascii="Times New Roman" w:hAnsi="Times New Roman"/>
          <w:bCs/>
          <w:sz w:val="24"/>
          <w:szCs w:val="24"/>
        </w:rPr>
        <w:t xml:space="preserve"> nende</w:t>
      </w:r>
      <w:r w:rsidR="00D41EB3" w:rsidRPr="00C47F90">
        <w:rPr>
          <w:rFonts w:ascii="Times New Roman" w:hAnsi="Times New Roman"/>
          <w:bCs/>
          <w:sz w:val="24"/>
          <w:szCs w:val="24"/>
        </w:rPr>
        <w:t xml:space="preserve"> </w:t>
      </w:r>
      <w:r w:rsidRPr="00C47F90">
        <w:rPr>
          <w:rFonts w:ascii="Times New Roman" w:hAnsi="Times New Roman"/>
          <w:bCs/>
          <w:sz w:val="24"/>
          <w:szCs w:val="24"/>
        </w:rPr>
        <w:t>tarbijate pöördumised, kelle vaidlus on seotud delikaatsete isikuandmetega</w:t>
      </w:r>
      <w:r w:rsidR="00821654" w:rsidRPr="00C47F90">
        <w:rPr>
          <w:rFonts w:ascii="Times New Roman" w:hAnsi="Times New Roman"/>
          <w:bCs/>
          <w:sz w:val="24"/>
          <w:szCs w:val="24"/>
        </w:rPr>
        <w:t>,</w:t>
      </w:r>
      <w:r w:rsidRPr="00C47F90">
        <w:rPr>
          <w:rFonts w:ascii="Times New Roman" w:hAnsi="Times New Roman"/>
          <w:bCs/>
          <w:sz w:val="24"/>
          <w:szCs w:val="24"/>
        </w:rPr>
        <w:t xml:space="preserve"> või</w:t>
      </w:r>
      <w:r w:rsidR="00975BEF" w:rsidRPr="00C47F90">
        <w:rPr>
          <w:rFonts w:ascii="Times New Roman" w:hAnsi="Times New Roman"/>
          <w:bCs/>
          <w:sz w:val="24"/>
          <w:szCs w:val="24"/>
        </w:rPr>
        <w:t xml:space="preserve"> </w:t>
      </w:r>
      <w:r w:rsidRPr="00C47F90">
        <w:rPr>
          <w:rFonts w:ascii="Times New Roman" w:hAnsi="Times New Roman"/>
          <w:bCs/>
          <w:sz w:val="24"/>
          <w:szCs w:val="24"/>
        </w:rPr>
        <w:t>nende kauplejate osalemise menetluses, kellega seonduva vaidluse lahendami</w:t>
      </w:r>
      <w:r w:rsidR="006F4220" w:rsidRPr="00C47F90">
        <w:rPr>
          <w:rFonts w:ascii="Times New Roman" w:hAnsi="Times New Roman"/>
          <w:bCs/>
          <w:sz w:val="24"/>
          <w:szCs w:val="24"/>
        </w:rPr>
        <w:t>se käigus esitatava teabe puhul või</w:t>
      </w:r>
      <w:r w:rsidR="0090651D" w:rsidRPr="00C47F90">
        <w:rPr>
          <w:rFonts w:ascii="Times New Roman" w:hAnsi="Times New Roman"/>
          <w:bCs/>
          <w:sz w:val="24"/>
          <w:szCs w:val="24"/>
        </w:rPr>
        <w:t>b</w:t>
      </w:r>
      <w:r w:rsidR="006F4220" w:rsidRPr="00C47F90">
        <w:rPr>
          <w:rFonts w:ascii="Times New Roman" w:hAnsi="Times New Roman"/>
          <w:bCs/>
          <w:sz w:val="24"/>
          <w:szCs w:val="24"/>
        </w:rPr>
        <w:t xml:space="preserve"> olla</w:t>
      </w:r>
      <w:r w:rsidRPr="00C47F90">
        <w:rPr>
          <w:rFonts w:ascii="Times New Roman" w:hAnsi="Times New Roman"/>
          <w:bCs/>
          <w:sz w:val="24"/>
          <w:szCs w:val="24"/>
        </w:rPr>
        <w:t xml:space="preserve"> </w:t>
      </w:r>
      <w:r w:rsidR="006F4220" w:rsidRPr="00C47F90">
        <w:rPr>
          <w:rFonts w:ascii="Times New Roman" w:hAnsi="Times New Roman"/>
          <w:bCs/>
          <w:sz w:val="24"/>
          <w:szCs w:val="24"/>
        </w:rPr>
        <w:t>tegemist ärisaladusega.</w:t>
      </w:r>
    </w:p>
    <w:p w14:paraId="0F4E6F6E" w14:textId="60913532" w:rsidR="006F4220" w:rsidRPr="00C47F90" w:rsidRDefault="00A255C2">
      <w:pPr>
        <w:spacing w:after="0" w:line="240" w:lineRule="auto"/>
        <w:jc w:val="both"/>
        <w:rPr>
          <w:rFonts w:ascii="Times New Roman" w:hAnsi="Times New Roman"/>
          <w:bCs/>
          <w:sz w:val="24"/>
          <w:szCs w:val="24"/>
        </w:rPr>
      </w:pPr>
      <w:r w:rsidRPr="00C47F90">
        <w:rPr>
          <w:rFonts w:ascii="Times New Roman" w:hAnsi="Times New Roman"/>
          <w:bCs/>
          <w:sz w:val="24"/>
          <w:szCs w:val="24"/>
        </w:rPr>
        <w:t>T</w:t>
      </w:r>
      <w:r w:rsidR="006F4220" w:rsidRPr="00C47F90">
        <w:rPr>
          <w:rFonts w:ascii="Times New Roman" w:hAnsi="Times New Roman"/>
          <w:bCs/>
          <w:sz w:val="24"/>
          <w:szCs w:val="24"/>
        </w:rPr>
        <w:t xml:space="preserve">arbijavaidluste komisjoni regulatsioon </w:t>
      </w:r>
      <w:r w:rsidRPr="00C47F90">
        <w:rPr>
          <w:rFonts w:ascii="Times New Roman" w:hAnsi="Times New Roman"/>
          <w:bCs/>
          <w:sz w:val="24"/>
          <w:szCs w:val="24"/>
        </w:rPr>
        <w:t xml:space="preserve">kehtivas TKS-is </w:t>
      </w:r>
      <w:r w:rsidR="006F4220" w:rsidRPr="00C47F90">
        <w:rPr>
          <w:rFonts w:ascii="Times New Roman" w:hAnsi="Times New Roman"/>
          <w:bCs/>
          <w:sz w:val="24"/>
          <w:szCs w:val="24"/>
        </w:rPr>
        <w:t>ei sisalda sätteid komisjonis läbiviidava menetluse avalikuse ega kinniseks tunnistamise kohta.</w:t>
      </w:r>
    </w:p>
    <w:p w14:paraId="4F159578" w14:textId="77777777" w:rsidR="006F4220" w:rsidRPr="00C47F90" w:rsidRDefault="006F4220">
      <w:pPr>
        <w:spacing w:after="0" w:line="240" w:lineRule="auto"/>
        <w:jc w:val="both"/>
        <w:rPr>
          <w:rFonts w:ascii="Times New Roman" w:hAnsi="Times New Roman"/>
          <w:bCs/>
          <w:sz w:val="24"/>
          <w:szCs w:val="24"/>
        </w:rPr>
      </w:pPr>
    </w:p>
    <w:p w14:paraId="0EBFAE21" w14:textId="4E043C5A" w:rsidR="00557CE6" w:rsidRPr="00C47F90" w:rsidRDefault="006F4220">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C3335B" w:rsidRPr="00C47F90">
        <w:rPr>
          <w:rFonts w:ascii="Times New Roman" w:hAnsi="Times New Roman"/>
          <w:b/>
          <w:sz w:val="24"/>
          <w:szCs w:val="24"/>
        </w:rPr>
        <w:t>-i</w:t>
      </w:r>
      <w:r w:rsidRPr="00C47F90">
        <w:rPr>
          <w:rFonts w:ascii="Times New Roman" w:hAnsi="Times New Roman"/>
          <w:b/>
          <w:sz w:val="24"/>
          <w:szCs w:val="24"/>
        </w:rPr>
        <w:t xml:space="preserve"> </w:t>
      </w:r>
      <w:r w:rsidR="006D2BEB" w:rsidRPr="00C47F90">
        <w:rPr>
          <w:rFonts w:ascii="Times New Roman" w:hAnsi="Times New Roman"/>
          <w:b/>
          <w:sz w:val="24"/>
          <w:szCs w:val="24"/>
        </w:rPr>
        <w:t>§-s 4</w:t>
      </w:r>
      <w:r w:rsidR="00143C70">
        <w:rPr>
          <w:rFonts w:ascii="Times New Roman" w:hAnsi="Times New Roman"/>
          <w:b/>
          <w:sz w:val="24"/>
          <w:szCs w:val="24"/>
        </w:rPr>
        <w:t>8</w:t>
      </w:r>
      <w:r w:rsidR="00F47BD8" w:rsidRPr="00C47F90">
        <w:rPr>
          <w:rFonts w:ascii="Times New Roman" w:hAnsi="Times New Roman"/>
          <w:b/>
          <w:sz w:val="24"/>
          <w:szCs w:val="24"/>
          <w:vertAlign w:val="superscript"/>
        </w:rPr>
        <w:t>3</w:t>
      </w:r>
      <w:r w:rsidR="006D2BEB" w:rsidRPr="00C47F90">
        <w:rPr>
          <w:rFonts w:ascii="Times New Roman" w:hAnsi="Times New Roman"/>
          <w:bCs/>
          <w:sz w:val="24"/>
          <w:szCs w:val="24"/>
        </w:rPr>
        <w:t xml:space="preserve"> sätestatakse, et tarbijavaidluse menetlemise peatamisele kohaldatakse </w:t>
      </w:r>
      <w:r w:rsidR="00205938" w:rsidRPr="00C47F90">
        <w:rPr>
          <w:rFonts w:ascii="Times New Roman" w:hAnsi="Times New Roman"/>
          <w:bCs/>
          <w:sz w:val="24"/>
          <w:szCs w:val="24"/>
        </w:rPr>
        <w:t xml:space="preserve">TsMS-i </w:t>
      </w:r>
      <w:r w:rsidR="006D2BEB" w:rsidRPr="00C47F90">
        <w:rPr>
          <w:rFonts w:ascii="Times New Roman" w:hAnsi="Times New Roman"/>
          <w:bCs/>
          <w:sz w:val="24"/>
          <w:szCs w:val="24"/>
        </w:rPr>
        <w:t>§</w:t>
      </w:r>
      <w:r w:rsidR="00005B2E" w:rsidRPr="00C47F90">
        <w:rPr>
          <w:rFonts w:ascii="Times New Roman" w:hAnsi="Times New Roman"/>
          <w:bCs/>
          <w:sz w:val="24"/>
          <w:szCs w:val="24"/>
        </w:rPr>
        <w:t> </w:t>
      </w:r>
      <w:r w:rsidR="006D2BEB" w:rsidRPr="00C47F90">
        <w:rPr>
          <w:rFonts w:ascii="Times New Roman" w:hAnsi="Times New Roman"/>
          <w:bCs/>
          <w:sz w:val="24"/>
          <w:szCs w:val="24"/>
        </w:rPr>
        <w:t>356 lõikeid 1 ja 2. Tarbijavaidlusasja menetlus komisjonis peatatakse</w:t>
      </w:r>
      <w:r w:rsidR="00557CE6" w:rsidRPr="00C47F90">
        <w:rPr>
          <w:rFonts w:ascii="Times New Roman" w:hAnsi="Times New Roman"/>
          <w:bCs/>
          <w:sz w:val="24"/>
          <w:szCs w:val="24"/>
        </w:rPr>
        <w:t xml:space="preserve"> järgmistel juhtudel:</w:t>
      </w:r>
    </w:p>
    <w:p w14:paraId="613B7A9A" w14:textId="2BC90681" w:rsidR="00204E3B" w:rsidRPr="00C47F90" w:rsidRDefault="00557CE6">
      <w:pPr>
        <w:spacing w:after="0" w:line="240" w:lineRule="auto"/>
        <w:jc w:val="both"/>
        <w:rPr>
          <w:rFonts w:ascii="Times New Roman" w:hAnsi="Times New Roman"/>
          <w:bCs/>
          <w:sz w:val="24"/>
          <w:szCs w:val="24"/>
        </w:rPr>
      </w:pPr>
      <w:r w:rsidRPr="00C47F90">
        <w:rPr>
          <w:rFonts w:ascii="Times New Roman" w:hAnsi="Times New Roman"/>
          <w:bCs/>
          <w:sz w:val="24"/>
          <w:szCs w:val="24"/>
        </w:rPr>
        <w:t>a) </w:t>
      </w:r>
      <w:r w:rsidR="006D2BEB" w:rsidRPr="00C47F90">
        <w:rPr>
          <w:rFonts w:ascii="Times New Roman" w:hAnsi="Times New Roman"/>
          <w:bCs/>
          <w:sz w:val="24"/>
          <w:szCs w:val="24"/>
        </w:rPr>
        <w:t>kui komisjoni otsus sõltub teise käimasoleva kohtumenetluse esemest</w:t>
      </w:r>
      <w:r w:rsidR="001B5498" w:rsidRPr="00C47F90">
        <w:rPr>
          <w:rFonts w:ascii="Times New Roman" w:hAnsi="Times New Roman"/>
          <w:bCs/>
          <w:sz w:val="24"/>
          <w:szCs w:val="24"/>
        </w:rPr>
        <w:t xml:space="preserve">; </w:t>
      </w:r>
      <w:r w:rsidR="006D2BEB" w:rsidRPr="00C47F90">
        <w:rPr>
          <w:rFonts w:ascii="Times New Roman" w:hAnsi="Times New Roman"/>
          <w:bCs/>
          <w:sz w:val="24"/>
          <w:szCs w:val="24"/>
        </w:rPr>
        <w:t xml:space="preserve"> </w:t>
      </w:r>
    </w:p>
    <w:p w14:paraId="0A13F384" w14:textId="69FB5330" w:rsidR="006F4220" w:rsidRPr="00C47F90" w:rsidRDefault="00204E3B">
      <w:pPr>
        <w:spacing w:after="0" w:line="240" w:lineRule="auto"/>
        <w:jc w:val="both"/>
        <w:rPr>
          <w:rFonts w:ascii="Times New Roman" w:hAnsi="Times New Roman"/>
          <w:bCs/>
          <w:sz w:val="24"/>
          <w:szCs w:val="24"/>
        </w:rPr>
      </w:pPr>
      <w:r w:rsidRPr="00C47F90">
        <w:rPr>
          <w:rFonts w:ascii="Times New Roman" w:hAnsi="Times New Roman"/>
          <w:bCs/>
          <w:sz w:val="24"/>
          <w:szCs w:val="24"/>
        </w:rPr>
        <w:t>b) </w:t>
      </w:r>
      <w:r w:rsidR="00E13F9B" w:rsidRPr="00C47F90">
        <w:rPr>
          <w:rFonts w:ascii="Times New Roman" w:hAnsi="Times New Roman"/>
          <w:bCs/>
          <w:sz w:val="24"/>
          <w:szCs w:val="24"/>
        </w:rPr>
        <w:t xml:space="preserve">ajaks, kui lahendatakse </w:t>
      </w:r>
      <w:r w:rsidR="006D2BEB" w:rsidRPr="00C47F90">
        <w:rPr>
          <w:rFonts w:ascii="Times New Roman" w:hAnsi="Times New Roman"/>
          <w:bCs/>
          <w:sz w:val="24"/>
          <w:szCs w:val="24"/>
        </w:rPr>
        <w:t>Riigikohtu menetluses oleva</w:t>
      </w:r>
      <w:r w:rsidR="007C38DA" w:rsidRPr="00C47F90">
        <w:rPr>
          <w:rFonts w:ascii="Times New Roman" w:hAnsi="Times New Roman"/>
          <w:bCs/>
          <w:sz w:val="24"/>
          <w:szCs w:val="24"/>
        </w:rPr>
        <w:t>t</w:t>
      </w:r>
      <w:r w:rsidR="006D2BEB" w:rsidRPr="00C47F90">
        <w:rPr>
          <w:rFonts w:ascii="Times New Roman" w:hAnsi="Times New Roman"/>
          <w:bCs/>
          <w:sz w:val="24"/>
          <w:szCs w:val="24"/>
        </w:rPr>
        <w:t xml:space="preserve"> põhiseaduslikkuse järelevalve asja, kui Riigikohtu otsus võib mõjutada tarbijavaidlusasjas kohaldamisele kuuluva õigusakti kehtivust.</w:t>
      </w:r>
    </w:p>
    <w:p w14:paraId="3A71B70A" w14:textId="77777777" w:rsidR="006D2BEB" w:rsidRPr="00C47F90" w:rsidRDefault="006D2BEB">
      <w:pPr>
        <w:spacing w:after="0" w:line="240" w:lineRule="auto"/>
        <w:jc w:val="both"/>
        <w:rPr>
          <w:rFonts w:ascii="Times New Roman" w:hAnsi="Times New Roman"/>
          <w:bCs/>
          <w:sz w:val="24"/>
          <w:szCs w:val="24"/>
        </w:rPr>
      </w:pPr>
    </w:p>
    <w:p w14:paraId="740CA78D" w14:textId="595D94FB" w:rsidR="00351B00" w:rsidRPr="00C47F90" w:rsidRDefault="006D2BEB" w:rsidP="00351B00">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1B5498" w:rsidRPr="00C47F90">
        <w:rPr>
          <w:rFonts w:ascii="Times New Roman" w:hAnsi="Times New Roman"/>
          <w:b/>
          <w:sz w:val="24"/>
          <w:szCs w:val="24"/>
        </w:rPr>
        <w:t>-i</w:t>
      </w:r>
      <w:r w:rsidRPr="00C47F90">
        <w:rPr>
          <w:rFonts w:ascii="Times New Roman" w:hAnsi="Times New Roman"/>
          <w:b/>
          <w:sz w:val="24"/>
          <w:szCs w:val="24"/>
        </w:rPr>
        <w:t xml:space="preserve"> §-s </w:t>
      </w:r>
      <w:r w:rsidR="00143C70">
        <w:rPr>
          <w:rFonts w:ascii="Times New Roman" w:hAnsi="Times New Roman"/>
          <w:b/>
          <w:sz w:val="24"/>
          <w:szCs w:val="24"/>
        </w:rPr>
        <w:t>49</w:t>
      </w:r>
      <w:r w:rsidRPr="00C47F90">
        <w:rPr>
          <w:rFonts w:ascii="Times New Roman" w:hAnsi="Times New Roman"/>
          <w:bCs/>
          <w:sz w:val="24"/>
          <w:szCs w:val="24"/>
        </w:rPr>
        <w:t xml:space="preserve"> nähakse ette komisjoni liikme taandumise kohustus. </w:t>
      </w:r>
      <w:r w:rsidR="00351B00" w:rsidRPr="00C47F90">
        <w:rPr>
          <w:rFonts w:ascii="Times New Roman" w:hAnsi="Times New Roman"/>
          <w:bCs/>
          <w:sz w:val="24"/>
          <w:szCs w:val="24"/>
        </w:rPr>
        <w:t xml:space="preserve">Komisjoni menetluse usaldusväärsuse ja erapooletuse tagamiseks on komisjoni liikmete taandumise kohustus oluline, hoolimata sellest, et tegemist on kohtuvälise menetlusega. </w:t>
      </w:r>
    </w:p>
    <w:p w14:paraId="3787DB4B" w14:textId="2484B25A" w:rsidR="006D2BEB" w:rsidRPr="00C47F90" w:rsidRDefault="006D2BEB">
      <w:pPr>
        <w:spacing w:after="0" w:line="240" w:lineRule="auto"/>
        <w:jc w:val="both"/>
        <w:rPr>
          <w:rFonts w:ascii="Times New Roman" w:hAnsi="Times New Roman"/>
          <w:bCs/>
          <w:sz w:val="24"/>
          <w:szCs w:val="24"/>
        </w:rPr>
      </w:pPr>
    </w:p>
    <w:p w14:paraId="71F48BDC" w14:textId="3DA34914" w:rsidR="006D2BEB" w:rsidRPr="00C47F90" w:rsidRDefault="006D2BE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1</w:t>
      </w:r>
      <w:r w:rsidRPr="00C47F90">
        <w:rPr>
          <w:rFonts w:ascii="Times New Roman" w:hAnsi="Times New Roman"/>
          <w:bCs/>
          <w:sz w:val="24"/>
          <w:szCs w:val="24"/>
        </w:rPr>
        <w:t xml:space="preserve"> sätestatakse, et komisjoni liige peab ennast menetlemisest taandama, kui ta on olnud samas tarbijavaidlusasjas lepitaja</w:t>
      </w:r>
      <w:r w:rsidR="001B5498" w:rsidRPr="00C47F90">
        <w:rPr>
          <w:rFonts w:ascii="Times New Roman" w:hAnsi="Times New Roman"/>
          <w:bCs/>
          <w:sz w:val="24"/>
          <w:szCs w:val="24"/>
        </w:rPr>
        <w:t xml:space="preserve"> </w:t>
      </w:r>
      <w:r w:rsidRPr="00C47F90">
        <w:rPr>
          <w:rFonts w:ascii="Times New Roman" w:hAnsi="Times New Roman"/>
          <w:bCs/>
          <w:sz w:val="24"/>
          <w:szCs w:val="24"/>
        </w:rPr>
        <w:t xml:space="preserve">või </w:t>
      </w:r>
      <w:r w:rsidR="0061649F" w:rsidRPr="00C47F90">
        <w:rPr>
          <w:rFonts w:ascii="Times New Roman" w:hAnsi="Times New Roman"/>
          <w:bCs/>
          <w:sz w:val="24"/>
          <w:szCs w:val="24"/>
        </w:rPr>
        <w:t xml:space="preserve">kui esineb mõni </w:t>
      </w:r>
      <w:r w:rsidR="00033251" w:rsidRPr="00C47F90">
        <w:rPr>
          <w:rFonts w:ascii="Times New Roman" w:hAnsi="Times New Roman"/>
          <w:bCs/>
          <w:sz w:val="24"/>
          <w:szCs w:val="24"/>
        </w:rPr>
        <w:t xml:space="preserve">TsMS-is </w:t>
      </w:r>
      <w:r w:rsidR="0061649F" w:rsidRPr="00C47F90">
        <w:rPr>
          <w:rFonts w:ascii="Times New Roman" w:hAnsi="Times New Roman"/>
          <w:bCs/>
          <w:sz w:val="24"/>
          <w:szCs w:val="24"/>
        </w:rPr>
        <w:t>§</w:t>
      </w:r>
      <w:r w:rsidR="0044183C" w:rsidRPr="00C47F90">
        <w:rPr>
          <w:rFonts w:ascii="Times New Roman" w:hAnsi="Times New Roman"/>
          <w:bCs/>
          <w:sz w:val="24"/>
          <w:szCs w:val="24"/>
        </w:rPr>
        <w:noBreakHyphen/>
      </w:r>
      <w:r w:rsidR="0061649F" w:rsidRPr="00C47F90">
        <w:rPr>
          <w:rFonts w:ascii="Times New Roman" w:hAnsi="Times New Roman"/>
          <w:bCs/>
          <w:sz w:val="24"/>
          <w:szCs w:val="24"/>
        </w:rPr>
        <w:t>s</w:t>
      </w:r>
      <w:r w:rsidR="0044183C" w:rsidRPr="00C47F90">
        <w:rPr>
          <w:rFonts w:ascii="Times New Roman" w:hAnsi="Times New Roman"/>
          <w:bCs/>
          <w:sz w:val="24"/>
          <w:szCs w:val="24"/>
        </w:rPr>
        <w:t> </w:t>
      </w:r>
      <w:r w:rsidR="0061649F" w:rsidRPr="00C47F90">
        <w:rPr>
          <w:rFonts w:ascii="Times New Roman" w:hAnsi="Times New Roman"/>
          <w:bCs/>
          <w:sz w:val="24"/>
          <w:szCs w:val="24"/>
        </w:rPr>
        <w:t>23 nimetatud asjaolu.</w:t>
      </w:r>
    </w:p>
    <w:p w14:paraId="4DA658ED" w14:textId="77777777" w:rsidR="0061649F" w:rsidRPr="00C47F90" w:rsidRDefault="0061649F">
      <w:pPr>
        <w:spacing w:after="0" w:line="240" w:lineRule="auto"/>
        <w:jc w:val="both"/>
        <w:rPr>
          <w:rFonts w:ascii="Times New Roman" w:hAnsi="Times New Roman"/>
          <w:bCs/>
          <w:sz w:val="24"/>
          <w:szCs w:val="24"/>
        </w:rPr>
      </w:pPr>
    </w:p>
    <w:p w14:paraId="6F1F94F7" w14:textId="5563381D" w:rsidR="00A4658F" w:rsidRPr="00C47F90" w:rsidRDefault="00993C95">
      <w:pPr>
        <w:spacing w:after="0" w:line="240" w:lineRule="auto"/>
        <w:jc w:val="both"/>
        <w:rPr>
          <w:rFonts w:ascii="Times New Roman" w:hAnsi="Times New Roman"/>
          <w:bCs/>
          <w:sz w:val="24"/>
          <w:szCs w:val="24"/>
        </w:rPr>
      </w:pPr>
      <w:r w:rsidRPr="00C47F90">
        <w:rPr>
          <w:rFonts w:ascii="Times New Roman" w:hAnsi="Times New Roman"/>
          <w:bCs/>
          <w:sz w:val="24"/>
          <w:szCs w:val="24"/>
        </w:rPr>
        <w:t>N</w:t>
      </w:r>
      <w:r w:rsidR="00AB6626" w:rsidRPr="00C47F90">
        <w:rPr>
          <w:rFonts w:ascii="Times New Roman" w:hAnsi="Times New Roman"/>
          <w:bCs/>
          <w:sz w:val="24"/>
          <w:szCs w:val="24"/>
        </w:rPr>
        <w:t xml:space="preserve">ii </w:t>
      </w:r>
      <w:r w:rsidR="0061649F" w:rsidRPr="00C47F90">
        <w:rPr>
          <w:rFonts w:ascii="Times New Roman" w:hAnsi="Times New Roman"/>
          <w:bCs/>
          <w:sz w:val="24"/>
          <w:szCs w:val="24"/>
        </w:rPr>
        <w:t xml:space="preserve">komisjoni </w:t>
      </w:r>
      <w:r w:rsidR="00DC3A4C" w:rsidRPr="00C47F90">
        <w:rPr>
          <w:rFonts w:ascii="Times New Roman" w:hAnsi="Times New Roman"/>
          <w:bCs/>
          <w:sz w:val="24"/>
          <w:szCs w:val="24"/>
        </w:rPr>
        <w:t>alaline liige</w:t>
      </w:r>
      <w:r w:rsidR="0061649F" w:rsidRPr="00C47F90">
        <w:rPr>
          <w:rFonts w:ascii="Times New Roman" w:hAnsi="Times New Roman"/>
          <w:bCs/>
          <w:sz w:val="24"/>
          <w:szCs w:val="24"/>
        </w:rPr>
        <w:t xml:space="preserve"> </w:t>
      </w:r>
      <w:r w:rsidR="00AB6626" w:rsidRPr="00C47F90">
        <w:rPr>
          <w:rFonts w:ascii="Times New Roman" w:hAnsi="Times New Roman"/>
          <w:bCs/>
          <w:sz w:val="24"/>
          <w:szCs w:val="24"/>
        </w:rPr>
        <w:t>kui ka</w:t>
      </w:r>
      <w:r w:rsidR="00013AE2" w:rsidRPr="00C47F90">
        <w:rPr>
          <w:rFonts w:ascii="Times New Roman" w:hAnsi="Times New Roman"/>
          <w:bCs/>
          <w:sz w:val="24"/>
          <w:szCs w:val="24"/>
        </w:rPr>
        <w:t xml:space="preserve"> </w:t>
      </w:r>
      <w:r w:rsidR="0061649F" w:rsidRPr="00C47F90">
        <w:rPr>
          <w:rFonts w:ascii="Times New Roman" w:hAnsi="Times New Roman"/>
          <w:bCs/>
          <w:sz w:val="24"/>
          <w:szCs w:val="24"/>
        </w:rPr>
        <w:t>kaasistuja on kohustatud en</w:t>
      </w:r>
      <w:r w:rsidR="00603707" w:rsidRPr="00C47F90">
        <w:rPr>
          <w:rFonts w:ascii="Times New Roman" w:hAnsi="Times New Roman"/>
          <w:bCs/>
          <w:sz w:val="24"/>
          <w:szCs w:val="24"/>
        </w:rPr>
        <w:t xml:space="preserve">d </w:t>
      </w:r>
      <w:r w:rsidR="0061649F" w:rsidRPr="00C47F90">
        <w:rPr>
          <w:rFonts w:ascii="Times New Roman" w:hAnsi="Times New Roman"/>
          <w:bCs/>
          <w:sz w:val="24"/>
          <w:szCs w:val="24"/>
        </w:rPr>
        <w:t xml:space="preserve">taandama, kui esineb asjaolu, mille ilmnemisel või </w:t>
      </w:r>
      <w:r w:rsidR="00F82E1C" w:rsidRPr="00C47F90">
        <w:rPr>
          <w:rFonts w:ascii="Times New Roman" w:hAnsi="Times New Roman"/>
          <w:bCs/>
          <w:sz w:val="24"/>
          <w:szCs w:val="24"/>
        </w:rPr>
        <w:t xml:space="preserve">mille ilmnemise </w:t>
      </w:r>
      <w:r w:rsidR="0061649F" w:rsidRPr="00C47F90">
        <w:rPr>
          <w:rFonts w:ascii="Times New Roman" w:hAnsi="Times New Roman"/>
          <w:bCs/>
          <w:sz w:val="24"/>
          <w:szCs w:val="24"/>
        </w:rPr>
        <w:t>kahtluse</w:t>
      </w:r>
      <w:r w:rsidR="00F82E1C" w:rsidRPr="00C47F90">
        <w:rPr>
          <w:rFonts w:ascii="Times New Roman" w:hAnsi="Times New Roman"/>
          <w:bCs/>
          <w:sz w:val="24"/>
          <w:szCs w:val="24"/>
        </w:rPr>
        <w:t xml:space="preserve"> korra</w:t>
      </w:r>
      <w:r w:rsidR="0061649F" w:rsidRPr="00C47F90">
        <w:rPr>
          <w:rFonts w:ascii="Times New Roman" w:hAnsi="Times New Roman"/>
          <w:bCs/>
          <w:sz w:val="24"/>
          <w:szCs w:val="24"/>
        </w:rPr>
        <w:t xml:space="preserve">l tekib poolel õigus </w:t>
      </w:r>
      <w:r w:rsidR="00AD3EB4" w:rsidRPr="00C47F90">
        <w:rPr>
          <w:rFonts w:ascii="Times New Roman" w:hAnsi="Times New Roman"/>
          <w:bCs/>
          <w:sz w:val="24"/>
          <w:szCs w:val="24"/>
        </w:rPr>
        <w:t xml:space="preserve">esitada </w:t>
      </w:r>
      <w:r w:rsidR="0061649F" w:rsidRPr="00C47F90">
        <w:rPr>
          <w:rFonts w:ascii="Times New Roman" w:hAnsi="Times New Roman"/>
          <w:bCs/>
          <w:sz w:val="24"/>
          <w:szCs w:val="24"/>
        </w:rPr>
        <w:t>taandamisavaldus</w:t>
      </w:r>
      <w:r w:rsidR="0073425B" w:rsidRPr="00C47F90">
        <w:rPr>
          <w:rFonts w:ascii="Times New Roman" w:hAnsi="Times New Roman"/>
          <w:bCs/>
          <w:sz w:val="24"/>
          <w:szCs w:val="24"/>
        </w:rPr>
        <w:t xml:space="preserve"> </w:t>
      </w:r>
      <w:r w:rsidR="0061649F" w:rsidRPr="00C47F90">
        <w:rPr>
          <w:rFonts w:ascii="Times New Roman" w:hAnsi="Times New Roman"/>
          <w:bCs/>
          <w:sz w:val="24"/>
          <w:szCs w:val="24"/>
        </w:rPr>
        <w:t>ja komisjoni liikmel kohustus end taanda</w:t>
      </w:r>
      <w:r w:rsidR="00E91343" w:rsidRPr="00C47F90">
        <w:rPr>
          <w:rFonts w:ascii="Times New Roman" w:hAnsi="Times New Roman"/>
          <w:bCs/>
          <w:sz w:val="24"/>
          <w:szCs w:val="24"/>
        </w:rPr>
        <w:t>da</w:t>
      </w:r>
      <w:r w:rsidR="0061649F" w:rsidRPr="00C47F90">
        <w:rPr>
          <w:rFonts w:ascii="Times New Roman" w:hAnsi="Times New Roman"/>
          <w:bCs/>
          <w:sz w:val="24"/>
          <w:szCs w:val="24"/>
        </w:rPr>
        <w:t>. Muu</w:t>
      </w:r>
      <w:r w:rsidR="00A87F2B" w:rsidRPr="00C47F90">
        <w:rPr>
          <w:rFonts w:ascii="Times New Roman" w:hAnsi="Times New Roman"/>
          <w:bCs/>
          <w:sz w:val="24"/>
          <w:szCs w:val="24"/>
        </w:rPr>
        <w:t> </w:t>
      </w:r>
      <w:r w:rsidR="0061649F" w:rsidRPr="00C47F90">
        <w:rPr>
          <w:rFonts w:ascii="Times New Roman" w:hAnsi="Times New Roman"/>
          <w:bCs/>
          <w:sz w:val="24"/>
          <w:szCs w:val="24"/>
        </w:rPr>
        <w:t xml:space="preserve">hulgas on komisjoni </w:t>
      </w:r>
      <w:r w:rsidR="00DC3A4C" w:rsidRPr="00C47F90">
        <w:rPr>
          <w:rFonts w:ascii="Times New Roman" w:hAnsi="Times New Roman"/>
          <w:bCs/>
          <w:sz w:val="24"/>
          <w:szCs w:val="24"/>
        </w:rPr>
        <w:t>alalisel liikmel</w:t>
      </w:r>
      <w:r w:rsidR="0061649F" w:rsidRPr="00C47F90">
        <w:rPr>
          <w:rFonts w:ascii="Times New Roman" w:hAnsi="Times New Roman"/>
          <w:bCs/>
          <w:sz w:val="24"/>
          <w:szCs w:val="24"/>
        </w:rPr>
        <w:t xml:space="preserve"> kohustus en</w:t>
      </w:r>
      <w:r w:rsidR="005B0A3B" w:rsidRPr="00C47F90">
        <w:rPr>
          <w:rFonts w:ascii="Times New Roman" w:hAnsi="Times New Roman"/>
          <w:bCs/>
          <w:sz w:val="24"/>
          <w:szCs w:val="24"/>
        </w:rPr>
        <w:t xml:space="preserve">d </w:t>
      </w:r>
      <w:r w:rsidR="0061649F" w:rsidRPr="00C47F90">
        <w:rPr>
          <w:rFonts w:ascii="Times New Roman" w:hAnsi="Times New Roman"/>
          <w:bCs/>
          <w:sz w:val="24"/>
          <w:szCs w:val="24"/>
        </w:rPr>
        <w:t>taandada</w:t>
      </w:r>
      <w:r w:rsidR="00D860C9" w:rsidRPr="00C47F90">
        <w:rPr>
          <w:rFonts w:ascii="Times New Roman" w:hAnsi="Times New Roman"/>
          <w:bCs/>
          <w:sz w:val="24"/>
          <w:szCs w:val="24"/>
        </w:rPr>
        <w:t xml:space="preserve"> siis</w:t>
      </w:r>
      <w:r w:rsidR="0061649F" w:rsidRPr="00C47F90">
        <w:rPr>
          <w:rFonts w:ascii="Times New Roman" w:hAnsi="Times New Roman"/>
          <w:bCs/>
          <w:sz w:val="24"/>
          <w:szCs w:val="24"/>
        </w:rPr>
        <w:t xml:space="preserve">, kui ta on samade poolte vahel samas vaidluses olnud lepitaja. Taandamise võimaldamine ja kohustamine on oluline, et tagada erapooletus tarbijavaidlusasja lahendamisel ja otsuse tegemisel. </w:t>
      </w:r>
    </w:p>
    <w:p w14:paraId="1EE1665E" w14:textId="77777777" w:rsidR="00A4658F" w:rsidRPr="00C47F90" w:rsidRDefault="00A4658F">
      <w:pPr>
        <w:spacing w:after="0" w:line="240" w:lineRule="auto"/>
        <w:jc w:val="both"/>
        <w:rPr>
          <w:rFonts w:ascii="Times New Roman" w:hAnsi="Times New Roman"/>
          <w:bCs/>
          <w:sz w:val="24"/>
          <w:szCs w:val="24"/>
        </w:rPr>
      </w:pPr>
    </w:p>
    <w:p w14:paraId="01AE6C6B" w14:textId="49622856" w:rsidR="0061649F" w:rsidRPr="00C47F90" w:rsidRDefault="00DB4089">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Eelnõus on õigusselguse huvides sätestatud komisjoni liikmete taandamise alused, viidates </w:t>
      </w:r>
      <w:r w:rsidR="003255AC" w:rsidRPr="00C47F90">
        <w:rPr>
          <w:rFonts w:ascii="Times New Roman" w:hAnsi="Times New Roman"/>
          <w:bCs/>
          <w:sz w:val="24"/>
          <w:szCs w:val="24"/>
        </w:rPr>
        <w:t xml:space="preserve">asjakohasele sättele </w:t>
      </w:r>
      <w:r w:rsidRPr="00C47F90">
        <w:rPr>
          <w:rFonts w:ascii="Times New Roman" w:hAnsi="Times New Roman"/>
          <w:bCs/>
          <w:sz w:val="24"/>
          <w:szCs w:val="24"/>
        </w:rPr>
        <w:t>TsMS</w:t>
      </w:r>
      <w:r w:rsidRPr="00C47F90">
        <w:rPr>
          <w:rFonts w:ascii="Times New Roman" w:hAnsi="Times New Roman"/>
          <w:bCs/>
          <w:sz w:val="24"/>
          <w:szCs w:val="24"/>
        </w:rPr>
        <w:noBreakHyphen/>
        <w:t>i</w:t>
      </w:r>
      <w:r w:rsidR="003255AC" w:rsidRPr="00C47F90">
        <w:rPr>
          <w:rFonts w:ascii="Times New Roman" w:hAnsi="Times New Roman"/>
          <w:bCs/>
          <w:sz w:val="24"/>
          <w:szCs w:val="24"/>
        </w:rPr>
        <w:t xml:space="preserve">s </w:t>
      </w:r>
      <w:r w:rsidRPr="00C47F90">
        <w:rPr>
          <w:rFonts w:ascii="Times New Roman" w:hAnsi="Times New Roman"/>
          <w:bCs/>
          <w:sz w:val="24"/>
          <w:szCs w:val="24"/>
        </w:rPr>
        <w:t>(</w:t>
      </w:r>
      <w:r w:rsidR="00E17A7B" w:rsidRPr="00C47F90">
        <w:rPr>
          <w:rFonts w:ascii="Times New Roman" w:hAnsi="Times New Roman"/>
          <w:bCs/>
          <w:sz w:val="24"/>
          <w:szCs w:val="24"/>
        </w:rPr>
        <w:t>TsMS</w:t>
      </w:r>
      <w:r w:rsidR="00E17A7B" w:rsidRPr="00C47F90">
        <w:rPr>
          <w:rFonts w:ascii="Times New Roman" w:hAnsi="Times New Roman"/>
          <w:bCs/>
          <w:sz w:val="24"/>
          <w:szCs w:val="24"/>
        </w:rPr>
        <w:noBreakHyphen/>
        <w:t xml:space="preserve">i </w:t>
      </w:r>
      <w:r w:rsidR="00397B3D" w:rsidRPr="00C47F90">
        <w:rPr>
          <w:rFonts w:ascii="Times New Roman" w:hAnsi="Times New Roman"/>
          <w:bCs/>
          <w:sz w:val="24"/>
          <w:szCs w:val="24"/>
        </w:rPr>
        <w:t>§</w:t>
      </w:r>
      <w:r w:rsidR="00CB0950" w:rsidRPr="00C47F90">
        <w:rPr>
          <w:rFonts w:ascii="Times New Roman" w:hAnsi="Times New Roman"/>
          <w:bCs/>
          <w:sz w:val="24"/>
          <w:szCs w:val="24"/>
        </w:rPr>
        <w:t> </w:t>
      </w:r>
      <w:r w:rsidR="00397B3D" w:rsidRPr="00C47F90">
        <w:rPr>
          <w:rFonts w:ascii="Times New Roman" w:hAnsi="Times New Roman"/>
          <w:bCs/>
          <w:sz w:val="24"/>
          <w:szCs w:val="24"/>
        </w:rPr>
        <w:t>23</w:t>
      </w:r>
      <w:r w:rsidR="00CB0950" w:rsidRPr="00C47F90">
        <w:rPr>
          <w:rFonts w:ascii="Times New Roman" w:hAnsi="Times New Roman"/>
          <w:bCs/>
          <w:sz w:val="24"/>
          <w:szCs w:val="24"/>
        </w:rPr>
        <w:t xml:space="preserve">, </w:t>
      </w:r>
      <w:r w:rsidR="00397B3D" w:rsidRPr="00C47F90">
        <w:rPr>
          <w:rFonts w:ascii="Times New Roman" w:hAnsi="Times New Roman"/>
          <w:bCs/>
          <w:sz w:val="24"/>
          <w:szCs w:val="24"/>
        </w:rPr>
        <w:t>kohtuniku taandumise alus</w:t>
      </w:r>
      <w:r w:rsidRPr="00C47F90">
        <w:rPr>
          <w:rFonts w:ascii="Times New Roman" w:hAnsi="Times New Roman"/>
          <w:bCs/>
          <w:sz w:val="24"/>
          <w:szCs w:val="24"/>
        </w:rPr>
        <w:t>ed)</w:t>
      </w:r>
      <w:r w:rsidR="00397B3D" w:rsidRPr="00C47F90">
        <w:rPr>
          <w:rFonts w:ascii="Times New Roman" w:hAnsi="Times New Roman"/>
          <w:bCs/>
          <w:sz w:val="24"/>
          <w:szCs w:val="24"/>
        </w:rPr>
        <w:t>. Ka kehtiv</w:t>
      </w:r>
      <w:r w:rsidR="00E40FDC" w:rsidRPr="00C47F90">
        <w:rPr>
          <w:rFonts w:ascii="Times New Roman" w:hAnsi="Times New Roman"/>
          <w:bCs/>
          <w:sz w:val="24"/>
          <w:szCs w:val="24"/>
        </w:rPr>
        <w:t>a seaduse</w:t>
      </w:r>
      <w:r w:rsidR="0033127F" w:rsidRPr="00C47F90">
        <w:rPr>
          <w:rFonts w:ascii="Times New Roman" w:hAnsi="Times New Roman"/>
          <w:bCs/>
          <w:sz w:val="24"/>
          <w:szCs w:val="24"/>
        </w:rPr>
        <w:t xml:space="preserve"> säte </w:t>
      </w:r>
      <w:r w:rsidR="00397B3D" w:rsidRPr="00C47F90">
        <w:rPr>
          <w:rFonts w:ascii="Times New Roman" w:hAnsi="Times New Roman"/>
          <w:bCs/>
          <w:sz w:val="24"/>
          <w:szCs w:val="24"/>
        </w:rPr>
        <w:t xml:space="preserve">sisaldab </w:t>
      </w:r>
      <w:r w:rsidR="00F753FB" w:rsidRPr="00C47F90">
        <w:rPr>
          <w:rFonts w:ascii="Times New Roman" w:hAnsi="Times New Roman"/>
          <w:bCs/>
          <w:sz w:val="24"/>
          <w:szCs w:val="24"/>
        </w:rPr>
        <w:t xml:space="preserve">nii </w:t>
      </w:r>
      <w:r w:rsidR="00397B3D" w:rsidRPr="00C47F90">
        <w:rPr>
          <w:rFonts w:ascii="Times New Roman" w:hAnsi="Times New Roman"/>
          <w:bCs/>
          <w:sz w:val="24"/>
          <w:szCs w:val="24"/>
        </w:rPr>
        <w:t xml:space="preserve">komisjoni esimehe </w:t>
      </w:r>
      <w:r w:rsidR="00F753FB" w:rsidRPr="00C47F90">
        <w:rPr>
          <w:rFonts w:ascii="Times New Roman" w:hAnsi="Times New Roman"/>
          <w:bCs/>
          <w:sz w:val="24"/>
          <w:szCs w:val="24"/>
        </w:rPr>
        <w:t>kui ka</w:t>
      </w:r>
      <w:r w:rsidR="00397B3D" w:rsidRPr="00C47F90">
        <w:rPr>
          <w:rFonts w:ascii="Times New Roman" w:hAnsi="Times New Roman"/>
          <w:bCs/>
          <w:sz w:val="24"/>
          <w:szCs w:val="24"/>
        </w:rPr>
        <w:t xml:space="preserve"> liikme taandumise kohustust, sätestades </w:t>
      </w:r>
      <w:r w:rsidR="00F753FB" w:rsidRPr="00C47F90">
        <w:rPr>
          <w:rFonts w:ascii="Times New Roman" w:hAnsi="Times New Roman"/>
          <w:bCs/>
          <w:sz w:val="24"/>
          <w:szCs w:val="24"/>
        </w:rPr>
        <w:t xml:space="preserve">nende </w:t>
      </w:r>
      <w:r w:rsidR="00397B3D" w:rsidRPr="00C47F90">
        <w:rPr>
          <w:rFonts w:ascii="Times New Roman" w:hAnsi="Times New Roman"/>
          <w:bCs/>
          <w:sz w:val="24"/>
          <w:szCs w:val="24"/>
        </w:rPr>
        <w:t>taandumise alused</w:t>
      </w:r>
      <w:r w:rsidR="007C7BAA" w:rsidRPr="00C47F90">
        <w:rPr>
          <w:rFonts w:ascii="Times New Roman" w:hAnsi="Times New Roman"/>
          <w:bCs/>
          <w:sz w:val="24"/>
          <w:szCs w:val="24"/>
        </w:rPr>
        <w:t xml:space="preserve"> (TKS</w:t>
      </w:r>
      <w:r w:rsidR="004F24C1" w:rsidRPr="00C47F90">
        <w:rPr>
          <w:rFonts w:ascii="Times New Roman" w:hAnsi="Times New Roman"/>
          <w:bCs/>
          <w:sz w:val="24"/>
          <w:szCs w:val="24"/>
        </w:rPr>
        <w:t xml:space="preserve"> </w:t>
      </w:r>
      <w:r w:rsidR="007C7BAA" w:rsidRPr="00C47F90">
        <w:rPr>
          <w:rFonts w:ascii="Times New Roman" w:hAnsi="Times New Roman"/>
          <w:bCs/>
          <w:sz w:val="24"/>
          <w:szCs w:val="24"/>
        </w:rPr>
        <w:t>§ 42)</w:t>
      </w:r>
      <w:r w:rsidR="00397B3D" w:rsidRPr="00C47F90">
        <w:rPr>
          <w:rFonts w:ascii="Times New Roman" w:hAnsi="Times New Roman"/>
          <w:bCs/>
          <w:sz w:val="24"/>
          <w:szCs w:val="24"/>
        </w:rPr>
        <w:t xml:space="preserve">, sisult kattuvad </w:t>
      </w:r>
      <w:r w:rsidR="007C7BAA" w:rsidRPr="00C47F90">
        <w:rPr>
          <w:rFonts w:ascii="Times New Roman" w:hAnsi="Times New Roman"/>
          <w:bCs/>
          <w:sz w:val="24"/>
          <w:szCs w:val="24"/>
        </w:rPr>
        <w:t xml:space="preserve">need </w:t>
      </w:r>
      <w:r w:rsidR="0088007A" w:rsidRPr="00C47F90">
        <w:rPr>
          <w:rFonts w:ascii="Times New Roman" w:hAnsi="Times New Roman"/>
          <w:bCs/>
          <w:sz w:val="24"/>
          <w:szCs w:val="24"/>
        </w:rPr>
        <w:t>TsMS</w:t>
      </w:r>
      <w:r w:rsidR="0088007A" w:rsidRPr="00C47F90">
        <w:rPr>
          <w:rFonts w:ascii="Times New Roman" w:hAnsi="Times New Roman"/>
          <w:bCs/>
          <w:sz w:val="24"/>
          <w:szCs w:val="24"/>
        </w:rPr>
        <w:noBreakHyphen/>
        <w:t xml:space="preserve">i </w:t>
      </w:r>
      <w:r w:rsidR="00397B3D" w:rsidRPr="00C47F90">
        <w:rPr>
          <w:rFonts w:ascii="Times New Roman" w:hAnsi="Times New Roman"/>
          <w:bCs/>
          <w:sz w:val="24"/>
          <w:szCs w:val="24"/>
        </w:rPr>
        <w:t>§</w:t>
      </w:r>
      <w:r w:rsidR="00CE0626" w:rsidRPr="00C47F90">
        <w:rPr>
          <w:rFonts w:ascii="Times New Roman" w:hAnsi="Times New Roman"/>
          <w:bCs/>
          <w:sz w:val="24"/>
          <w:szCs w:val="24"/>
        </w:rPr>
        <w:noBreakHyphen/>
      </w:r>
      <w:r w:rsidR="00397B3D" w:rsidRPr="00C47F90">
        <w:rPr>
          <w:rFonts w:ascii="Times New Roman" w:hAnsi="Times New Roman"/>
          <w:bCs/>
          <w:sz w:val="24"/>
          <w:szCs w:val="24"/>
        </w:rPr>
        <w:t>s</w:t>
      </w:r>
      <w:r w:rsidR="00CE0626" w:rsidRPr="00C47F90">
        <w:rPr>
          <w:rFonts w:ascii="Times New Roman" w:hAnsi="Times New Roman"/>
          <w:bCs/>
          <w:sz w:val="24"/>
          <w:szCs w:val="24"/>
        </w:rPr>
        <w:t> </w:t>
      </w:r>
      <w:r w:rsidR="00397B3D" w:rsidRPr="00C47F90">
        <w:rPr>
          <w:rFonts w:ascii="Times New Roman" w:hAnsi="Times New Roman"/>
          <w:bCs/>
          <w:sz w:val="24"/>
          <w:szCs w:val="24"/>
        </w:rPr>
        <w:t>23 nimetatud alustega.</w:t>
      </w:r>
      <w:r w:rsidR="00476DAF" w:rsidRPr="00C47F90">
        <w:rPr>
          <w:rFonts w:ascii="Times New Roman" w:hAnsi="Times New Roman"/>
          <w:bCs/>
          <w:sz w:val="24"/>
          <w:szCs w:val="24"/>
        </w:rPr>
        <w:t xml:space="preserve"> </w:t>
      </w:r>
    </w:p>
    <w:p w14:paraId="22C1FE89" w14:textId="77777777" w:rsidR="00DA73C3" w:rsidRPr="00C47F90" w:rsidRDefault="00DA73C3">
      <w:pPr>
        <w:spacing w:after="0" w:line="240" w:lineRule="auto"/>
        <w:jc w:val="both"/>
        <w:rPr>
          <w:rFonts w:ascii="Times New Roman" w:hAnsi="Times New Roman"/>
          <w:bCs/>
          <w:sz w:val="24"/>
          <w:szCs w:val="24"/>
          <w:u w:val="single"/>
        </w:rPr>
      </w:pPr>
    </w:p>
    <w:p w14:paraId="1B820310" w14:textId="415631D1" w:rsidR="0061649F" w:rsidRPr="00C47F90" w:rsidRDefault="0061649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ette, et tarbijavaidluse pool võib seaduses ettenähtud juhul esitada avalduse komisjoni liikme</w:t>
      </w:r>
      <w:r w:rsidR="00476DAF" w:rsidRPr="00C47F90">
        <w:rPr>
          <w:rFonts w:ascii="Times New Roman" w:hAnsi="Times New Roman"/>
          <w:bCs/>
          <w:sz w:val="24"/>
          <w:szCs w:val="24"/>
        </w:rPr>
        <w:t xml:space="preserve"> </w:t>
      </w:r>
      <w:r w:rsidRPr="00C47F90">
        <w:rPr>
          <w:rFonts w:ascii="Times New Roman" w:hAnsi="Times New Roman"/>
          <w:bCs/>
          <w:sz w:val="24"/>
          <w:szCs w:val="24"/>
        </w:rPr>
        <w:t>taandamiseks.</w:t>
      </w:r>
    </w:p>
    <w:p w14:paraId="65BC4D83" w14:textId="77777777" w:rsidR="00476DAF" w:rsidRPr="00C47F90" w:rsidRDefault="00476DAF">
      <w:pPr>
        <w:spacing w:after="0" w:line="240" w:lineRule="auto"/>
        <w:jc w:val="both"/>
        <w:rPr>
          <w:rFonts w:ascii="Times New Roman" w:hAnsi="Times New Roman"/>
          <w:bCs/>
          <w:sz w:val="24"/>
          <w:szCs w:val="24"/>
        </w:rPr>
      </w:pPr>
    </w:p>
    <w:p w14:paraId="03F67D20" w14:textId="0157FBFB" w:rsidR="005B4BDE" w:rsidRPr="00C47F90" w:rsidRDefault="00476DAF">
      <w:pPr>
        <w:spacing w:after="0" w:line="240" w:lineRule="auto"/>
        <w:jc w:val="both"/>
        <w:rPr>
          <w:rFonts w:ascii="Times New Roman" w:hAnsi="Times New Roman"/>
          <w:bCs/>
          <w:sz w:val="24"/>
          <w:szCs w:val="24"/>
        </w:rPr>
      </w:pPr>
      <w:r w:rsidRPr="000C12E5">
        <w:rPr>
          <w:rFonts w:ascii="Times New Roman" w:hAnsi="Times New Roman"/>
          <w:b/>
          <w:sz w:val="24"/>
          <w:szCs w:val="24"/>
        </w:rPr>
        <w:t>TKS</w:t>
      </w:r>
      <w:r w:rsidR="003D2921" w:rsidRPr="000C12E5">
        <w:rPr>
          <w:rFonts w:ascii="Times New Roman" w:hAnsi="Times New Roman"/>
          <w:b/>
          <w:sz w:val="24"/>
          <w:szCs w:val="24"/>
        </w:rPr>
        <w:t>-i</w:t>
      </w:r>
      <w:r w:rsidRPr="000C12E5">
        <w:rPr>
          <w:rFonts w:ascii="Times New Roman" w:hAnsi="Times New Roman"/>
          <w:b/>
          <w:sz w:val="24"/>
          <w:szCs w:val="24"/>
        </w:rPr>
        <w:t xml:space="preserve"> §-</w:t>
      </w:r>
      <w:r w:rsidR="009E52E0" w:rsidRPr="000C12E5">
        <w:rPr>
          <w:rFonts w:ascii="Times New Roman" w:hAnsi="Times New Roman"/>
          <w:b/>
          <w:sz w:val="24"/>
          <w:szCs w:val="24"/>
        </w:rPr>
        <w:t xml:space="preserve">s </w:t>
      </w:r>
      <w:r w:rsidR="00143C70">
        <w:rPr>
          <w:rFonts w:ascii="Times New Roman" w:hAnsi="Times New Roman"/>
          <w:b/>
          <w:sz w:val="24"/>
          <w:szCs w:val="24"/>
        </w:rPr>
        <w:t>49</w:t>
      </w:r>
      <w:r w:rsidRPr="000C12E5">
        <w:rPr>
          <w:rFonts w:ascii="Times New Roman" w:hAnsi="Times New Roman"/>
          <w:b/>
          <w:sz w:val="24"/>
          <w:szCs w:val="24"/>
          <w:vertAlign w:val="superscript"/>
        </w:rPr>
        <w:t>1</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 xml:space="preserve">on </w:t>
      </w:r>
      <w:r w:rsidR="0036153C" w:rsidRPr="00C47F90">
        <w:rPr>
          <w:rFonts w:ascii="Times New Roman" w:hAnsi="Times New Roman"/>
          <w:bCs/>
          <w:sz w:val="24"/>
          <w:szCs w:val="24"/>
        </w:rPr>
        <w:t>sätestatud</w:t>
      </w:r>
      <w:r w:rsidRPr="00C47F90">
        <w:rPr>
          <w:rFonts w:ascii="Times New Roman" w:hAnsi="Times New Roman"/>
          <w:bCs/>
          <w:sz w:val="24"/>
          <w:szCs w:val="24"/>
        </w:rPr>
        <w:t xml:space="preserve"> taandamisavalduse esitamine ja läbivaatamine</w:t>
      </w:r>
      <w:r w:rsidR="005B4BDE" w:rsidRPr="00C47F90">
        <w:rPr>
          <w:rFonts w:ascii="Times New Roman" w:hAnsi="Times New Roman"/>
          <w:bCs/>
          <w:sz w:val="24"/>
          <w:szCs w:val="24"/>
        </w:rPr>
        <w:t xml:space="preserve"> täpsemalt</w:t>
      </w:r>
      <w:r w:rsidR="00F12902" w:rsidRPr="00C47F90">
        <w:rPr>
          <w:rFonts w:ascii="Times New Roman" w:hAnsi="Times New Roman"/>
          <w:bCs/>
          <w:sz w:val="24"/>
          <w:szCs w:val="24"/>
        </w:rPr>
        <w:t>,</w:t>
      </w:r>
      <w:r w:rsidR="005B4BDE" w:rsidRPr="00C47F90">
        <w:rPr>
          <w:rFonts w:ascii="Times New Roman" w:hAnsi="Times New Roman"/>
          <w:bCs/>
          <w:sz w:val="24"/>
          <w:szCs w:val="24"/>
        </w:rPr>
        <w:t xml:space="preserve"> kui seda </w:t>
      </w:r>
      <w:r w:rsidR="0036153C" w:rsidRPr="00C47F90">
        <w:rPr>
          <w:rFonts w:ascii="Times New Roman" w:hAnsi="Times New Roman"/>
          <w:bCs/>
          <w:sz w:val="24"/>
          <w:szCs w:val="24"/>
        </w:rPr>
        <w:t>on tehtud pra</w:t>
      </w:r>
      <w:r w:rsidR="00902436" w:rsidRPr="00C47F90">
        <w:rPr>
          <w:rFonts w:ascii="Times New Roman" w:hAnsi="Times New Roman"/>
          <w:bCs/>
          <w:sz w:val="24"/>
          <w:szCs w:val="24"/>
        </w:rPr>
        <w:t>e</w:t>
      </w:r>
      <w:r w:rsidR="0036153C" w:rsidRPr="00C47F90">
        <w:rPr>
          <w:rFonts w:ascii="Times New Roman" w:hAnsi="Times New Roman"/>
          <w:bCs/>
          <w:sz w:val="24"/>
          <w:szCs w:val="24"/>
        </w:rPr>
        <w:t>gu</w:t>
      </w:r>
      <w:r w:rsidR="005B4BDE" w:rsidRPr="00C47F90">
        <w:rPr>
          <w:rFonts w:ascii="Times New Roman" w:hAnsi="Times New Roman"/>
          <w:bCs/>
          <w:sz w:val="24"/>
          <w:szCs w:val="24"/>
        </w:rPr>
        <w:t xml:space="preserve"> kehtiv</w:t>
      </w:r>
      <w:r w:rsidR="0036153C" w:rsidRPr="00C47F90">
        <w:rPr>
          <w:rFonts w:ascii="Times New Roman" w:hAnsi="Times New Roman"/>
          <w:bCs/>
          <w:sz w:val="24"/>
          <w:szCs w:val="24"/>
        </w:rPr>
        <w:t>as</w:t>
      </w:r>
      <w:r w:rsidR="005B4BDE" w:rsidRPr="00C47F90">
        <w:rPr>
          <w:rFonts w:ascii="Times New Roman" w:hAnsi="Times New Roman"/>
          <w:bCs/>
          <w:sz w:val="24"/>
          <w:szCs w:val="24"/>
        </w:rPr>
        <w:t xml:space="preserve"> seadus</w:t>
      </w:r>
      <w:r w:rsidR="00447D77" w:rsidRPr="00C47F90">
        <w:rPr>
          <w:rFonts w:ascii="Times New Roman" w:hAnsi="Times New Roman"/>
          <w:bCs/>
          <w:sz w:val="24"/>
          <w:szCs w:val="24"/>
        </w:rPr>
        <w:t>es</w:t>
      </w:r>
      <w:r w:rsidR="002305BE" w:rsidRPr="00C47F90">
        <w:rPr>
          <w:rFonts w:ascii="Times New Roman" w:hAnsi="Times New Roman"/>
          <w:bCs/>
          <w:sz w:val="24"/>
          <w:szCs w:val="24"/>
        </w:rPr>
        <w:t xml:space="preserve">, mille kohaselt </w:t>
      </w:r>
      <w:r w:rsidR="005B4BDE" w:rsidRPr="00C47F90">
        <w:rPr>
          <w:rFonts w:ascii="Times New Roman" w:hAnsi="Times New Roman"/>
          <w:bCs/>
          <w:sz w:val="24"/>
          <w:szCs w:val="24"/>
        </w:rPr>
        <w:t>lahendas taandumis</w:t>
      </w:r>
      <w:r w:rsidR="000C12E5">
        <w:rPr>
          <w:rFonts w:ascii="Times New Roman" w:hAnsi="Times New Roman"/>
          <w:bCs/>
          <w:sz w:val="24"/>
          <w:szCs w:val="24"/>
        </w:rPr>
        <w:t xml:space="preserve">avalduse </w:t>
      </w:r>
      <w:r w:rsidR="005B4BDE" w:rsidRPr="00C47F90">
        <w:rPr>
          <w:rFonts w:ascii="Times New Roman" w:hAnsi="Times New Roman"/>
          <w:bCs/>
          <w:sz w:val="24"/>
          <w:szCs w:val="24"/>
        </w:rPr>
        <w:t xml:space="preserve">TTJA peadirektor või tema volitatud isik. Eelnõus on taandamisavalduse esitamine ja läbivaatamine </w:t>
      </w:r>
      <w:r w:rsidR="005D1B4D" w:rsidRPr="00C47F90">
        <w:rPr>
          <w:rFonts w:ascii="Times New Roman" w:hAnsi="Times New Roman"/>
          <w:bCs/>
          <w:sz w:val="24"/>
          <w:szCs w:val="24"/>
        </w:rPr>
        <w:t>sätestatud</w:t>
      </w:r>
      <w:r w:rsidR="005B4BDE" w:rsidRPr="00C47F90">
        <w:rPr>
          <w:rFonts w:ascii="Times New Roman" w:hAnsi="Times New Roman"/>
          <w:bCs/>
          <w:sz w:val="24"/>
          <w:szCs w:val="24"/>
        </w:rPr>
        <w:t xml:space="preserve"> </w:t>
      </w:r>
      <w:r w:rsidR="004A1550" w:rsidRPr="00C47F90">
        <w:rPr>
          <w:rFonts w:ascii="Times New Roman" w:hAnsi="Times New Roman"/>
          <w:bCs/>
          <w:sz w:val="24"/>
          <w:szCs w:val="24"/>
        </w:rPr>
        <w:t xml:space="preserve">nii, nagu seda on tehtud </w:t>
      </w:r>
      <w:r w:rsidR="005B4BDE" w:rsidRPr="00C47F90">
        <w:rPr>
          <w:rFonts w:ascii="Times New Roman" w:hAnsi="Times New Roman"/>
          <w:bCs/>
          <w:sz w:val="24"/>
          <w:szCs w:val="24"/>
        </w:rPr>
        <w:t>töövaidluskomisjoni</w:t>
      </w:r>
      <w:r w:rsidR="0087036A" w:rsidRPr="00C47F90">
        <w:rPr>
          <w:rFonts w:ascii="Times New Roman" w:hAnsi="Times New Roman"/>
          <w:bCs/>
          <w:sz w:val="24"/>
          <w:szCs w:val="24"/>
        </w:rPr>
        <w:t>s asja menetlemises</w:t>
      </w:r>
      <w:r w:rsidR="005B4BDE" w:rsidRPr="00C47F90">
        <w:rPr>
          <w:rFonts w:ascii="Times New Roman" w:hAnsi="Times New Roman"/>
          <w:bCs/>
          <w:sz w:val="24"/>
          <w:szCs w:val="24"/>
        </w:rPr>
        <w:t>.</w:t>
      </w:r>
    </w:p>
    <w:p w14:paraId="222AE2A2" w14:textId="3AA71506" w:rsidR="00476DAF" w:rsidRPr="00C47F90" w:rsidRDefault="005B4BD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1</w:t>
      </w:r>
      <w:r w:rsidRPr="00C47F90">
        <w:rPr>
          <w:rFonts w:ascii="Times New Roman" w:hAnsi="Times New Roman"/>
          <w:bCs/>
          <w:sz w:val="24"/>
          <w:szCs w:val="24"/>
        </w:rPr>
        <w:t xml:space="preserve"> sätestatakse, et komisjoni kaasistuja taandamise avaldus esitatakse tarbijavaidlusasja </w:t>
      </w:r>
      <w:r w:rsidR="004C0CCD" w:rsidRPr="00C47F90">
        <w:rPr>
          <w:rFonts w:ascii="Times New Roman" w:hAnsi="Times New Roman"/>
          <w:bCs/>
          <w:sz w:val="24"/>
          <w:szCs w:val="24"/>
        </w:rPr>
        <w:t>menetlevale komisjoni koosseisule</w:t>
      </w:r>
      <w:r w:rsidRPr="00C47F90">
        <w:rPr>
          <w:rFonts w:ascii="Times New Roman" w:hAnsi="Times New Roman"/>
          <w:bCs/>
          <w:sz w:val="24"/>
          <w:szCs w:val="24"/>
        </w:rPr>
        <w:t xml:space="preserve"> hiljemalt istungil enne asja sisulise arutamise algust. Hiljem võib taandamisavalduse esitada üksnes juhul, kui pool sai taandamise alusest teada pärast sisulise arutamise algust.</w:t>
      </w:r>
      <w:r w:rsidR="00E240DA" w:rsidRPr="00C47F90">
        <w:rPr>
          <w:rFonts w:ascii="Times New Roman" w:hAnsi="Times New Roman"/>
          <w:bCs/>
          <w:sz w:val="24"/>
          <w:szCs w:val="24"/>
        </w:rPr>
        <w:t xml:space="preserve"> </w:t>
      </w:r>
      <w:r w:rsidR="007F4ED4" w:rsidRPr="00C47F90">
        <w:rPr>
          <w:rFonts w:ascii="Times New Roman" w:hAnsi="Times New Roman"/>
          <w:bCs/>
          <w:sz w:val="24"/>
          <w:szCs w:val="24"/>
        </w:rPr>
        <w:t xml:space="preserve">Komisjoni kaasistuja </w:t>
      </w:r>
      <w:r w:rsidR="000C5C1E" w:rsidRPr="00C47F90">
        <w:rPr>
          <w:rFonts w:ascii="Times New Roman" w:hAnsi="Times New Roman"/>
          <w:bCs/>
          <w:sz w:val="24"/>
          <w:szCs w:val="24"/>
        </w:rPr>
        <w:t xml:space="preserve">esitab </w:t>
      </w:r>
      <w:r w:rsidR="007F4ED4" w:rsidRPr="00C47F90">
        <w:rPr>
          <w:rFonts w:ascii="Times New Roman" w:hAnsi="Times New Roman"/>
          <w:bCs/>
          <w:sz w:val="24"/>
          <w:szCs w:val="24"/>
        </w:rPr>
        <w:t>t</w:t>
      </w:r>
      <w:r w:rsidR="00E240DA" w:rsidRPr="00C47F90">
        <w:rPr>
          <w:rFonts w:ascii="Times New Roman" w:hAnsi="Times New Roman"/>
          <w:bCs/>
          <w:sz w:val="24"/>
          <w:szCs w:val="24"/>
        </w:rPr>
        <w:t>aandamise avaldus</w:t>
      </w:r>
      <w:r w:rsidR="000C5C1E" w:rsidRPr="00C47F90">
        <w:rPr>
          <w:rFonts w:ascii="Times New Roman" w:hAnsi="Times New Roman"/>
          <w:bCs/>
          <w:sz w:val="24"/>
          <w:szCs w:val="24"/>
        </w:rPr>
        <w:t xml:space="preserve">e </w:t>
      </w:r>
      <w:r w:rsidR="00E240DA" w:rsidRPr="00C47F90">
        <w:rPr>
          <w:rFonts w:ascii="Times New Roman" w:hAnsi="Times New Roman"/>
          <w:bCs/>
          <w:sz w:val="24"/>
          <w:szCs w:val="24"/>
        </w:rPr>
        <w:t xml:space="preserve">esimesel võimalusel </w:t>
      </w:r>
      <w:r w:rsidR="00BC6130" w:rsidRPr="00C47F90">
        <w:rPr>
          <w:rFonts w:ascii="Times New Roman" w:hAnsi="Times New Roman"/>
          <w:bCs/>
          <w:sz w:val="24"/>
          <w:szCs w:val="24"/>
        </w:rPr>
        <w:t xml:space="preserve">pärast seda, kui </w:t>
      </w:r>
      <w:r w:rsidR="000C5C1E" w:rsidRPr="00C47F90">
        <w:rPr>
          <w:rFonts w:ascii="Times New Roman" w:hAnsi="Times New Roman"/>
          <w:bCs/>
          <w:sz w:val="24"/>
          <w:szCs w:val="24"/>
        </w:rPr>
        <w:t>ta</w:t>
      </w:r>
      <w:r w:rsidR="00BC6130" w:rsidRPr="00C47F90">
        <w:rPr>
          <w:rFonts w:ascii="Times New Roman" w:hAnsi="Times New Roman"/>
          <w:bCs/>
          <w:sz w:val="24"/>
          <w:szCs w:val="24"/>
        </w:rPr>
        <w:t xml:space="preserve"> on teada saanud taandamise aluseks olevast asjaolust. Nii komisjoni liikmetel kui </w:t>
      </w:r>
      <w:r w:rsidR="00501C94" w:rsidRPr="00C47F90">
        <w:rPr>
          <w:rFonts w:ascii="Times New Roman" w:hAnsi="Times New Roman"/>
          <w:bCs/>
          <w:sz w:val="24"/>
          <w:szCs w:val="24"/>
        </w:rPr>
        <w:t xml:space="preserve">ka </w:t>
      </w:r>
      <w:r w:rsidR="00BC6130" w:rsidRPr="00C47F90">
        <w:rPr>
          <w:rFonts w:ascii="Times New Roman" w:hAnsi="Times New Roman"/>
          <w:bCs/>
          <w:sz w:val="24"/>
          <w:szCs w:val="24"/>
        </w:rPr>
        <w:t xml:space="preserve">menetlusosalistel on võimalik tutvuda menetlusega seotud isikutega ning kui esinevad </w:t>
      </w:r>
      <w:r w:rsidR="00AF183C" w:rsidRPr="00C47F90">
        <w:rPr>
          <w:rFonts w:ascii="Times New Roman" w:hAnsi="Times New Roman"/>
          <w:bCs/>
          <w:sz w:val="24"/>
          <w:szCs w:val="24"/>
        </w:rPr>
        <w:t xml:space="preserve">taandamise alused, mis takistava </w:t>
      </w:r>
      <w:r w:rsidR="00BC6130" w:rsidRPr="00C47F90">
        <w:rPr>
          <w:rFonts w:ascii="Times New Roman" w:hAnsi="Times New Roman"/>
          <w:bCs/>
          <w:sz w:val="24"/>
          <w:szCs w:val="24"/>
        </w:rPr>
        <w:t>asja arutamist</w:t>
      </w:r>
      <w:r w:rsidR="003457BD" w:rsidRPr="00C47F90">
        <w:rPr>
          <w:rFonts w:ascii="Times New Roman" w:hAnsi="Times New Roman"/>
          <w:bCs/>
          <w:sz w:val="24"/>
          <w:szCs w:val="24"/>
        </w:rPr>
        <w:t>, tuleb sellest teada anda juba enne istungit või siis hiljemalt istungi ajal, enne asja sisulise arutamise algust. Taandamisavalduse esitamise</w:t>
      </w:r>
      <w:r w:rsidR="00F13AD0" w:rsidRPr="00C47F90">
        <w:rPr>
          <w:rFonts w:ascii="Times New Roman" w:hAnsi="Times New Roman"/>
          <w:bCs/>
          <w:sz w:val="24"/>
          <w:szCs w:val="24"/>
        </w:rPr>
        <w:t xml:space="preserve"> korra</w:t>
      </w:r>
      <w:r w:rsidR="003457BD" w:rsidRPr="00C47F90">
        <w:rPr>
          <w:rFonts w:ascii="Times New Roman" w:hAnsi="Times New Roman"/>
          <w:bCs/>
          <w:sz w:val="24"/>
          <w:szCs w:val="24"/>
        </w:rPr>
        <w:t>l istungil lükatakse istung edasi.</w:t>
      </w:r>
    </w:p>
    <w:p w14:paraId="6245288E" w14:textId="77777777" w:rsidR="005B4BDE" w:rsidRPr="00C47F90" w:rsidRDefault="005B4BD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ette, et kirjaliku menetluse puhul määratakse taandamisavalduse esitam</w:t>
      </w:r>
      <w:r w:rsidR="007E5318" w:rsidRPr="00C47F90">
        <w:rPr>
          <w:rFonts w:ascii="Times New Roman" w:hAnsi="Times New Roman"/>
          <w:bCs/>
          <w:sz w:val="24"/>
          <w:szCs w:val="24"/>
        </w:rPr>
        <w:t>i</w:t>
      </w:r>
      <w:r w:rsidRPr="00C47F90">
        <w:rPr>
          <w:rFonts w:ascii="Times New Roman" w:hAnsi="Times New Roman"/>
          <w:bCs/>
          <w:sz w:val="24"/>
          <w:szCs w:val="24"/>
        </w:rPr>
        <w:t xml:space="preserve">se tähtaeg </w:t>
      </w:r>
      <w:r w:rsidR="007E5318" w:rsidRPr="00C47F90">
        <w:rPr>
          <w:rFonts w:ascii="Times New Roman" w:hAnsi="Times New Roman"/>
          <w:bCs/>
          <w:sz w:val="24"/>
          <w:szCs w:val="24"/>
        </w:rPr>
        <w:t>tarbijavaidlusasja menetlusse võtmise kohta tehtavas komisjoni esimehe määruses.</w:t>
      </w:r>
    </w:p>
    <w:p w14:paraId="1231C946" w14:textId="54C45B65" w:rsidR="007E5318" w:rsidRPr="00C47F90" w:rsidRDefault="007E531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sätestatakse, et taandamisavalduse rahuldamine või rahuldamata jätmine otsustatakse kolme tööpäeva jooksul avalduse esitamisest arvates.</w:t>
      </w:r>
    </w:p>
    <w:p w14:paraId="1B03354F" w14:textId="2FB517F7" w:rsidR="007E5318" w:rsidRPr="00C47F90" w:rsidRDefault="007E531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4</w:t>
      </w:r>
      <w:r w:rsidRPr="00C47F90">
        <w:rPr>
          <w:rFonts w:ascii="Times New Roman" w:hAnsi="Times New Roman"/>
          <w:bCs/>
          <w:sz w:val="24"/>
          <w:szCs w:val="24"/>
        </w:rPr>
        <w:t xml:space="preserve"> nähakse ette, et komisjoni kaasistuja taandamise avalduse vaatab läbi taandatavaga samasse komisjoni koosseisu kuuluv komisjoni </w:t>
      </w:r>
      <w:r w:rsidR="004C0CCD" w:rsidRPr="00C47F90">
        <w:rPr>
          <w:rFonts w:ascii="Times New Roman" w:hAnsi="Times New Roman"/>
          <w:bCs/>
          <w:sz w:val="24"/>
          <w:szCs w:val="24"/>
        </w:rPr>
        <w:t>alaline liige</w:t>
      </w:r>
      <w:r w:rsidRPr="00C47F90">
        <w:rPr>
          <w:rFonts w:ascii="Times New Roman" w:hAnsi="Times New Roman"/>
          <w:bCs/>
          <w:sz w:val="24"/>
          <w:szCs w:val="24"/>
        </w:rPr>
        <w:t xml:space="preserve">. Taandamisavalduse rahuldamisel asendab komisjoni </w:t>
      </w:r>
      <w:r w:rsidR="004C0CCD" w:rsidRPr="00C47F90">
        <w:rPr>
          <w:rFonts w:ascii="Times New Roman" w:hAnsi="Times New Roman"/>
          <w:bCs/>
          <w:sz w:val="24"/>
          <w:szCs w:val="24"/>
        </w:rPr>
        <w:t>alaline liige</w:t>
      </w:r>
      <w:r w:rsidRPr="00C47F90">
        <w:rPr>
          <w:rFonts w:ascii="Times New Roman" w:hAnsi="Times New Roman"/>
          <w:bCs/>
          <w:sz w:val="24"/>
          <w:szCs w:val="24"/>
        </w:rPr>
        <w:t xml:space="preserve"> taandatud kaasistuja. </w:t>
      </w:r>
    </w:p>
    <w:p w14:paraId="6520D7FC" w14:textId="4898D1BE" w:rsidR="007E5318" w:rsidRPr="00C47F90" w:rsidRDefault="005C694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5</w:t>
      </w:r>
      <w:r w:rsidRPr="00C47F90">
        <w:rPr>
          <w:rFonts w:ascii="Times New Roman" w:hAnsi="Times New Roman"/>
          <w:bCs/>
          <w:sz w:val="24"/>
          <w:szCs w:val="24"/>
        </w:rPr>
        <w:t xml:space="preserve"> reguleeritakse komisjoni </w:t>
      </w:r>
      <w:r w:rsidR="004C0CCD" w:rsidRPr="00C47F90">
        <w:rPr>
          <w:rFonts w:ascii="Times New Roman" w:hAnsi="Times New Roman"/>
          <w:bCs/>
          <w:sz w:val="24"/>
          <w:szCs w:val="24"/>
        </w:rPr>
        <w:t>alalise liikme</w:t>
      </w:r>
      <w:r w:rsidRPr="00C47F90">
        <w:rPr>
          <w:rFonts w:ascii="Times New Roman" w:hAnsi="Times New Roman"/>
          <w:bCs/>
          <w:sz w:val="24"/>
          <w:szCs w:val="24"/>
        </w:rPr>
        <w:t xml:space="preserve"> taandamise avalduse läbivaatamist. </w:t>
      </w:r>
      <w:r w:rsidR="00906F14" w:rsidRPr="00C47F90">
        <w:rPr>
          <w:rFonts w:ascii="Times New Roman" w:hAnsi="Times New Roman"/>
          <w:bCs/>
          <w:sz w:val="24"/>
          <w:szCs w:val="24"/>
        </w:rPr>
        <w:t xml:space="preserve">Praegu kehtiva </w:t>
      </w:r>
      <w:r w:rsidR="006376C7" w:rsidRPr="00C47F90">
        <w:rPr>
          <w:rFonts w:ascii="Times New Roman" w:hAnsi="Times New Roman"/>
          <w:bCs/>
          <w:sz w:val="24"/>
          <w:szCs w:val="24"/>
        </w:rPr>
        <w:t xml:space="preserve">TKS-i </w:t>
      </w:r>
      <w:r w:rsidR="00906F14" w:rsidRPr="00C47F90">
        <w:rPr>
          <w:rFonts w:ascii="Times New Roman" w:hAnsi="Times New Roman"/>
          <w:bCs/>
          <w:sz w:val="24"/>
          <w:szCs w:val="24"/>
        </w:rPr>
        <w:t>järgi lahendavad k</w:t>
      </w:r>
      <w:r w:rsidR="00DC304B" w:rsidRPr="00C47F90">
        <w:rPr>
          <w:rFonts w:ascii="Times New Roman" w:hAnsi="Times New Roman"/>
          <w:bCs/>
          <w:sz w:val="24"/>
          <w:szCs w:val="24"/>
        </w:rPr>
        <w:t>omisjonis vaidlusi 12</w:t>
      </w:r>
      <w:r w:rsidR="00906F14" w:rsidRPr="00C47F90">
        <w:rPr>
          <w:rFonts w:ascii="Times New Roman" w:hAnsi="Times New Roman"/>
          <w:bCs/>
          <w:sz w:val="24"/>
          <w:szCs w:val="24"/>
        </w:rPr>
        <w:t> </w:t>
      </w:r>
      <w:r w:rsidR="007B2D21" w:rsidRPr="00C47F90">
        <w:rPr>
          <w:rFonts w:ascii="Times New Roman" w:hAnsi="Times New Roman"/>
          <w:bCs/>
          <w:sz w:val="24"/>
          <w:szCs w:val="24"/>
        </w:rPr>
        <w:t>esimeest</w:t>
      </w:r>
      <w:r w:rsidR="00906F14" w:rsidRPr="00C47F90">
        <w:rPr>
          <w:rFonts w:ascii="Times New Roman" w:hAnsi="Times New Roman"/>
          <w:bCs/>
          <w:sz w:val="24"/>
          <w:szCs w:val="24"/>
        </w:rPr>
        <w:t>. E</w:t>
      </w:r>
      <w:r w:rsidR="00DC304B" w:rsidRPr="00C47F90">
        <w:rPr>
          <w:rFonts w:ascii="Times New Roman" w:hAnsi="Times New Roman"/>
          <w:bCs/>
          <w:sz w:val="24"/>
          <w:szCs w:val="24"/>
        </w:rPr>
        <w:t xml:space="preserve">daspidi </w:t>
      </w:r>
      <w:r w:rsidR="007B2D21" w:rsidRPr="00C47F90">
        <w:rPr>
          <w:rFonts w:ascii="Times New Roman" w:hAnsi="Times New Roman"/>
          <w:bCs/>
          <w:sz w:val="24"/>
          <w:szCs w:val="24"/>
        </w:rPr>
        <w:t xml:space="preserve">on </w:t>
      </w:r>
      <w:r w:rsidR="00B83E52" w:rsidRPr="00C47F90">
        <w:rPr>
          <w:rFonts w:ascii="Times New Roman" w:hAnsi="Times New Roman"/>
          <w:bCs/>
          <w:sz w:val="24"/>
          <w:szCs w:val="24"/>
        </w:rPr>
        <w:t>plaanitud</w:t>
      </w:r>
      <w:r w:rsidR="00D30C27" w:rsidRPr="00C47F90">
        <w:rPr>
          <w:rFonts w:ascii="Times New Roman" w:hAnsi="Times New Roman"/>
          <w:bCs/>
          <w:sz w:val="24"/>
          <w:szCs w:val="24"/>
        </w:rPr>
        <w:t>, et</w:t>
      </w:r>
      <w:r w:rsidR="00B83E52" w:rsidRPr="00C47F90">
        <w:rPr>
          <w:rFonts w:ascii="Times New Roman" w:hAnsi="Times New Roman"/>
          <w:bCs/>
          <w:sz w:val="24"/>
          <w:szCs w:val="24"/>
        </w:rPr>
        <w:t xml:space="preserve"> tarbijavaidlusi </w:t>
      </w:r>
      <w:r w:rsidR="00D30C27" w:rsidRPr="00C47F90">
        <w:rPr>
          <w:rFonts w:ascii="Times New Roman" w:hAnsi="Times New Roman"/>
          <w:bCs/>
          <w:sz w:val="24"/>
          <w:szCs w:val="24"/>
        </w:rPr>
        <w:t xml:space="preserve">hakkab </w:t>
      </w:r>
      <w:r w:rsidR="00B83E52" w:rsidRPr="00C47F90">
        <w:rPr>
          <w:rFonts w:ascii="Times New Roman" w:hAnsi="Times New Roman"/>
          <w:bCs/>
          <w:sz w:val="24"/>
          <w:szCs w:val="24"/>
        </w:rPr>
        <w:t xml:space="preserve">lahendama </w:t>
      </w:r>
      <w:r w:rsidR="004C0CCD" w:rsidRPr="00C47F90">
        <w:rPr>
          <w:rFonts w:ascii="Times New Roman" w:hAnsi="Times New Roman"/>
          <w:bCs/>
          <w:sz w:val="24"/>
          <w:szCs w:val="24"/>
        </w:rPr>
        <w:t>kolm</w:t>
      </w:r>
      <w:r w:rsidR="00B83E52" w:rsidRPr="00C47F90">
        <w:rPr>
          <w:rFonts w:ascii="Times New Roman" w:hAnsi="Times New Roman"/>
          <w:bCs/>
          <w:sz w:val="24"/>
          <w:szCs w:val="24"/>
        </w:rPr>
        <w:t xml:space="preserve"> alalist</w:t>
      </w:r>
      <w:r w:rsidR="00DC304B" w:rsidRPr="00C47F90">
        <w:rPr>
          <w:rFonts w:ascii="Times New Roman" w:hAnsi="Times New Roman"/>
          <w:bCs/>
          <w:sz w:val="24"/>
          <w:szCs w:val="24"/>
        </w:rPr>
        <w:t xml:space="preserve"> </w:t>
      </w:r>
      <w:r w:rsidR="004C0CCD" w:rsidRPr="00C47F90">
        <w:rPr>
          <w:rFonts w:ascii="Times New Roman" w:hAnsi="Times New Roman"/>
          <w:bCs/>
          <w:sz w:val="24"/>
          <w:szCs w:val="24"/>
        </w:rPr>
        <w:t>liiget</w:t>
      </w:r>
      <w:r w:rsidR="003457BD" w:rsidRPr="00C47F90">
        <w:rPr>
          <w:rFonts w:ascii="Times New Roman" w:hAnsi="Times New Roman"/>
          <w:bCs/>
          <w:sz w:val="24"/>
          <w:szCs w:val="24"/>
        </w:rPr>
        <w:t xml:space="preserve">, kelle seast määratakse komisjoni </w:t>
      </w:r>
      <w:r w:rsidR="00B83E52" w:rsidRPr="00C47F90">
        <w:rPr>
          <w:rFonts w:ascii="Times New Roman" w:hAnsi="Times New Roman"/>
          <w:bCs/>
          <w:sz w:val="24"/>
          <w:szCs w:val="24"/>
        </w:rPr>
        <w:t xml:space="preserve">tööd </w:t>
      </w:r>
      <w:r w:rsidR="00040C12" w:rsidRPr="00C47F90">
        <w:rPr>
          <w:rFonts w:ascii="Times New Roman" w:hAnsi="Times New Roman"/>
          <w:bCs/>
          <w:sz w:val="24"/>
          <w:szCs w:val="24"/>
        </w:rPr>
        <w:t>juhtiv esimees</w:t>
      </w:r>
      <w:r w:rsidR="00DC304B" w:rsidRPr="00C47F90">
        <w:rPr>
          <w:rFonts w:ascii="Times New Roman" w:hAnsi="Times New Roman"/>
          <w:bCs/>
          <w:sz w:val="24"/>
          <w:szCs w:val="24"/>
        </w:rPr>
        <w:t xml:space="preserve">. Vaidlust </w:t>
      </w:r>
      <w:r w:rsidR="004C0CCD" w:rsidRPr="00C47F90">
        <w:rPr>
          <w:rFonts w:ascii="Times New Roman" w:hAnsi="Times New Roman"/>
          <w:bCs/>
          <w:sz w:val="24"/>
          <w:szCs w:val="24"/>
        </w:rPr>
        <w:t>menetlema</w:t>
      </w:r>
      <w:r w:rsidR="00DC304B" w:rsidRPr="00C47F90">
        <w:rPr>
          <w:rFonts w:ascii="Times New Roman" w:hAnsi="Times New Roman"/>
          <w:bCs/>
          <w:sz w:val="24"/>
          <w:szCs w:val="24"/>
        </w:rPr>
        <w:t xml:space="preserve"> määratud k</w:t>
      </w:r>
      <w:r w:rsidRPr="00C47F90">
        <w:rPr>
          <w:rFonts w:ascii="Times New Roman" w:hAnsi="Times New Roman"/>
          <w:bCs/>
          <w:sz w:val="24"/>
          <w:szCs w:val="24"/>
        </w:rPr>
        <w:t xml:space="preserve">omisjoni </w:t>
      </w:r>
      <w:r w:rsidR="004C0CCD" w:rsidRPr="00C47F90">
        <w:rPr>
          <w:rFonts w:ascii="Times New Roman" w:hAnsi="Times New Roman"/>
          <w:bCs/>
          <w:sz w:val="24"/>
          <w:szCs w:val="24"/>
        </w:rPr>
        <w:t>alalise liikme</w:t>
      </w:r>
      <w:r w:rsidRPr="00C47F90">
        <w:rPr>
          <w:rFonts w:ascii="Times New Roman" w:hAnsi="Times New Roman"/>
          <w:bCs/>
          <w:sz w:val="24"/>
          <w:szCs w:val="24"/>
        </w:rPr>
        <w:t xml:space="preserve"> taandamise avalduse vaatab läbi </w:t>
      </w:r>
      <w:r w:rsidR="00040C12" w:rsidRPr="00C47F90">
        <w:rPr>
          <w:rFonts w:ascii="Times New Roman" w:hAnsi="Times New Roman"/>
          <w:bCs/>
          <w:sz w:val="24"/>
          <w:szCs w:val="24"/>
        </w:rPr>
        <w:t xml:space="preserve">komisjoni juhtiv esimees. Komisjoni esimehe taandamisavalduse vaatab läbi komisjoni </w:t>
      </w:r>
      <w:r w:rsidR="004C0CCD" w:rsidRPr="00C47F90">
        <w:rPr>
          <w:rFonts w:ascii="Times New Roman" w:hAnsi="Times New Roman"/>
          <w:bCs/>
          <w:sz w:val="24"/>
          <w:szCs w:val="24"/>
        </w:rPr>
        <w:t>alaline liige</w:t>
      </w:r>
      <w:r w:rsidR="00F05494" w:rsidRPr="00C47F90">
        <w:rPr>
          <w:rFonts w:ascii="Times New Roman" w:hAnsi="Times New Roman"/>
          <w:bCs/>
          <w:sz w:val="24"/>
          <w:szCs w:val="24"/>
        </w:rPr>
        <w:t xml:space="preserve">. </w:t>
      </w:r>
      <w:r w:rsidR="00B83E52" w:rsidRPr="00C47F90">
        <w:rPr>
          <w:rFonts w:ascii="Times New Roman" w:hAnsi="Times New Roman"/>
          <w:bCs/>
          <w:sz w:val="24"/>
          <w:szCs w:val="24"/>
        </w:rPr>
        <w:t xml:space="preserve">Taandamisavalduste jaotamise otsustamine </w:t>
      </w:r>
      <w:r w:rsidR="00742D60" w:rsidRPr="00C47F90">
        <w:rPr>
          <w:rFonts w:ascii="Times New Roman" w:hAnsi="Times New Roman"/>
          <w:bCs/>
          <w:sz w:val="24"/>
          <w:szCs w:val="24"/>
        </w:rPr>
        <w:t xml:space="preserve">alaliste liikmete </w:t>
      </w:r>
      <w:r w:rsidR="00B83E52" w:rsidRPr="00C47F90">
        <w:rPr>
          <w:rFonts w:ascii="Times New Roman" w:hAnsi="Times New Roman"/>
          <w:bCs/>
          <w:sz w:val="24"/>
          <w:szCs w:val="24"/>
        </w:rPr>
        <w:t>vahel võib, aga ei pea olema e</w:t>
      </w:r>
      <w:r w:rsidR="003554D9" w:rsidRPr="00C47F90">
        <w:rPr>
          <w:rFonts w:ascii="Times New Roman" w:hAnsi="Times New Roman"/>
          <w:bCs/>
          <w:sz w:val="24"/>
          <w:szCs w:val="24"/>
        </w:rPr>
        <w:t>nne</w:t>
      </w:r>
      <w:r w:rsidR="00B83E52" w:rsidRPr="00C47F90">
        <w:rPr>
          <w:rFonts w:ascii="Times New Roman" w:hAnsi="Times New Roman"/>
          <w:bCs/>
          <w:sz w:val="24"/>
          <w:szCs w:val="24"/>
        </w:rPr>
        <w:t xml:space="preserve"> kokku lepitud</w:t>
      </w:r>
      <w:r w:rsidR="00040C12" w:rsidRPr="00C47F90">
        <w:rPr>
          <w:rFonts w:ascii="Times New Roman" w:hAnsi="Times New Roman"/>
          <w:bCs/>
          <w:sz w:val="24"/>
          <w:szCs w:val="24"/>
        </w:rPr>
        <w:t xml:space="preserve">. </w:t>
      </w:r>
      <w:r w:rsidRPr="00C47F90">
        <w:rPr>
          <w:rFonts w:ascii="Times New Roman" w:hAnsi="Times New Roman"/>
          <w:bCs/>
          <w:sz w:val="24"/>
          <w:szCs w:val="24"/>
        </w:rPr>
        <w:t xml:space="preserve">Kui </w:t>
      </w:r>
      <w:r w:rsidR="002832A8" w:rsidRPr="00C47F90">
        <w:rPr>
          <w:rFonts w:ascii="Times New Roman" w:hAnsi="Times New Roman"/>
          <w:bCs/>
          <w:sz w:val="24"/>
          <w:szCs w:val="24"/>
        </w:rPr>
        <w:t xml:space="preserve">komisjoni liikme </w:t>
      </w:r>
      <w:r w:rsidR="00040C12" w:rsidRPr="00C47F90">
        <w:rPr>
          <w:rFonts w:ascii="Times New Roman" w:hAnsi="Times New Roman"/>
          <w:bCs/>
          <w:sz w:val="24"/>
          <w:szCs w:val="24"/>
        </w:rPr>
        <w:t>taandamise avaldus jä</w:t>
      </w:r>
      <w:r w:rsidR="002832A8" w:rsidRPr="00C47F90">
        <w:rPr>
          <w:rFonts w:ascii="Times New Roman" w:hAnsi="Times New Roman"/>
          <w:bCs/>
          <w:sz w:val="24"/>
          <w:szCs w:val="24"/>
        </w:rPr>
        <w:t>etakse</w:t>
      </w:r>
      <w:r w:rsidR="00040C12" w:rsidRPr="00C47F90">
        <w:rPr>
          <w:rFonts w:ascii="Times New Roman" w:hAnsi="Times New Roman"/>
          <w:bCs/>
          <w:sz w:val="24"/>
          <w:szCs w:val="24"/>
        </w:rPr>
        <w:t xml:space="preserve"> rahuldamata</w:t>
      </w:r>
      <w:r w:rsidR="00F12902" w:rsidRPr="00C47F90">
        <w:rPr>
          <w:rFonts w:ascii="Times New Roman" w:hAnsi="Times New Roman"/>
          <w:bCs/>
          <w:sz w:val="24"/>
          <w:szCs w:val="24"/>
        </w:rPr>
        <w:t>,</w:t>
      </w:r>
      <w:r w:rsidR="002162E4" w:rsidRPr="00C47F90">
        <w:rPr>
          <w:rFonts w:ascii="Times New Roman" w:hAnsi="Times New Roman"/>
          <w:bCs/>
          <w:sz w:val="24"/>
          <w:szCs w:val="24"/>
        </w:rPr>
        <w:t xml:space="preserve"> </w:t>
      </w:r>
      <w:r w:rsidRPr="00C47F90">
        <w:rPr>
          <w:rFonts w:ascii="Times New Roman" w:hAnsi="Times New Roman"/>
          <w:bCs/>
          <w:sz w:val="24"/>
          <w:szCs w:val="24"/>
        </w:rPr>
        <w:t xml:space="preserve">võib komisjoni </w:t>
      </w:r>
      <w:r w:rsidR="002832A8" w:rsidRPr="00C47F90">
        <w:rPr>
          <w:rFonts w:ascii="Times New Roman" w:hAnsi="Times New Roman"/>
          <w:bCs/>
          <w:sz w:val="24"/>
          <w:szCs w:val="24"/>
        </w:rPr>
        <w:t>alalise liikme</w:t>
      </w:r>
      <w:r w:rsidRPr="00C47F90">
        <w:rPr>
          <w:rFonts w:ascii="Times New Roman" w:hAnsi="Times New Roman"/>
          <w:bCs/>
          <w:sz w:val="24"/>
          <w:szCs w:val="24"/>
        </w:rPr>
        <w:t xml:space="preserve"> taandamiseks pöörduda kirjalikult kolme tööpäeva jooksul taandamisavalduse rahuldamata jätmise otsusest teada saamisest komisjoni kaudu TTJA peadirektori poole.</w:t>
      </w:r>
      <w:r w:rsidR="00DC304B" w:rsidRPr="00C47F90">
        <w:rPr>
          <w:rFonts w:ascii="Times New Roman" w:hAnsi="Times New Roman"/>
          <w:bCs/>
          <w:sz w:val="24"/>
          <w:szCs w:val="24"/>
        </w:rPr>
        <w:t xml:space="preserve"> Kui tarbija</w:t>
      </w:r>
      <w:r w:rsidR="00040C12" w:rsidRPr="00C47F90">
        <w:rPr>
          <w:rFonts w:ascii="Times New Roman" w:hAnsi="Times New Roman"/>
          <w:bCs/>
          <w:sz w:val="24"/>
          <w:szCs w:val="24"/>
        </w:rPr>
        <w:t>vaidluse pool tuvastab</w:t>
      </w:r>
      <w:r w:rsidR="00DC304B" w:rsidRPr="00C47F90">
        <w:rPr>
          <w:rFonts w:ascii="Times New Roman" w:hAnsi="Times New Roman"/>
          <w:bCs/>
          <w:sz w:val="24"/>
          <w:szCs w:val="24"/>
        </w:rPr>
        <w:t xml:space="preserve"> tema</w:t>
      </w:r>
      <w:r w:rsidR="004E6EF9" w:rsidRPr="00C47F90">
        <w:rPr>
          <w:rFonts w:ascii="Times New Roman" w:hAnsi="Times New Roman"/>
          <w:bCs/>
          <w:sz w:val="24"/>
          <w:szCs w:val="24"/>
        </w:rPr>
        <w:t xml:space="preserve">ga seotud </w:t>
      </w:r>
      <w:r w:rsidR="00DC304B" w:rsidRPr="00C47F90">
        <w:rPr>
          <w:rFonts w:ascii="Times New Roman" w:hAnsi="Times New Roman"/>
          <w:bCs/>
          <w:sz w:val="24"/>
          <w:szCs w:val="24"/>
        </w:rPr>
        <w:t xml:space="preserve">vaidlust lahendama määratud komisjoni </w:t>
      </w:r>
      <w:r w:rsidR="002832A8" w:rsidRPr="00C47F90">
        <w:rPr>
          <w:rFonts w:ascii="Times New Roman" w:hAnsi="Times New Roman"/>
          <w:bCs/>
          <w:sz w:val="24"/>
          <w:szCs w:val="24"/>
        </w:rPr>
        <w:t>alalise liikme</w:t>
      </w:r>
      <w:r w:rsidR="00DC304B" w:rsidRPr="00C47F90">
        <w:rPr>
          <w:rFonts w:ascii="Times New Roman" w:hAnsi="Times New Roman"/>
          <w:bCs/>
          <w:sz w:val="24"/>
          <w:szCs w:val="24"/>
        </w:rPr>
        <w:t xml:space="preserve"> taandamis</w:t>
      </w:r>
      <w:r w:rsidR="004E6EF9" w:rsidRPr="00C47F90">
        <w:rPr>
          <w:rFonts w:ascii="Times New Roman" w:hAnsi="Times New Roman"/>
          <w:bCs/>
          <w:sz w:val="24"/>
          <w:szCs w:val="24"/>
        </w:rPr>
        <w:t>e aluseks ol</w:t>
      </w:r>
      <w:r w:rsidR="003C259A" w:rsidRPr="00C47F90">
        <w:rPr>
          <w:rFonts w:ascii="Times New Roman" w:hAnsi="Times New Roman"/>
          <w:bCs/>
          <w:sz w:val="24"/>
          <w:szCs w:val="24"/>
        </w:rPr>
        <w:t>e</w:t>
      </w:r>
      <w:r w:rsidR="004E6EF9" w:rsidRPr="00C47F90">
        <w:rPr>
          <w:rFonts w:ascii="Times New Roman" w:hAnsi="Times New Roman"/>
          <w:bCs/>
          <w:sz w:val="24"/>
          <w:szCs w:val="24"/>
        </w:rPr>
        <w:t>va asjaolu,</w:t>
      </w:r>
      <w:r w:rsidR="00DC304B" w:rsidRPr="00C47F90">
        <w:rPr>
          <w:rFonts w:ascii="Times New Roman" w:hAnsi="Times New Roman"/>
          <w:bCs/>
          <w:sz w:val="24"/>
          <w:szCs w:val="24"/>
        </w:rPr>
        <w:t xml:space="preserve"> </w:t>
      </w:r>
      <w:r w:rsidR="00E30154" w:rsidRPr="00C47F90">
        <w:rPr>
          <w:rFonts w:ascii="Times New Roman" w:hAnsi="Times New Roman"/>
          <w:bCs/>
          <w:sz w:val="24"/>
          <w:szCs w:val="24"/>
        </w:rPr>
        <w:t>pöördub ta asjakohase avaldusega komisjoni.</w:t>
      </w:r>
      <w:r w:rsidR="00DC304B" w:rsidRPr="00C47F90">
        <w:rPr>
          <w:rFonts w:ascii="Times New Roman" w:hAnsi="Times New Roman"/>
          <w:bCs/>
          <w:sz w:val="24"/>
          <w:szCs w:val="24"/>
        </w:rPr>
        <w:t xml:space="preserve"> </w:t>
      </w:r>
    </w:p>
    <w:p w14:paraId="380AD8E8" w14:textId="713C7BFD" w:rsidR="005C694B" w:rsidRPr="00C47F90" w:rsidRDefault="005C694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C03281" w:rsidRPr="00C47F90">
        <w:rPr>
          <w:rFonts w:ascii="Times New Roman" w:hAnsi="Times New Roman"/>
          <w:bCs/>
          <w:sz w:val="24"/>
          <w:szCs w:val="24"/>
          <w:u w:val="single"/>
        </w:rPr>
        <w:t> </w:t>
      </w:r>
      <w:r w:rsidRPr="00C47F90">
        <w:rPr>
          <w:rFonts w:ascii="Times New Roman" w:hAnsi="Times New Roman"/>
          <w:bCs/>
          <w:sz w:val="24"/>
          <w:szCs w:val="24"/>
          <w:u w:val="single"/>
        </w:rPr>
        <w:t>6</w:t>
      </w:r>
      <w:r w:rsidRPr="00C47F90">
        <w:rPr>
          <w:rFonts w:ascii="Times New Roman" w:hAnsi="Times New Roman"/>
          <w:bCs/>
          <w:sz w:val="24"/>
          <w:szCs w:val="24"/>
        </w:rPr>
        <w:t xml:space="preserve"> sätestatakse, et komisjoni kogu koosseisu taandamise otsustab ja uue tarbijavaidlusasja läbi vaatava komisjoni </w:t>
      </w:r>
      <w:r w:rsidR="00111DB1" w:rsidRPr="00C47F90">
        <w:rPr>
          <w:rFonts w:ascii="Times New Roman" w:hAnsi="Times New Roman"/>
          <w:bCs/>
          <w:sz w:val="24"/>
          <w:szCs w:val="24"/>
        </w:rPr>
        <w:t>alalise liikme</w:t>
      </w:r>
      <w:r w:rsidRPr="00C47F90">
        <w:rPr>
          <w:rFonts w:ascii="Times New Roman" w:hAnsi="Times New Roman"/>
          <w:bCs/>
          <w:sz w:val="24"/>
          <w:szCs w:val="24"/>
        </w:rPr>
        <w:t xml:space="preserve"> määrab TTJA peadirektor. </w:t>
      </w:r>
    </w:p>
    <w:p w14:paraId="13300783" w14:textId="77777777" w:rsidR="00417B66" w:rsidRPr="00C47F90" w:rsidRDefault="00417B66">
      <w:pPr>
        <w:spacing w:after="0" w:line="240" w:lineRule="auto"/>
        <w:jc w:val="both"/>
        <w:rPr>
          <w:rFonts w:ascii="Times New Roman" w:hAnsi="Times New Roman"/>
          <w:bCs/>
          <w:sz w:val="24"/>
          <w:szCs w:val="24"/>
        </w:rPr>
      </w:pPr>
    </w:p>
    <w:p w14:paraId="349CEE27" w14:textId="276A82A9" w:rsidR="00417B66" w:rsidRPr="00C47F90" w:rsidRDefault="00417B66">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860BFC" w:rsidRPr="00C47F90">
        <w:rPr>
          <w:rFonts w:ascii="Times New Roman" w:hAnsi="Times New Roman"/>
          <w:b/>
          <w:sz w:val="24"/>
          <w:szCs w:val="24"/>
        </w:rPr>
        <w:t>-i</w:t>
      </w:r>
      <w:r w:rsidRPr="00C47F90">
        <w:rPr>
          <w:rFonts w:ascii="Times New Roman" w:hAnsi="Times New Roman"/>
          <w:b/>
          <w:sz w:val="24"/>
          <w:szCs w:val="24"/>
        </w:rPr>
        <w:t xml:space="preserve"> §-s </w:t>
      </w:r>
      <w:r w:rsidR="00143C70">
        <w:rPr>
          <w:rFonts w:ascii="Times New Roman" w:hAnsi="Times New Roman"/>
          <w:b/>
          <w:sz w:val="24"/>
          <w:szCs w:val="24"/>
        </w:rPr>
        <w:t>49</w:t>
      </w:r>
      <w:r w:rsidRPr="00C47F90">
        <w:rPr>
          <w:rFonts w:ascii="Times New Roman" w:hAnsi="Times New Roman"/>
          <w:b/>
          <w:sz w:val="24"/>
          <w:szCs w:val="24"/>
          <w:vertAlign w:val="superscript"/>
        </w:rPr>
        <w:t>2</w:t>
      </w:r>
      <w:r w:rsidRPr="00C47F90">
        <w:rPr>
          <w:rFonts w:ascii="Times New Roman" w:hAnsi="Times New Roman"/>
          <w:bCs/>
          <w:sz w:val="24"/>
          <w:szCs w:val="24"/>
        </w:rPr>
        <w:t xml:space="preserve"> reguleeritakse menetluse käigus pooltele selgituste andmist.</w:t>
      </w:r>
    </w:p>
    <w:p w14:paraId="5258CA0D" w14:textId="08FB1E41" w:rsidR="00402310" w:rsidRPr="00C47F90" w:rsidRDefault="00417B66" w:rsidP="0032139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00321399" w:rsidRPr="00C47F90">
        <w:rPr>
          <w:rFonts w:ascii="Times New Roman" w:hAnsi="Times New Roman"/>
          <w:bCs/>
          <w:sz w:val="24"/>
          <w:szCs w:val="24"/>
          <w:u w:val="single"/>
        </w:rPr>
        <w:t xml:space="preserve"> ja 2</w:t>
      </w:r>
      <w:r w:rsidRPr="00C47F90">
        <w:rPr>
          <w:rFonts w:ascii="Times New Roman" w:hAnsi="Times New Roman"/>
          <w:bCs/>
          <w:sz w:val="24"/>
          <w:szCs w:val="24"/>
        </w:rPr>
        <w:t xml:space="preserve"> </w:t>
      </w:r>
      <w:commentRangeStart w:id="27"/>
      <w:r w:rsidRPr="00C47F90">
        <w:rPr>
          <w:rFonts w:ascii="Times New Roman" w:hAnsi="Times New Roman"/>
          <w:bCs/>
          <w:sz w:val="24"/>
          <w:szCs w:val="24"/>
        </w:rPr>
        <w:t xml:space="preserve">kohaselt </w:t>
      </w:r>
      <w:r w:rsidR="008E2F9D" w:rsidRPr="00C47F90">
        <w:rPr>
          <w:rFonts w:ascii="Times New Roman" w:hAnsi="Times New Roman"/>
          <w:bCs/>
          <w:sz w:val="24"/>
          <w:szCs w:val="24"/>
        </w:rPr>
        <w:t>selgitab</w:t>
      </w:r>
      <w:r w:rsidRPr="00C47F90">
        <w:rPr>
          <w:rFonts w:ascii="Times New Roman" w:hAnsi="Times New Roman"/>
          <w:bCs/>
          <w:sz w:val="24"/>
          <w:szCs w:val="24"/>
        </w:rPr>
        <w:t xml:space="preserve"> komisjoni </w:t>
      </w:r>
      <w:r w:rsidR="008E2F9D" w:rsidRPr="00C47F90">
        <w:rPr>
          <w:rFonts w:ascii="Times New Roman" w:hAnsi="Times New Roman"/>
          <w:bCs/>
          <w:sz w:val="24"/>
          <w:szCs w:val="24"/>
        </w:rPr>
        <w:t>alaline liige</w:t>
      </w:r>
      <w:r w:rsidRPr="00C47F90">
        <w:rPr>
          <w:rFonts w:ascii="Times New Roman" w:hAnsi="Times New Roman"/>
          <w:bCs/>
          <w:sz w:val="24"/>
          <w:szCs w:val="24"/>
        </w:rPr>
        <w:t xml:space="preserve"> poolte lepitamise või kompromissi saavutamise huvides selgitada </w:t>
      </w:r>
      <w:commentRangeEnd w:id="27"/>
      <w:r w:rsidR="008316BC">
        <w:rPr>
          <w:rStyle w:val="Kommentaariviide"/>
        </w:rPr>
        <w:commentReference w:id="27"/>
      </w:r>
      <w:r w:rsidRPr="00C47F90">
        <w:rPr>
          <w:rFonts w:ascii="Times New Roman" w:hAnsi="Times New Roman"/>
          <w:bCs/>
          <w:sz w:val="24"/>
          <w:szCs w:val="24"/>
        </w:rPr>
        <w:t xml:space="preserve">vaidluse pooltele vaidlusaluse lepinguga seotud nõudeid ja komisjoni praktikat nende osas. Menetluse käigus selgitab </w:t>
      </w:r>
      <w:r w:rsidR="00F12902" w:rsidRPr="00C47F90">
        <w:rPr>
          <w:rFonts w:ascii="Times New Roman" w:hAnsi="Times New Roman"/>
          <w:bCs/>
          <w:sz w:val="24"/>
          <w:szCs w:val="24"/>
        </w:rPr>
        <w:t xml:space="preserve">ta </w:t>
      </w:r>
      <w:r w:rsidRPr="00C47F90">
        <w:rPr>
          <w:rFonts w:ascii="Times New Roman" w:hAnsi="Times New Roman"/>
          <w:bCs/>
          <w:sz w:val="24"/>
          <w:szCs w:val="24"/>
        </w:rPr>
        <w:t xml:space="preserve">pooltele </w:t>
      </w:r>
      <w:r w:rsidR="006021A4" w:rsidRPr="00C47F90">
        <w:rPr>
          <w:rFonts w:ascii="Times New Roman" w:hAnsi="Times New Roman"/>
          <w:bCs/>
          <w:sz w:val="24"/>
          <w:szCs w:val="24"/>
        </w:rPr>
        <w:t xml:space="preserve">vajaduse korral </w:t>
      </w:r>
      <w:r w:rsidRPr="00C47F90">
        <w:rPr>
          <w:rFonts w:ascii="Times New Roman" w:hAnsi="Times New Roman"/>
          <w:bCs/>
          <w:sz w:val="24"/>
          <w:szCs w:val="24"/>
        </w:rPr>
        <w:t>menetlusega seotud asjaolusid</w:t>
      </w:r>
      <w:r w:rsidR="00321399" w:rsidRPr="00C47F90">
        <w:rPr>
          <w:rFonts w:ascii="Times New Roman" w:hAnsi="Times New Roman"/>
          <w:bCs/>
          <w:sz w:val="24"/>
          <w:szCs w:val="24"/>
        </w:rPr>
        <w:t xml:space="preserve"> </w:t>
      </w:r>
      <w:r w:rsidR="00402310" w:rsidRPr="00C47F90">
        <w:rPr>
          <w:rFonts w:ascii="Times New Roman" w:hAnsi="Times New Roman"/>
          <w:bCs/>
          <w:sz w:val="24"/>
          <w:szCs w:val="24"/>
        </w:rPr>
        <w:t xml:space="preserve">ja </w:t>
      </w:r>
      <w:r w:rsidR="00321399" w:rsidRPr="00C47F90">
        <w:rPr>
          <w:rFonts w:ascii="Times New Roman" w:hAnsi="Times New Roman"/>
          <w:bCs/>
          <w:sz w:val="24"/>
          <w:szCs w:val="24"/>
        </w:rPr>
        <w:t>või</w:t>
      </w:r>
      <w:r w:rsidR="00816EE7" w:rsidRPr="00C47F90">
        <w:rPr>
          <w:rFonts w:ascii="Times New Roman" w:hAnsi="Times New Roman"/>
          <w:bCs/>
          <w:sz w:val="24"/>
          <w:szCs w:val="24"/>
        </w:rPr>
        <w:t>b</w:t>
      </w:r>
      <w:r w:rsidR="00321399" w:rsidRPr="00C47F90">
        <w:rPr>
          <w:rFonts w:ascii="Times New Roman" w:hAnsi="Times New Roman"/>
          <w:bCs/>
          <w:sz w:val="24"/>
          <w:szCs w:val="24"/>
        </w:rPr>
        <w:t xml:space="preserve"> </w:t>
      </w:r>
      <w:r w:rsidR="00402310" w:rsidRPr="00C47F90">
        <w:rPr>
          <w:rFonts w:ascii="Times New Roman" w:hAnsi="Times New Roman"/>
          <w:bCs/>
          <w:sz w:val="24"/>
          <w:szCs w:val="24"/>
        </w:rPr>
        <w:t xml:space="preserve">teha tarbijale ettepaneku avaldus tagasi võtta, kui komisjoni praktikast tulenevalt on kohaldatavate õigusaktide, komisjoni või kohtu otsuste alusel põhjendatud eeldada, et vaidlus lahendatakse tema kahjuks. </w:t>
      </w:r>
    </w:p>
    <w:p w14:paraId="334C3CF3" w14:textId="77777777" w:rsidR="00402310" w:rsidRPr="00C47F90" w:rsidRDefault="00402310">
      <w:pPr>
        <w:spacing w:after="0" w:line="240" w:lineRule="auto"/>
        <w:jc w:val="both"/>
        <w:rPr>
          <w:rFonts w:ascii="Times New Roman" w:hAnsi="Times New Roman"/>
          <w:bCs/>
          <w:sz w:val="24"/>
          <w:szCs w:val="24"/>
        </w:rPr>
      </w:pPr>
    </w:p>
    <w:p w14:paraId="0ECB0328" w14:textId="3C2342E5" w:rsidR="00402310" w:rsidRPr="00C47F90" w:rsidRDefault="00402310">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5D4AA5" w:rsidRPr="00C47F90">
        <w:rPr>
          <w:rFonts w:ascii="Times New Roman" w:hAnsi="Times New Roman"/>
          <w:b/>
          <w:sz w:val="24"/>
          <w:szCs w:val="24"/>
        </w:rPr>
        <w:t>-i</w:t>
      </w:r>
      <w:r w:rsidRPr="00C47F90">
        <w:rPr>
          <w:rFonts w:ascii="Times New Roman" w:hAnsi="Times New Roman"/>
          <w:b/>
          <w:sz w:val="24"/>
          <w:szCs w:val="24"/>
        </w:rPr>
        <w:t xml:space="preserve"> §-s </w:t>
      </w:r>
      <w:r w:rsidR="00143C70">
        <w:rPr>
          <w:rFonts w:ascii="Times New Roman" w:hAnsi="Times New Roman"/>
          <w:b/>
          <w:sz w:val="24"/>
          <w:szCs w:val="24"/>
        </w:rPr>
        <w:t>49</w:t>
      </w:r>
      <w:r w:rsidRPr="00C47F90">
        <w:rPr>
          <w:rFonts w:ascii="Times New Roman" w:hAnsi="Times New Roman"/>
          <w:b/>
          <w:sz w:val="24"/>
          <w:szCs w:val="24"/>
          <w:vertAlign w:val="superscript"/>
        </w:rPr>
        <w:t>3</w:t>
      </w:r>
      <w:r w:rsidR="00B60DE6" w:rsidRPr="00C47F90">
        <w:rPr>
          <w:rFonts w:ascii="Times New Roman" w:hAnsi="Times New Roman"/>
          <w:b/>
          <w:sz w:val="24"/>
          <w:szCs w:val="24"/>
        </w:rPr>
        <w:t xml:space="preserve"> </w:t>
      </w:r>
      <w:r w:rsidRPr="00C47F90">
        <w:rPr>
          <w:rFonts w:ascii="Times New Roman" w:hAnsi="Times New Roman"/>
          <w:bCs/>
          <w:sz w:val="24"/>
          <w:szCs w:val="24"/>
        </w:rPr>
        <w:t xml:space="preserve">nähakse ette </w:t>
      </w:r>
      <w:r w:rsidR="00130C67" w:rsidRPr="00C47F90">
        <w:rPr>
          <w:rFonts w:ascii="Times New Roman" w:hAnsi="Times New Roman"/>
          <w:bCs/>
          <w:sz w:val="24"/>
          <w:szCs w:val="24"/>
        </w:rPr>
        <w:t xml:space="preserve">komisjoni </w:t>
      </w:r>
      <w:r w:rsidR="00F92607" w:rsidRPr="00C47F90">
        <w:rPr>
          <w:rFonts w:ascii="Times New Roman" w:hAnsi="Times New Roman"/>
          <w:bCs/>
          <w:sz w:val="24"/>
          <w:szCs w:val="24"/>
        </w:rPr>
        <w:t>alalisele liikmele</w:t>
      </w:r>
      <w:r w:rsidR="00130C67" w:rsidRPr="00C47F90">
        <w:rPr>
          <w:rFonts w:ascii="Times New Roman" w:hAnsi="Times New Roman"/>
          <w:bCs/>
          <w:sz w:val="24"/>
          <w:szCs w:val="24"/>
        </w:rPr>
        <w:t xml:space="preserve"> võimalus kasutada TTJA teenistuja abi tarbijavaidlusasja ettevalmistamisel, </w:t>
      </w:r>
      <w:r w:rsidR="00E45DC3" w:rsidRPr="00C47F90">
        <w:rPr>
          <w:rFonts w:ascii="Times New Roman" w:hAnsi="Times New Roman"/>
          <w:bCs/>
          <w:sz w:val="24"/>
          <w:szCs w:val="24"/>
        </w:rPr>
        <w:t xml:space="preserve">sealhulgas poole esitatud teabe edastamine teisele poolele, </w:t>
      </w:r>
      <w:r w:rsidR="000C12E5">
        <w:rPr>
          <w:rFonts w:ascii="Times New Roman" w:hAnsi="Times New Roman"/>
          <w:bCs/>
          <w:sz w:val="24"/>
          <w:szCs w:val="24"/>
        </w:rPr>
        <w:t>lisa</w:t>
      </w:r>
      <w:r w:rsidR="00E45DC3" w:rsidRPr="00C47F90">
        <w:rPr>
          <w:rFonts w:ascii="Times New Roman" w:hAnsi="Times New Roman"/>
          <w:bCs/>
          <w:sz w:val="24"/>
          <w:szCs w:val="24"/>
        </w:rPr>
        <w:t>tõendite kogumine, asjakohaste päringute tegemine</w:t>
      </w:r>
      <w:r w:rsidR="00043B99" w:rsidRPr="00C47F90">
        <w:rPr>
          <w:rFonts w:ascii="Times New Roman" w:hAnsi="Times New Roman"/>
          <w:bCs/>
          <w:sz w:val="24"/>
          <w:szCs w:val="24"/>
        </w:rPr>
        <w:t>,</w:t>
      </w:r>
      <w:r w:rsidR="00E45DC3" w:rsidRPr="00C47F90">
        <w:rPr>
          <w:rFonts w:ascii="Times New Roman" w:hAnsi="Times New Roman"/>
          <w:bCs/>
          <w:sz w:val="24"/>
          <w:szCs w:val="24"/>
        </w:rPr>
        <w:t xml:space="preserve"> </w:t>
      </w:r>
      <w:r w:rsidR="00F12902" w:rsidRPr="00C47F90">
        <w:rPr>
          <w:rFonts w:ascii="Times New Roman" w:hAnsi="Times New Roman"/>
          <w:bCs/>
          <w:sz w:val="24"/>
          <w:szCs w:val="24"/>
        </w:rPr>
        <w:t xml:space="preserve">samuti </w:t>
      </w:r>
      <w:r w:rsidR="00130C67" w:rsidRPr="00C47F90">
        <w:rPr>
          <w:rFonts w:ascii="Times New Roman" w:hAnsi="Times New Roman"/>
          <w:bCs/>
          <w:sz w:val="24"/>
          <w:szCs w:val="24"/>
        </w:rPr>
        <w:t xml:space="preserve">menetlusdokumentide vormistamisel ja </w:t>
      </w:r>
      <w:r w:rsidR="00020919" w:rsidRPr="00C47F90">
        <w:rPr>
          <w:rFonts w:ascii="Times New Roman" w:hAnsi="Times New Roman"/>
          <w:bCs/>
          <w:sz w:val="24"/>
          <w:szCs w:val="24"/>
        </w:rPr>
        <w:t>kättetoimetamisel</w:t>
      </w:r>
      <w:r w:rsidR="00130C67" w:rsidRPr="00C47F90">
        <w:rPr>
          <w:rFonts w:ascii="Times New Roman" w:hAnsi="Times New Roman"/>
          <w:bCs/>
          <w:sz w:val="24"/>
          <w:szCs w:val="24"/>
        </w:rPr>
        <w:t xml:space="preserve">. </w:t>
      </w:r>
      <w:r w:rsidR="00043B99" w:rsidRPr="00C47F90">
        <w:rPr>
          <w:rFonts w:ascii="Times New Roman" w:hAnsi="Times New Roman"/>
          <w:bCs/>
          <w:sz w:val="24"/>
          <w:szCs w:val="24"/>
        </w:rPr>
        <w:t>TTJA-l on komisjoni abistav roll ja see ei muutu võrreldes komisjoni regulatsiooniga kehtivas seadu</w:t>
      </w:r>
      <w:r w:rsidR="00F12902" w:rsidRPr="00C47F90">
        <w:rPr>
          <w:rFonts w:ascii="Times New Roman" w:hAnsi="Times New Roman"/>
          <w:bCs/>
          <w:sz w:val="24"/>
          <w:szCs w:val="24"/>
        </w:rPr>
        <w:t>s</w:t>
      </w:r>
      <w:r w:rsidR="00043B99" w:rsidRPr="00C47F90">
        <w:rPr>
          <w:rFonts w:ascii="Times New Roman" w:hAnsi="Times New Roman"/>
          <w:bCs/>
          <w:sz w:val="24"/>
          <w:szCs w:val="24"/>
        </w:rPr>
        <w:t>es.</w:t>
      </w:r>
      <w:r w:rsidR="00975BEF" w:rsidRPr="00C47F90">
        <w:rPr>
          <w:rFonts w:ascii="Times New Roman" w:hAnsi="Times New Roman"/>
          <w:bCs/>
          <w:sz w:val="24"/>
          <w:szCs w:val="24"/>
        </w:rPr>
        <w:t xml:space="preserve"> </w:t>
      </w:r>
    </w:p>
    <w:p w14:paraId="1D44D6F2" w14:textId="77777777" w:rsidR="00130C67" w:rsidRPr="00C47F90" w:rsidRDefault="00130C67">
      <w:pPr>
        <w:spacing w:after="0" w:line="240" w:lineRule="auto"/>
        <w:jc w:val="both"/>
        <w:rPr>
          <w:rFonts w:ascii="Times New Roman" w:hAnsi="Times New Roman"/>
          <w:bCs/>
          <w:sz w:val="24"/>
          <w:szCs w:val="24"/>
        </w:rPr>
      </w:pPr>
    </w:p>
    <w:p w14:paraId="74F6CB57" w14:textId="2FCA24B2" w:rsidR="001E2E37" w:rsidRPr="00C47F90" w:rsidRDefault="00130C6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D13EF9" w:rsidRPr="00C47F90">
        <w:rPr>
          <w:rFonts w:ascii="Times New Roman" w:hAnsi="Times New Roman"/>
          <w:b/>
          <w:sz w:val="24"/>
          <w:szCs w:val="24"/>
        </w:rPr>
        <w:t>-i</w:t>
      </w:r>
      <w:r w:rsidRPr="00C47F90">
        <w:rPr>
          <w:rFonts w:ascii="Times New Roman" w:hAnsi="Times New Roman"/>
          <w:b/>
          <w:sz w:val="24"/>
          <w:szCs w:val="24"/>
        </w:rPr>
        <w:t xml:space="preserve"> §-s </w:t>
      </w:r>
      <w:r w:rsidR="00143C70">
        <w:rPr>
          <w:rFonts w:ascii="Times New Roman" w:hAnsi="Times New Roman"/>
          <w:b/>
          <w:sz w:val="24"/>
          <w:szCs w:val="24"/>
        </w:rPr>
        <w:t>49</w:t>
      </w:r>
      <w:r w:rsidRPr="00C47F90">
        <w:rPr>
          <w:rFonts w:ascii="Times New Roman" w:hAnsi="Times New Roman"/>
          <w:b/>
          <w:sz w:val="24"/>
          <w:szCs w:val="24"/>
          <w:vertAlign w:val="superscript"/>
        </w:rPr>
        <w:t>4</w:t>
      </w:r>
      <w:r w:rsidRPr="00C47F90">
        <w:rPr>
          <w:rFonts w:ascii="Times New Roman" w:hAnsi="Times New Roman"/>
          <w:bCs/>
          <w:sz w:val="24"/>
          <w:szCs w:val="24"/>
        </w:rPr>
        <w:t xml:space="preserve"> sätestatakse, et tarbijavaidlusasja menetlemisel komisjonis toimub menetlusdokumentide kättetoimetamine vastavalt </w:t>
      </w:r>
      <w:r w:rsidR="00D31C6B" w:rsidRPr="00C47F90">
        <w:rPr>
          <w:rFonts w:ascii="Times New Roman" w:hAnsi="Times New Roman"/>
          <w:bCs/>
          <w:sz w:val="24"/>
          <w:szCs w:val="24"/>
        </w:rPr>
        <w:t xml:space="preserve">TsMS–is </w:t>
      </w:r>
      <w:r w:rsidRPr="00C47F90">
        <w:rPr>
          <w:rFonts w:ascii="Times New Roman" w:hAnsi="Times New Roman"/>
          <w:bCs/>
          <w:sz w:val="24"/>
          <w:szCs w:val="24"/>
        </w:rPr>
        <w:t xml:space="preserve">sätestatule. Kehtivas </w:t>
      </w:r>
      <w:r w:rsidR="00FA4577" w:rsidRPr="00C47F90">
        <w:rPr>
          <w:rFonts w:ascii="Times New Roman" w:hAnsi="Times New Roman"/>
          <w:bCs/>
          <w:sz w:val="24"/>
          <w:szCs w:val="24"/>
        </w:rPr>
        <w:t>TKS</w:t>
      </w:r>
      <w:r w:rsidR="007F4D77" w:rsidRPr="00C47F90">
        <w:rPr>
          <w:rFonts w:ascii="Times New Roman" w:hAnsi="Times New Roman"/>
          <w:bCs/>
          <w:sz w:val="24"/>
          <w:szCs w:val="24"/>
        </w:rPr>
        <w:noBreakHyphen/>
      </w:r>
      <w:r w:rsidR="00FA4577" w:rsidRPr="00C47F90">
        <w:rPr>
          <w:rFonts w:ascii="Times New Roman" w:hAnsi="Times New Roman"/>
          <w:bCs/>
          <w:sz w:val="24"/>
          <w:szCs w:val="24"/>
        </w:rPr>
        <w:t xml:space="preserve">is </w:t>
      </w:r>
      <w:r w:rsidRPr="00C47F90">
        <w:rPr>
          <w:rFonts w:ascii="Times New Roman" w:hAnsi="Times New Roman"/>
          <w:bCs/>
          <w:sz w:val="24"/>
          <w:szCs w:val="24"/>
        </w:rPr>
        <w:t xml:space="preserve">seaduses ei ole </w:t>
      </w:r>
      <w:r w:rsidR="00324F06" w:rsidRPr="00C47F90">
        <w:rPr>
          <w:rFonts w:ascii="Times New Roman" w:hAnsi="Times New Roman"/>
          <w:bCs/>
          <w:sz w:val="24"/>
          <w:szCs w:val="24"/>
        </w:rPr>
        <w:t>täpsustatud, kuidas komisjoni menetlusdokumendid pooltele kätte toimetatakse. TKS</w:t>
      </w:r>
      <w:r w:rsidR="0047724F" w:rsidRPr="00C47F90">
        <w:rPr>
          <w:rFonts w:ascii="Times New Roman" w:hAnsi="Times New Roman"/>
          <w:bCs/>
          <w:sz w:val="24"/>
          <w:szCs w:val="24"/>
        </w:rPr>
        <w:t>-i</w:t>
      </w:r>
      <w:r w:rsidR="00324F06" w:rsidRPr="00C47F90">
        <w:rPr>
          <w:rFonts w:ascii="Times New Roman" w:hAnsi="Times New Roman"/>
          <w:bCs/>
          <w:sz w:val="24"/>
          <w:szCs w:val="24"/>
        </w:rPr>
        <w:t xml:space="preserve"> §</w:t>
      </w:r>
      <w:r w:rsidR="00AA1A66" w:rsidRPr="00C47F90">
        <w:rPr>
          <w:rFonts w:ascii="Times New Roman" w:hAnsi="Times New Roman"/>
          <w:bCs/>
          <w:sz w:val="24"/>
          <w:szCs w:val="24"/>
        </w:rPr>
        <w:t> </w:t>
      </w:r>
      <w:r w:rsidR="00324F06" w:rsidRPr="00C47F90">
        <w:rPr>
          <w:rFonts w:ascii="Times New Roman" w:hAnsi="Times New Roman"/>
          <w:bCs/>
          <w:sz w:val="24"/>
          <w:szCs w:val="24"/>
        </w:rPr>
        <w:t>59 lõikes 1 on sätestatud, et komisjoni otsuse ärakiri saadetakse pooltele posti või e-</w:t>
      </w:r>
      <w:r w:rsidR="00324F06" w:rsidRPr="002219E3">
        <w:rPr>
          <w:rFonts w:ascii="Times New Roman" w:hAnsi="Times New Roman"/>
          <w:bCs/>
          <w:sz w:val="24"/>
          <w:szCs w:val="24"/>
        </w:rPr>
        <w:t xml:space="preserve">posti teel. </w:t>
      </w:r>
      <w:bookmarkStart w:id="28" w:name="_Hlk160722094"/>
      <w:r w:rsidRPr="002219E3">
        <w:rPr>
          <w:rFonts w:ascii="Times New Roman" w:hAnsi="Times New Roman"/>
          <w:bCs/>
          <w:sz w:val="24"/>
          <w:szCs w:val="24"/>
        </w:rPr>
        <w:t>Kuna komisjon ei ole haldusorgan</w:t>
      </w:r>
      <w:r w:rsidR="00F12902" w:rsidRPr="002219E3">
        <w:rPr>
          <w:rFonts w:ascii="Times New Roman" w:hAnsi="Times New Roman"/>
          <w:bCs/>
          <w:sz w:val="24"/>
          <w:szCs w:val="24"/>
        </w:rPr>
        <w:t>,</w:t>
      </w:r>
      <w:r w:rsidRPr="002219E3">
        <w:rPr>
          <w:rFonts w:ascii="Times New Roman" w:hAnsi="Times New Roman"/>
          <w:bCs/>
          <w:sz w:val="24"/>
          <w:szCs w:val="24"/>
        </w:rPr>
        <w:t xml:space="preserve"> s</w:t>
      </w:r>
      <w:r w:rsidR="00324F06" w:rsidRPr="002219E3">
        <w:rPr>
          <w:rFonts w:ascii="Times New Roman" w:hAnsi="Times New Roman"/>
          <w:bCs/>
          <w:sz w:val="24"/>
          <w:szCs w:val="24"/>
        </w:rPr>
        <w:t xml:space="preserve">iis õigusselguse huvides sätestatakse, et komisjoni menetlusdokumendi kättetoimetamisele kohaldatakse </w:t>
      </w:r>
      <w:r w:rsidR="00D21F88" w:rsidRPr="002219E3">
        <w:rPr>
          <w:rFonts w:ascii="Times New Roman" w:hAnsi="Times New Roman"/>
          <w:bCs/>
          <w:sz w:val="24"/>
          <w:szCs w:val="24"/>
        </w:rPr>
        <w:t>TsMS</w:t>
      </w:r>
      <w:r w:rsidR="00D21F88" w:rsidRPr="002219E3">
        <w:rPr>
          <w:rFonts w:ascii="Times New Roman" w:hAnsi="Times New Roman"/>
          <w:bCs/>
          <w:sz w:val="24"/>
          <w:szCs w:val="24"/>
        </w:rPr>
        <w:noBreakHyphen/>
        <w:t>is</w:t>
      </w:r>
      <w:r w:rsidR="00324F06" w:rsidRPr="002219E3">
        <w:rPr>
          <w:rFonts w:ascii="Times New Roman" w:hAnsi="Times New Roman"/>
          <w:bCs/>
          <w:sz w:val="24"/>
          <w:szCs w:val="24"/>
        </w:rPr>
        <w:t xml:space="preserve"> menetlusdokumendi kättetoimetamise kohta sätestatut</w:t>
      </w:r>
      <w:bookmarkEnd w:id="28"/>
      <w:r w:rsidR="00324F06" w:rsidRPr="002219E3">
        <w:rPr>
          <w:rFonts w:ascii="Times New Roman" w:hAnsi="Times New Roman"/>
          <w:bCs/>
          <w:sz w:val="24"/>
          <w:szCs w:val="24"/>
        </w:rPr>
        <w:t>.</w:t>
      </w:r>
      <w:r w:rsidR="00602916" w:rsidRPr="002219E3">
        <w:rPr>
          <w:rFonts w:ascii="Times New Roman" w:hAnsi="Times New Roman" w:cs="Times New Roman"/>
          <w:sz w:val="24"/>
          <w:szCs w:val="24"/>
        </w:rPr>
        <w:t xml:space="preserve"> </w:t>
      </w:r>
      <w:bookmarkStart w:id="29" w:name="_Hlk125720571"/>
      <w:r w:rsidR="00602916" w:rsidRPr="002219E3">
        <w:rPr>
          <w:rFonts w:ascii="Times New Roman" w:hAnsi="Times New Roman" w:cs="Times New Roman"/>
          <w:sz w:val="24"/>
          <w:szCs w:val="24"/>
        </w:rPr>
        <w:t>Komisjoni menetlusdokumen</w:t>
      </w:r>
      <w:r w:rsidR="00275F7E" w:rsidRPr="002219E3">
        <w:rPr>
          <w:rFonts w:ascii="Times New Roman" w:hAnsi="Times New Roman" w:cs="Times New Roman"/>
          <w:sz w:val="24"/>
          <w:szCs w:val="24"/>
        </w:rPr>
        <w:t>d</w:t>
      </w:r>
      <w:r w:rsidR="00602916" w:rsidRPr="002219E3">
        <w:rPr>
          <w:rFonts w:ascii="Times New Roman" w:hAnsi="Times New Roman" w:cs="Times New Roman"/>
          <w:sz w:val="24"/>
          <w:szCs w:val="24"/>
        </w:rPr>
        <w:t xml:space="preserve">id on avaldus ja selle täiendused, kutse, otsus ja tarbijavaidlusasja menetluse lõpetamise </w:t>
      </w:r>
      <w:commentRangeStart w:id="30"/>
      <w:r w:rsidR="00602916" w:rsidRPr="002219E3">
        <w:rPr>
          <w:rFonts w:ascii="Times New Roman" w:hAnsi="Times New Roman" w:cs="Times New Roman"/>
          <w:sz w:val="24"/>
          <w:szCs w:val="24"/>
        </w:rPr>
        <w:t>määrus</w:t>
      </w:r>
      <w:commentRangeEnd w:id="30"/>
      <w:r w:rsidR="000A5BCF">
        <w:rPr>
          <w:rStyle w:val="Kommentaariviide"/>
        </w:rPr>
        <w:commentReference w:id="30"/>
      </w:r>
      <w:r w:rsidR="00602916" w:rsidRPr="002219E3">
        <w:rPr>
          <w:rFonts w:ascii="Times New Roman" w:hAnsi="Times New Roman" w:cs="Times New Roman"/>
          <w:sz w:val="24"/>
          <w:szCs w:val="24"/>
        </w:rPr>
        <w:t xml:space="preserve">, samuti muud käesolevas eelnõus nimetatud menetlusdokumendid. </w:t>
      </w:r>
      <w:bookmarkEnd w:id="29"/>
      <w:r w:rsidR="00324F06" w:rsidRPr="002219E3">
        <w:rPr>
          <w:rFonts w:ascii="Times New Roman" w:hAnsi="Times New Roman"/>
          <w:bCs/>
          <w:sz w:val="24"/>
          <w:szCs w:val="24"/>
        </w:rPr>
        <w:t xml:space="preserve">Kättetoimetamise viisi valimisel peab komisjon lähtuma </w:t>
      </w:r>
      <w:r w:rsidR="00826D5B" w:rsidRPr="002219E3">
        <w:rPr>
          <w:rFonts w:ascii="Times New Roman" w:hAnsi="Times New Roman"/>
          <w:bCs/>
          <w:sz w:val="24"/>
          <w:szCs w:val="24"/>
        </w:rPr>
        <w:t xml:space="preserve">komisjoni </w:t>
      </w:r>
      <w:r w:rsidR="007A3936" w:rsidRPr="002219E3">
        <w:rPr>
          <w:rFonts w:ascii="Times New Roman" w:hAnsi="Times New Roman"/>
          <w:bCs/>
          <w:sz w:val="24"/>
          <w:szCs w:val="24"/>
        </w:rPr>
        <w:t>TKS-is</w:t>
      </w:r>
      <w:r w:rsidR="00324F06" w:rsidRPr="002219E3">
        <w:rPr>
          <w:rFonts w:ascii="Times New Roman" w:hAnsi="Times New Roman"/>
          <w:bCs/>
          <w:sz w:val="24"/>
          <w:szCs w:val="24"/>
        </w:rPr>
        <w:t xml:space="preserve"> sätestatud ülesandest viia menetlus läbi efektiivselt</w:t>
      </w:r>
      <w:r w:rsidR="001E2E37" w:rsidRPr="002219E3">
        <w:rPr>
          <w:rFonts w:ascii="Times New Roman" w:hAnsi="Times New Roman"/>
          <w:bCs/>
          <w:sz w:val="24"/>
          <w:szCs w:val="24"/>
        </w:rPr>
        <w:t>, võimalikult kiiresti ja väikeste kuludega.</w:t>
      </w:r>
    </w:p>
    <w:p w14:paraId="3AE3C91C" w14:textId="77777777" w:rsidR="001E2E37" w:rsidRPr="00C47F90" w:rsidRDefault="001E2E37">
      <w:pPr>
        <w:spacing w:after="0" w:line="240" w:lineRule="auto"/>
        <w:jc w:val="both"/>
        <w:rPr>
          <w:rFonts w:ascii="Times New Roman" w:hAnsi="Times New Roman"/>
          <w:bCs/>
          <w:sz w:val="24"/>
          <w:szCs w:val="24"/>
        </w:rPr>
      </w:pPr>
    </w:p>
    <w:p w14:paraId="7CA1D49B" w14:textId="79372AE1" w:rsidR="00C601CD" w:rsidRDefault="001E2E3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6D6876" w:rsidRPr="00C47F90">
        <w:rPr>
          <w:rFonts w:ascii="Times New Roman" w:hAnsi="Times New Roman"/>
          <w:b/>
          <w:sz w:val="24"/>
          <w:szCs w:val="24"/>
        </w:rPr>
        <w:t>-i</w:t>
      </w:r>
      <w:r w:rsidRPr="00C47F90">
        <w:rPr>
          <w:rFonts w:ascii="Times New Roman" w:hAnsi="Times New Roman"/>
          <w:b/>
          <w:sz w:val="24"/>
          <w:szCs w:val="24"/>
        </w:rPr>
        <w:t xml:space="preserve"> 6.</w:t>
      </w:r>
      <w:r w:rsidR="00DE4E9D" w:rsidRPr="00C47F90">
        <w:rPr>
          <w:rFonts w:ascii="Times New Roman" w:hAnsi="Times New Roman"/>
          <w:b/>
          <w:sz w:val="24"/>
          <w:szCs w:val="24"/>
        </w:rPr>
        <w:t xml:space="preserve"> </w:t>
      </w:r>
      <w:r w:rsidRPr="00C47F90">
        <w:rPr>
          <w:rFonts w:ascii="Times New Roman" w:hAnsi="Times New Roman"/>
          <w:b/>
          <w:sz w:val="24"/>
          <w:szCs w:val="24"/>
        </w:rPr>
        <w:t>peatüki 3. jaos</w:t>
      </w:r>
      <w:r w:rsidR="000C12E5">
        <w:rPr>
          <w:rFonts w:ascii="Times New Roman" w:hAnsi="Times New Roman"/>
          <w:b/>
          <w:sz w:val="24"/>
          <w:szCs w:val="24"/>
        </w:rPr>
        <w:t xml:space="preserve"> </w:t>
      </w:r>
      <w:r w:rsidR="000C12E5">
        <w:rPr>
          <w:rFonts w:ascii="Times New Roman" w:hAnsi="Times New Roman"/>
          <w:bCs/>
          <w:sz w:val="24"/>
          <w:szCs w:val="24"/>
        </w:rPr>
        <w:t>korraldatakse komisjonile avalduse esitamine.</w:t>
      </w:r>
    </w:p>
    <w:p w14:paraId="66473F64" w14:textId="77777777" w:rsidR="000C12E5" w:rsidRPr="00C47F90" w:rsidRDefault="000C12E5">
      <w:pPr>
        <w:spacing w:after="0" w:line="240" w:lineRule="auto"/>
        <w:jc w:val="both"/>
        <w:rPr>
          <w:rFonts w:ascii="Times New Roman" w:hAnsi="Times New Roman"/>
          <w:b/>
          <w:sz w:val="24"/>
          <w:szCs w:val="24"/>
        </w:rPr>
      </w:pPr>
    </w:p>
    <w:p w14:paraId="23968A59" w14:textId="78EE8632" w:rsidR="00496FA4" w:rsidRPr="00C47F90" w:rsidRDefault="001E2E3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5D3E12"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Pr="00C47F90">
        <w:rPr>
          <w:rFonts w:ascii="Times New Roman" w:hAnsi="Times New Roman"/>
          <w:bCs/>
          <w:sz w:val="24"/>
          <w:szCs w:val="24"/>
        </w:rPr>
        <w:t xml:space="preserve"> kehtestatakse</w:t>
      </w:r>
      <w:r w:rsidR="0052620A" w:rsidRPr="00C47F90">
        <w:rPr>
          <w:rFonts w:ascii="Times New Roman" w:hAnsi="Times New Roman"/>
          <w:bCs/>
          <w:sz w:val="24"/>
          <w:szCs w:val="24"/>
        </w:rPr>
        <w:t xml:space="preserve"> </w:t>
      </w:r>
      <w:r w:rsidRPr="00C47F90">
        <w:rPr>
          <w:rFonts w:ascii="Times New Roman" w:hAnsi="Times New Roman"/>
          <w:bCs/>
          <w:sz w:val="24"/>
          <w:szCs w:val="24"/>
        </w:rPr>
        <w:t>avalduse esitamise</w:t>
      </w:r>
      <w:r w:rsidR="00365474" w:rsidRPr="00C47F90">
        <w:rPr>
          <w:rFonts w:ascii="Times New Roman" w:hAnsi="Times New Roman"/>
          <w:bCs/>
          <w:sz w:val="24"/>
          <w:szCs w:val="24"/>
        </w:rPr>
        <w:t xml:space="preserve"> tingimused</w:t>
      </w:r>
      <w:r w:rsidRPr="00C47F90">
        <w:rPr>
          <w:rFonts w:ascii="Times New Roman" w:hAnsi="Times New Roman"/>
          <w:bCs/>
          <w:sz w:val="24"/>
          <w:szCs w:val="24"/>
        </w:rPr>
        <w:t>. Võrreldes</w:t>
      </w:r>
      <w:r w:rsidR="00FD7B71" w:rsidRPr="00C47F90">
        <w:rPr>
          <w:rFonts w:ascii="Times New Roman" w:hAnsi="Times New Roman"/>
          <w:bCs/>
          <w:sz w:val="24"/>
          <w:szCs w:val="24"/>
        </w:rPr>
        <w:t xml:space="preserve"> avalduse esitamise tingimustega </w:t>
      </w:r>
      <w:r w:rsidRPr="00C47F90">
        <w:rPr>
          <w:rFonts w:ascii="Times New Roman" w:hAnsi="Times New Roman"/>
          <w:bCs/>
          <w:sz w:val="24"/>
          <w:szCs w:val="24"/>
        </w:rPr>
        <w:t>kehtiva</w:t>
      </w:r>
      <w:r w:rsidR="00FD7B71" w:rsidRPr="00C47F90">
        <w:rPr>
          <w:rFonts w:ascii="Times New Roman" w:hAnsi="Times New Roman"/>
          <w:bCs/>
          <w:sz w:val="24"/>
          <w:szCs w:val="24"/>
        </w:rPr>
        <w:t>s</w:t>
      </w:r>
      <w:r w:rsidRPr="00C47F90">
        <w:rPr>
          <w:rFonts w:ascii="Times New Roman" w:hAnsi="Times New Roman"/>
          <w:bCs/>
          <w:sz w:val="24"/>
          <w:szCs w:val="24"/>
        </w:rPr>
        <w:t xml:space="preserve"> </w:t>
      </w:r>
      <w:r w:rsidR="00FD7B71" w:rsidRPr="00C47F90">
        <w:rPr>
          <w:rFonts w:ascii="Times New Roman" w:hAnsi="Times New Roman"/>
          <w:bCs/>
          <w:sz w:val="24"/>
          <w:szCs w:val="24"/>
        </w:rPr>
        <w:t>TKS-is</w:t>
      </w:r>
      <w:r w:rsidRPr="00C47F90">
        <w:rPr>
          <w:rFonts w:ascii="Times New Roman" w:hAnsi="Times New Roman"/>
          <w:bCs/>
          <w:sz w:val="24"/>
          <w:szCs w:val="24"/>
        </w:rPr>
        <w:t xml:space="preserve"> </w:t>
      </w:r>
      <w:r w:rsidR="00AF6F5F" w:rsidRPr="00C47F90">
        <w:rPr>
          <w:rFonts w:ascii="Times New Roman" w:hAnsi="Times New Roman"/>
          <w:bCs/>
          <w:sz w:val="24"/>
          <w:szCs w:val="24"/>
        </w:rPr>
        <w:t>(</w:t>
      </w:r>
      <w:r w:rsidR="00783A2C" w:rsidRPr="00C47F90">
        <w:rPr>
          <w:rFonts w:ascii="Times New Roman" w:hAnsi="Times New Roman"/>
          <w:bCs/>
          <w:sz w:val="24"/>
          <w:szCs w:val="24"/>
        </w:rPr>
        <w:t xml:space="preserve">TKS </w:t>
      </w:r>
      <w:r w:rsidR="00AF6F5F" w:rsidRPr="00C47F90">
        <w:rPr>
          <w:rFonts w:ascii="Times New Roman" w:hAnsi="Times New Roman"/>
          <w:bCs/>
          <w:sz w:val="24"/>
          <w:szCs w:val="24"/>
        </w:rPr>
        <w:t xml:space="preserve">§ 46) </w:t>
      </w:r>
      <w:r w:rsidRPr="00C47F90">
        <w:rPr>
          <w:rFonts w:ascii="Times New Roman" w:hAnsi="Times New Roman"/>
          <w:bCs/>
          <w:sz w:val="24"/>
          <w:szCs w:val="24"/>
        </w:rPr>
        <w:t xml:space="preserve">on eelnõus avalduse esitamise </w:t>
      </w:r>
      <w:r w:rsidR="005F5B84" w:rsidRPr="00C47F90">
        <w:rPr>
          <w:rFonts w:ascii="Times New Roman" w:hAnsi="Times New Roman"/>
          <w:bCs/>
          <w:sz w:val="24"/>
          <w:szCs w:val="24"/>
        </w:rPr>
        <w:t>lisa</w:t>
      </w:r>
      <w:r w:rsidRPr="00C47F90">
        <w:rPr>
          <w:rFonts w:ascii="Times New Roman" w:hAnsi="Times New Roman"/>
          <w:bCs/>
          <w:sz w:val="24"/>
          <w:szCs w:val="24"/>
        </w:rPr>
        <w:t>tingimusena kehtestatud</w:t>
      </w:r>
      <w:r w:rsidR="00F3275C" w:rsidRPr="00C47F90">
        <w:rPr>
          <w:rFonts w:ascii="Times New Roman" w:hAnsi="Times New Roman"/>
          <w:bCs/>
          <w:sz w:val="24"/>
          <w:szCs w:val="24"/>
        </w:rPr>
        <w:t xml:space="preserve">, et </w:t>
      </w:r>
      <w:r w:rsidRPr="00C47F90">
        <w:rPr>
          <w:rFonts w:ascii="Times New Roman" w:hAnsi="Times New Roman"/>
          <w:bCs/>
          <w:sz w:val="24"/>
          <w:szCs w:val="24"/>
        </w:rPr>
        <w:t xml:space="preserve">tarbija </w:t>
      </w:r>
      <w:r w:rsidR="00F3275C" w:rsidRPr="00C47F90">
        <w:rPr>
          <w:rFonts w:ascii="Times New Roman" w:hAnsi="Times New Roman"/>
          <w:bCs/>
          <w:sz w:val="24"/>
          <w:szCs w:val="24"/>
        </w:rPr>
        <w:t xml:space="preserve">tasub </w:t>
      </w:r>
      <w:r w:rsidRPr="00C47F90">
        <w:rPr>
          <w:rFonts w:ascii="Times New Roman" w:hAnsi="Times New Roman"/>
          <w:bCs/>
          <w:sz w:val="24"/>
          <w:szCs w:val="24"/>
        </w:rPr>
        <w:t>riigilõivu ja</w:t>
      </w:r>
      <w:commentRangeStart w:id="31"/>
      <w:r w:rsidRPr="00C47F90">
        <w:rPr>
          <w:rFonts w:ascii="Times New Roman" w:hAnsi="Times New Roman"/>
          <w:bCs/>
          <w:sz w:val="24"/>
          <w:szCs w:val="24"/>
        </w:rPr>
        <w:t xml:space="preserve"> </w:t>
      </w:r>
      <w:commentRangeEnd w:id="31"/>
      <w:r w:rsidR="00405BE0">
        <w:rPr>
          <w:rStyle w:val="Kommentaariviide"/>
        </w:rPr>
        <w:commentReference w:id="31"/>
      </w:r>
      <w:r w:rsidRPr="00C47F90">
        <w:rPr>
          <w:rFonts w:ascii="Times New Roman" w:hAnsi="Times New Roman"/>
          <w:bCs/>
          <w:sz w:val="24"/>
          <w:szCs w:val="24"/>
        </w:rPr>
        <w:t>riigi</w:t>
      </w:r>
      <w:r w:rsidR="00496FA4" w:rsidRPr="00C47F90">
        <w:rPr>
          <w:rFonts w:ascii="Times New Roman" w:hAnsi="Times New Roman"/>
          <w:bCs/>
          <w:sz w:val="24"/>
          <w:szCs w:val="24"/>
        </w:rPr>
        <w:t>lõivu tasumise kontrollimist võimaldava</w:t>
      </w:r>
      <w:r w:rsidR="00BD7563" w:rsidRPr="00C47F90">
        <w:rPr>
          <w:rFonts w:ascii="Times New Roman" w:hAnsi="Times New Roman"/>
          <w:bCs/>
          <w:sz w:val="24"/>
          <w:szCs w:val="24"/>
        </w:rPr>
        <w:t>d</w:t>
      </w:r>
      <w:r w:rsidR="00496FA4" w:rsidRPr="00C47F90">
        <w:rPr>
          <w:rFonts w:ascii="Times New Roman" w:hAnsi="Times New Roman"/>
          <w:bCs/>
          <w:sz w:val="24"/>
          <w:szCs w:val="24"/>
        </w:rPr>
        <w:t xml:space="preserve"> andme</w:t>
      </w:r>
      <w:r w:rsidR="00BD7563" w:rsidRPr="00C47F90">
        <w:rPr>
          <w:rFonts w:ascii="Times New Roman" w:hAnsi="Times New Roman"/>
          <w:bCs/>
          <w:sz w:val="24"/>
          <w:szCs w:val="24"/>
        </w:rPr>
        <w:t>d</w:t>
      </w:r>
      <w:r w:rsidR="00496FA4" w:rsidRPr="00C47F90">
        <w:rPr>
          <w:rFonts w:ascii="Times New Roman" w:hAnsi="Times New Roman"/>
          <w:bCs/>
          <w:sz w:val="24"/>
          <w:szCs w:val="24"/>
        </w:rPr>
        <w:t>. Samuti</w:t>
      </w:r>
      <w:r w:rsidR="00BD7563" w:rsidRPr="00C47F90">
        <w:rPr>
          <w:rFonts w:ascii="Times New Roman" w:hAnsi="Times New Roman"/>
          <w:bCs/>
          <w:sz w:val="24"/>
          <w:szCs w:val="24"/>
        </w:rPr>
        <w:t xml:space="preserve"> peab</w:t>
      </w:r>
      <w:r w:rsidR="00496FA4" w:rsidRPr="00C47F90">
        <w:rPr>
          <w:rFonts w:ascii="Times New Roman" w:hAnsi="Times New Roman"/>
          <w:bCs/>
          <w:sz w:val="24"/>
          <w:szCs w:val="24"/>
        </w:rPr>
        <w:t xml:space="preserve"> tarbija kinnit</w:t>
      </w:r>
      <w:r w:rsidR="00BD7563" w:rsidRPr="00C47F90">
        <w:rPr>
          <w:rFonts w:ascii="Times New Roman" w:hAnsi="Times New Roman"/>
          <w:bCs/>
          <w:sz w:val="24"/>
          <w:szCs w:val="24"/>
        </w:rPr>
        <w:t>ama</w:t>
      </w:r>
      <w:r w:rsidR="00496FA4" w:rsidRPr="00C47F90">
        <w:rPr>
          <w:rFonts w:ascii="Times New Roman" w:hAnsi="Times New Roman"/>
          <w:bCs/>
          <w:sz w:val="24"/>
          <w:szCs w:val="24"/>
        </w:rPr>
        <w:t xml:space="preserve">, et ta on teadlik komisjoni otsuse jõustumisest </w:t>
      </w:r>
      <w:r w:rsidR="00BB26C7" w:rsidRPr="00C47F90">
        <w:rPr>
          <w:rFonts w:ascii="Times New Roman" w:hAnsi="Times New Roman"/>
          <w:bCs/>
          <w:sz w:val="24"/>
          <w:szCs w:val="24"/>
        </w:rPr>
        <w:t xml:space="preserve">ja täitmiseks kohustuslikuks muutumisest </w:t>
      </w:r>
      <w:r w:rsidR="00496FA4" w:rsidRPr="00C47F90">
        <w:rPr>
          <w:rFonts w:ascii="Times New Roman" w:hAnsi="Times New Roman"/>
          <w:bCs/>
          <w:sz w:val="24"/>
          <w:szCs w:val="24"/>
        </w:rPr>
        <w:t>30</w:t>
      </w:r>
      <w:r w:rsidR="00A160CF" w:rsidRPr="00C47F90">
        <w:rPr>
          <w:rFonts w:ascii="Times New Roman" w:hAnsi="Times New Roman"/>
          <w:bCs/>
          <w:sz w:val="24"/>
          <w:szCs w:val="24"/>
        </w:rPr>
        <w:t> </w:t>
      </w:r>
      <w:r w:rsidR="00496FA4" w:rsidRPr="00C47F90">
        <w:rPr>
          <w:rFonts w:ascii="Times New Roman" w:hAnsi="Times New Roman"/>
          <w:bCs/>
          <w:sz w:val="24"/>
          <w:szCs w:val="24"/>
        </w:rPr>
        <w:t xml:space="preserve">päeva möödumisel </w:t>
      </w:r>
      <w:r w:rsidR="005C1CB7" w:rsidRPr="00C47F90">
        <w:rPr>
          <w:rFonts w:ascii="Times New Roman" w:hAnsi="Times New Roman"/>
          <w:bCs/>
          <w:sz w:val="24"/>
          <w:szCs w:val="24"/>
        </w:rPr>
        <w:t>otsuse</w:t>
      </w:r>
      <w:r w:rsidR="00496FA4" w:rsidRPr="00C47F90">
        <w:rPr>
          <w:rFonts w:ascii="Times New Roman" w:hAnsi="Times New Roman"/>
          <w:bCs/>
          <w:sz w:val="24"/>
          <w:szCs w:val="24"/>
        </w:rPr>
        <w:t xml:space="preserve"> tegemisest,</w:t>
      </w:r>
      <w:r w:rsidR="0022749F" w:rsidRPr="00C47F90">
        <w:rPr>
          <w:rFonts w:ascii="Times New Roman" w:hAnsi="Times New Roman"/>
          <w:bCs/>
          <w:sz w:val="24"/>
          <w:szCs w:val="24"/>
        </w:rPr>
        <w:t xml:space="preserve"> </w:t>
      </w:r>
      <w:r w:rsidR="00496FA4" w:rsidRPr="00C47F90">
        <w:rPr>
          <w:rFonts w:ascii="Times New Roman" w:hAnsi="Times New Roman"/>
          <w:bCs/>
          <w:sz w:val="24"/>
          <w:szCs w:val="24"/>
        </w:rPr>
        <w:t>kui pooled ei pöördu samas vaidluses kohtusse. Kui tarbija soovib vaidluse lahenda</w:t>
      </w:r>
      <w:r w:rsidR="007B7A1E" w:rsidRPr="00C47F90">
        <w:rPr>
          <w:rFonts w:ascii="Times New Roman" w:hAnsi="Times New Roman"/>
          <w:bCs/>
          <w:sz w:val="24"/>
          <w:szCs w:val="24"/>
        </w:rPr>
        <w:t>da</w:t>
      </w:r>
      <w:r w:rsidR="00496FA4" w:rsidRPr="00C47F90">
        <w:rPr>
          <w:rFonts w:ascii="Times New Roman" w:hAnsi="Times New Roman"/>
          <w:bCs/>
          <w:sz w:val="24"/>
          <w:szCs w:val="24"/>
        </w:rPr>
        <w:t xml:space="preserve"> lepitusmenetluse</w:t>
      </w:r>
      <w:r w:rsidR="007B7A1E" w:rsidRPr="00C47F90">
        <w:rPr>
          <w:rFonts w:ascii="Times New Roman" w:hAnsi="Times New Roman"/>
          <w:bCs/>
          <w:sz w:val="24"/>
          <w:szCs w:val="24"/>
        </w:rPr>
        <w:t>s</w:t>
      </w:r>
      <w:r w:rsidR="00496FA4" w:rsidRPr="00C47F90">
        <w:rPr>
          <w:rFonts w:ascii="Times New Roman" w:hAnsi="Times New Roman"/>
          <w:bCs/>
          <w:sz w:val="24"/>
          <w:szCs w:val="24"/>
        </w:rPr>
        <w:t xml:space="preserve">, märgib ta seda avalduses ja võib avaldusele lisada oma lepitusettepaneku. Avaldus esitatakse kirjalikult </w:t>
      </w:r>
      <w:r w:rsidR="00AC6E96" w:rsidRPr="00C47F90">
        <w:rPr>
          <w:rFonts w:ascii="Times New Roman" w:hAnsi="Times New Roman"/>
          <w:bCs/>
          <w:sz w:val="24"/>
          <w:szCs w:val="24"/>
        </w:rPr>
        <w:t>või</w:t>
      </w:r>
      <w:r w:rsidR="00496FA4" w:rsidRPr="00C47F90">
        <w:rPr>
          <w:rFonts w:ascii="Times New Roman" w:hAnsi="Times New Roman"/>
          <w:bCs/>
          <w:sz w:val="24"/>
          <w:szCs w:val="24"/>
        </w:rPr>
        <w:t xml:space="preserve"> elektrooniliselt komisjoni veebilehe kaudu.</w:t>
      </w:r>
      <w:bookmarkEnd w:id="0"/>
    </w:p>
    <w:p w14:paraId="5192115B" w14:textId="77777777" w:rsidR="00AC6E96" w:rsidRPr="00C47F90" w:rsidRDefault="00AC6E96">
      <w:pPr>
        <w:spacing w:after="0" w:line="240" w:lineRule="auto"/>
        <w:jc w:val="both"/>
        <w:rPr>
          <w:rFonts w:ascii="Times New Roman" w:hAnsi="Times New Roman"/>
          <w:bCs/>
          <w:sz w:val="24"/>
          <w:szCs w:val="24"/>
        </w:rPr>
      </w:pPr>
    </w:p>
    <w:p w14:paraId="5DA0C3A2" w14:textId="77777777" w:rsidR="00522D3F" w:rsidRPr="00C47F90" w:rsidRDefault="00522D3F">
      <w:pPr>
        <w:spacing w:after="0" w:line="240" w:lineRule="auto"/>
        <w:jc w:val="both"/>
        <w:rPr>
          <w:rFonts w:ascii="Times New Roman" w:hAnsi="Times New Roman"/>
          <w:bCs/>
          <w:sz w:val="24"/>
          <w:szCs w:val="24"/>
        </w:rPr>
      </w:pPr>
    </w:p>
    <w:p w14:paraId="7B7E17FB" w14:textId="1498C0D0" w:rsidR="00522D3F" w:rsidRPr="00C47F90" w:rsidRDefault="00522D3F">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1C0048"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1</w:t>
      </w:r>
      <w:r w:rsidRPr="000C12E5">
        <w:rPr>
          <w:rFonts w:ascii="Times New Roman" w:hAnsi="Times New Roman"/>
          <w:bCs/>
          <w:sz w:val="24"/>
          <w:szCs w:val="24"/>
        </w:rPr>
        <w:t xml:space="preserve"> </w:t>
      </w:r>
      <w:r w:rsidRPr="00C47F90">
        <w:rPr>
          <w:rFonts w:ascii="Times New Roman" w:hAnsi="Times New Roman"/>
          <w:bCs/>
          <w:sz w:val="24"/>
          <w:szCs w:val="24"/>
        </w:rPr>
        <w:t>sätestatakse avalduse menetlusse võtmine.</w:t>
      </w:r>
      <w:r w:rsidR="006338F8" w:rsidRPr="00C47F90">
        <w:rPr>
          <w:rFonts w:ascii="Times New Roman" w:hAnsi="Times New Roman"/>
          <w:bCs/>
          <w:sz w:val="24"/>
          <w:szCs w:val="24"/>
        </w:rPr>
        <w:t xml:space="preserve"> </w:t>
      </w:r>
    </w:p>
    <w:p w14:paraId="2F6AFB3C" w14:textId="1AA719F0" w:rsidR="00522D3F" w:rsidRPr="00C47F90" w:rsidRDefault="00522D3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w:t>
      </w:r>
      <w:r w:rsidR="00DC541D" w:rsidRPr="00C47F90">
        <w:rPr>
          <w:rFonts w:ascii="Times New Roman" w:hAnsi="Times New Roman"/>
          <w:bCs/>
          <w:sz w:val="24"/>
          <w:szCs w:val="24"/>
        </w:rPr>
        <w:t xml:space="preserve">otsustab komisjoni </w:t>
      </w:r>
      <w:r w:rsidR="00722A65" w:rsidRPr="00C47F90">
        <w:rPr>
          <w:rFonts w:ascii="Times New Roman" w:hAnsi="Times New Roman"/>
          <w:bCs/>
          <w:sz w:val="24"/>
          <w:szCs w:val="24"/>
        </w:rPr>
        <w:t>alaline liige</w:t>
      </w:r>
      <w:r w:rsidR="00DC541D" w:rsidRPr="00C47F90">
        <w:rPr>
          <w:rFonts w:ascii="Times New Roman" w:hAnsi="Times New Roman"/>
          <w:bCs/>
          <w:sz w:val="24"/>
          <w:szCs w:val="24"/>
        </w:rPr>
        <w:t xml:space="preserve"> avalduse menetlusse võtmise hiljemalt 21</w:t>
      </w:r>
      <w:r w:rsidR="00252EE9" w:rsidRPr="00C47F90">
        <w:rPr>
          <w:rFonts w:ascii="Times New Roman" w:hAnsi="Times New Roman"/>
          <w:bCs/>
          <w:sz w:val="24"/>
          <w:szCs w:val="24"/>
        </w:rPr>
        <w:t> </w:t>
      </w:r>
      <w:r w:rsidR="00DC541D" w:rsidRPr="00C47F90">
        <w:rPr>
          <w:rFonts w:ascii="Times New Roman" w:hAnsi="Times New Roman"/>
          <w:bCs/>
          <w:sz w:val="24"/>
          <w:szCs w:val="24"/>
        </w:rPr>
        <w:t>kalendripäeva jooksul avalduse saamise päevast või puuduste kõrvaldamise tähtaja möödumisest arvates. Analoogne säte sisaldub ka kehtivas seaduses (TKS § 47 lg 4).</w:t>
      </w:r>
    </w:p>
    <w:p w14:paraId="00014A0D" w14:textId="77777777" w:rsidR="00C4408B" w:rsidRPr="00C47F90" w:rsidRDefault="00DC541D">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w:t>
      </w:r>
      <w:r w:rsidR="00547509" w:rsidRPr="00C47F90">
        <w:rPr>
          <w:rFonts w:ascii="Times New Roman" w:hAnsi="Times New Roman"/>
          <w:bCs/>
          <w:sz w:val="24"/>
          <w:szCs w:val="24"/>
          <w:u w:val="single"/>
        </w:rPr>
        <w:t>2</w:t>
      </w:r>
      <w:r w:rsidRPr="00C47F90">
        <w:rPr>
          <w:rFonts w:ascii="Times New Roman" w:hAnsi="Times New Roman"/>
          <w:bCs/>
          <w:sz w:val="24"/>
          <w:szCs w:val="24"/>
        </w:rPr>
        <w:t xml:space="preserve"> nähakse ette, et enne avalduse menetlusse võtmise otsustamist on komisjoni </w:t>
      </w:r>
      <w:r w:rsidR="00722A65" w:rsidRPr="00C47F90">
        <w:rPr>
          <w:rFonts w:ascii="Times New Roman" w:hAnsi="Times New Roman"/>
          <w:bCs/>
          <w:sz w:val="24"/>
          <w:szCs w:val="24"/>
        </w:rPr>
        <w:t>alalisel liikmel</w:t>
      </w:r>
      <w:r w:rsidRPr="00C47F90">
        <w:rPr>
          <w:rFonts w:ascii="Times New Roman" w:hAnsi="Times New Roman"/>
          <w:bCs/>
          <w:sz w:val="24"/>
          <w:szCs w:val="24"/>
        </w:rPr>
        <w:t xml:space="preserve"> õigus vajadusel ära kuulata ka </w:t>
      </w:r>
      <w:r w:rsidR="00C4408B" w:rsidRPr="00C47F90">
        <w:rPr>
          <w:rFonts w:ascii="Times New Roman" w:hAnsi="Times New Roman"/>
          <w:bCs/>
          <w:sz w:val="24"/>
          <w:szCs w:val="24"/>
        </w:rPr>
        <w:t>vastaspoole</w:t>
      </w:r>
      <w:r w:rsidRPr="00C47F90">
        <w:rPr>
          <w:rFonts w:ascii="Times New Roman" w:hAnsi="Times New Roman"/>
          <w:bCs/>
          <w:sz w:val="24"/>
          <w:szCs w:val="24"/>
        </w:rPr>
        <w:t xml:space="preserve"> seisukoht. </w:t>
      </w:r>
    </w:p>
    <w:p w14:paraId="20B61BE0" w14:textId="2E4EBFA2" w:rsidR="00C4408B" w:rsidRPr="00C47F90" w:rsidRDefault="00C4408B">
      <w:pPr>
        <w:spacing w:after="0" w:line="240" w:lineRule="auto"/>
        <w:jc w:val="both"/>
        <w:rPr>
          <w:rFonts w:ascii="Times New Roman" w:hAnsi="Times New Roman"/>
          <w:bCs/>
          <w:sz w:val="24"/>
          <w:szCs w:val="24"/>
        </w:rPr>
      </w:pPr>
      <w:r w:rsidRPr="00C47F90">
        <w:rPr>
          <w:rFonts w:ascii="Times New Roman" w:hAnsi="Times New Roman"/>
          <w:bCs/>
          <w:sz w:val="24"/>
          <w:szCs w:val="24"/>
        </w:rPr>
        <w:t>Kuivõrd selleks hetkeks ei pruugi veel olla selge, kas tegemist on kauplejaga või n</w:t>
      </w:r>
      <w:r w:rsidR="00204F72" w:rsidRPr="00C47F90">
        <w:rPr>
          <w:rFonts w:ascii="Times New Roman" w:hAnsi="Times New Roman"/>
          <w:bCs/>
          <w:sz w:val="24"/>
          <w:szCs w:val="24"/>
        </w:rPr>
        <w:t>äiteks</w:t>
      </w:r>
      <w:r w:rsidRPr="00C47F90">
        <w:rPr>
          <w:rFonts w:ascii="Times New Roman" w:hAnsi="Times New Roman"/>
          <w:bCs/>
          <w:sz w:val="24"/>
          <w:szCs w:val="24"/>
        </w:rPr>
        <w:t xml:space="preserve"> teise tarbijaga, on sättes kasutatud sõna </w:t>
      </w:r>
      <w:r w:rsidRPr="00C47F90">
        <w:rPr>
          <w:rFonts w:ascii="Times New Roman" w:hAnsi="Times New Roman"/>
          <w:bCs/>
          <w:i/>
          <w:iCs/>
          <w:sz w:val="24"/>
          <w:szCs w:val="24"/>
        </w:rPr>
        <w:t>vastaspool</w:t>
      </w:r>
      <w:r w:rsidRPr="00C47F90">
        <w:rPr>
          <w:rFonts w:ascii="Times New Roman" w:hAnsi="Times New Roman"/>
          <w:bCs/>
          <w:sz w:val="24"/>
          <w:szCs w:val="24"/>
        </w:rPr>
        <w:t xml:space="preserve">, mitte </w:t>
      </w:r>
      <w:r w:rsidRPr="00C47F90">
        <w:rPr>
          <w:rFonts w:ascii="Times New Roman" w:hAnsi="Times New Roman"/>
          <w:bCs/>
          <w:i/>
          <w:iCs/>
          <w:sz w:val="24"/>
          <w:szCs w:val="24"/>
        </w:rPr>
        <w:t>kaupleja</w:t>
      </w:r>
      <w:r w:rsidRPr="00C47F90">
        <w:rPr>
          <w:rFonts w:ascii="Times New Roman" w:hAnsi="Times New Roman"/>
          <w:bCs/>
          <w:sz w:val="24"/>
          <w:szCs w:val="24"/>
        </w:rPr>
        <w:t>.</w:t>
      </w:r>
    </w:p>
    <w:p w14:paraId="3634FACC" w14:textId="03304ECF" w:rsidR="00DC541D" w:rsidRPr="00C47F90" w:rsidRDefault="00DC541D">
      <w:pPr>
        <w:spacing w:after="0" w:line="240" w:lineRule="auto"/>
        <w:jc w:val="both"/>
        <w:rPr>
          <w:rFonts w:ascii="Times New Roman" w:hAnsi="Times New Roman"/>
          <w:bCs/>
          <w:sz w:val="24"/>
          <w:szCs w:val="24"/>
        </w:rPr>
      </w:pPr>
      <w:r w:rsidRPr="00C47F90">
        <w:rPr>
          <w:rFonts w:ascii="Times New Roman" w:hAnsi="Times New Roman"/>
          <w:bCs/>
          <w:sz w:val="24"/>
          <w:szCs w:val="24"/>
        </w:rPr>
        <w:t>Kui kaupleja tunnistab nõuet ja on</w:t>
      </w:r>
      <w:r w:rsidR="00B330A7" w:rsidRPr="00C47F90">
        <w:rPr>
          <w:rFonts w:ascii="Times New Roman" w:hAnsi="Times New Roman"/>
          <w:bCs/>
          <w:sz w:val="24"/>
          <w:szCs w:val="24"/>
        </w:rPr>
        <w:t xml:space="preserve"> </w:t>
      </w:r>
      <w:r w:rsidR="00722A65" w:rsidRPr="00C47F90">
        <w:rPr>
          <w:rFonts w:ascii="Times New Roman" w:hAnsi="Times New Roman"/>
          <w:bCs/>
          <w:sz w:val="24"/>
          <w:szCs w:val="24"/>
        </w:rPr>
        <w:t>rahuldab selle</w:t>
      </w:r>
      <w:r w:rsidRPr="00C47F90">
        <w:rPr>
          <w:rFonts w:ascii="Times New Roman" w:hAnsi="Times New Roman"/>
          <w:bCs/>
          <w:sz w:val="24"/>
          <w:szCs w:val="24"/>
        </w:rPr>
        <w:t xml:space="preserve">, teavitab komisjoni </w:t>
      </w:r>
      <w:r w:rsidR="00722A65" w:rsidRPr="00C47F90">
        <w:rPr>
          <w:rFonts w:ascii="Times New Roman" w:hAnsi="Times New Roman"/>
          <w:bCs/>
          <w:sz w:val="24"/>
          <w:szCs w:val="24"/>
        </w:rPr>
        <w:t>alaline liige</w:t>
      </w:r>
      <w:r w:rsidRPr="00C47F90">
        <w:rPr>
          <w:rFonts w:ascii="Times New Roman" w:hAnsi="Times New Roman"/>
          <w:bCs/>
          <w:sz w:val="24"/>
          <w:szCs w:val="24"/>
        </w:rPr>
        <w:t xml:space="preserve"> tarbijat ja kauplejat menetluse mittealgatamisest</w:t>
      </w:r>
      <w:r w:rsidR="00547509" w:rsidRPr="00C47F90">
        <w:rPr>
          <w:rFonts w:ascii="Times New Roman" w:hAnsi="Times New Roman"/>
          <w:bCs/>
          <w:sz w:val="24"/>
          <w:szCs w:val="24"/>
        </w:rPr>
        <w:t xml:space="preserve"> seoses tarbija nõude vabatahtliku täitmisega.</w:t>
      </w:r>
      <w:r w:rsidR="00D51B3A" w:rsidRPr="00C47F90">
        <w:rPr>
          <w:rFonts w:ascii="Times New Roman" w:hAnsi="Times New Roman"/>
          <w:bCs/>
          <w:sz w:val="24"/>
          <w:szCs w:val="24"/>
        </w:rPr>
        <w:t xml:space="preserve"> </w:t>
      </w:r>
    </w:p>
    <w:p w14:paraId="2E0040C8" w14:textId="2A294196" w:rsidR="00E4602C" w:rsidRPr="00C47F90" w:rsidRDefault="00547509" w:rsidP="00E4602C">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3</w:t>
      </w:r>
      <w:r w:rsidRPr="00C47F90">
        <w:rPr>
          <w:rFonts w:ascii="Times New Roman" w:hAnsi="Times New Roman"/>
          <w:bCs/>
          <w:sz w:val="24"/>
          <w:szCs w:val="24"/>
        </w:rPr>
        <w:t xml:space="preserve"> kohaselt küsib komisjoni </w:t>
      </w:r>
      <w:r w:rsidR="00172EF7" w:rsidRPr="00C47F90">
        <w:rPr>
          <w:rFonts w:ascii="Times New Roman" w:hAnsi="Times New Roman"/>
          <w:bCs/>
          <w:sz w:val="24"/>
          <w:szCs w:val="24"/>
        </w:rPr>
        <w:t>alaline liige</w:t>
      </w:r>
      <w:r w:rsidRPr="00C47F90">
        <w:rPr>
          <w:rFonts w:ascii="Times New Roman" w:hAnsi="Times New Roman"/>
          <w:bCs/>
          <w:sz w:val="24"/>
          <w:szCs w:val="24"/>
        </w:rPr>
        <w:t xml:space="preserve"> lepitusmenetluse läbiviimiseks</w:t>
      </w:r>
      <w:r w:rsidR="001861D2" w:rsidRPr="00C47F90">
        <w:rPr>
          <w:rFonts w:ascii="Times New Roman" w:hAnsi="Times New Roman"/>
          <w:bCs/>
          <w:sz w:val="24"/>
          <w:szCs w:val="24"/>
        </w:rPr>
        <w:t xml:space="preserve"> ka kaupleja nõusolekut</w:t>
      </w:r>
      <w:r w:rsidRPr="00C47F90">
        <w:rPr>
          <w:rFonts w:ascii="Times New Roman" w:hAnsi="Times New Roman"/>
          <w:bCs/>
          <w:sz w:val="24"/>
          <w:szCs w:val="24"/>
        </w:rPr>
        <w:t>, kui tarbija oma avalduses on seda soovinud.</w:t>
      </w:r>
      <w:r w:rsidR="00821E56" w:rsidRPr="00C47F90">
        <w:rPr>
          <w:rFonts w:ascii="Times New Roman" w:hAnsi="Times New Roman"/>
          <w:bCs/>
          <w:sz w:val="24"/>
          <w:szCs w:val="24"/>
        </w:rPr>
        <w:t xml:space="preserve"> </w:t>
      </w:r>
      <w:r w:rsidR="00E4602C" w:rsidRPr="00C47F90">
        <w:rPr>
          <w:rFonts w:ascii="Times New Roman" w:hAnsi="Times New Roman"/>
          <w:bCs/>
          <w:sz w:val="24"/>
          <w:szCs w:val="24"/>
        </w:rPr>
        <w:t>Kuigi lepitusseaduse §</w:t>
      </w:r>
      <w:r w:rsidR="003D1412" w:rsidRPr="00C47F90">
        <w:rPr>
          <w:rFonts w:ascii="Times New Roman" w:hAnsi="Times New Roman"/>
          <w:bCs/>
          <w:sz w:val="24"/>
          <w:szCs w:val="24"/>
        </w:rPr>
        <w:t> </w:t>
      </w:r>
      <w:r w:rsidR="00E4602C" w:rsidRPr="00C47F90">
        <w:rPr>
          <w:rFonts w:ascii="Times New Roman" w:hAnsi="Times New Roman"/>
          <w:bCs/>
          <w:sz w:val="24"/>
          <w:szCs w:val="24"/>
        </w:rPr>
        <w:t>22 l</w:t>
      </w:r>
      <w:r w:rsidR="003D1412" w:rsidRPr="00C47F90">
        <w:rPr>
          <w:rFonts w:ascii="Times New Roman" w:hAnsi="Times New Roman"/>
          <w:bCs/>
          <w:sz w:val="24"/>
          <w:szCs w:val="24"/>
        </w:rPr>
        <w:t>õige </w:t>
      </w:r>
      <w:r w:rsidR="00E4602C" w:rsidRPr="00C47F90">
        <w:rPr>
          <w:rFonts w:ascii="Times New Roman" w:hAnsi="Times New Roman"/>
          <w:bCs/>
          <w:sz w:val="24"/>
          <w:szCs w:val="24"/>
        </w:rPr>
        <w:t xml:space="preserve">2 sätestab, et seaduses sätestatud juhtudel võib lepitusorgan poolt kohustada menetluses osalema, ei anta eelnõuga komisjonile sellist võimalust. </w:t>
      </w:r>
      <w:commentRangeStart w:id="32"/>
      <w:r w:rsidR="00E4602C" w:rsidRPr="00C47F90">
        <w:rPr>
          <w:rFonts w:ascii="Times New Roman" w:hAnsi="Times New Roman"/>
          <w:bCs/>
          <w:sz w:val="24"/>
          <w:szCs w:val="24"/>
        </w:rPr>
        <w:t>Erinevalt näiteks vaidlusest perekonnaasjas, kus poolte osalemine lepitusmenetluses on vajalik just lapse huvide kaitseks</w:t>
      </w:r>
      <w:commentRangeEnd w:id="32"/>
      <w:r w:rsidR="00405BE0">
        <w:rPr>
          <w:rStyle w:val="Kommentaariviide"/>
        </w:rPr>
        <w:commentReference w:id="32"/>
      </w:r>
      <w:r w:rsidR="00E4602C" w:rsidRPr="00C47F90">
        <w:rPr>
          <w:rFonts w:ascii="Times New Roman" w:hAnsi="Times New Roman"/>
          <w:bCs/>
          <w:sz w:val="24"/>
          <w:szCs w:val="24"/>
        </w:rPr>
        <w:t>, on kaupleja ja tarbija</w:t>
      </w:r>
      <w:r w:rsidR="00821E56" w:rsidRPr="00C47F90">
        <w:rPr>
          <w:rFonts w:ascii="Times New Roman" w:hAnsi="Times New Roman"/>
          <w:bCs/>
          <w:sz w:val="24"/>
          <w:szCs w:val="24"/>
        </w:rPr>
        <w:t xml:space="preserve"> </w:t>
      </w:r>
      <w:r w:rsidR="00E4602C" w:rsidRPr="00C47F90">
        <w:rPr>
          <w:rFonts w:ascii="Times New Roman" w:hAnsi="Times New Roman"/>
          <w:bCs/>
          <w:sz w:val="24"/>
          <w:szCs w:val="24"/>
        </w:rPr>
        <w:t>vaheline vaidlus ja suhe loomult hoopis teistsugune</w:t>
      </w:r>
      <w:r w:rsidR="00821E56" w:rsidRPr="00C47F90">
        <w:rPr>
          <w:rFonts w:ascii="Times New Roman" w:hAnsi="Times New Roman"/>
          <w:bCs/>
          <w:sz w:val="24"/>
          <w:szCs w:val="24"/>
        </w:rPr>
        <w:t xml:space="preserve"> ja ühe poole sundimine lepituses osalema</w:t>
      </w:r>
      <w:r w:rsidR="00013FF2" w:rsidRPr="00C47F90">
        <w:rPr>
          <w:rFonts w:ascii="Times New Roman" w:hAnsi="Times New Roman"/>
          <w:bCs/>
          <w:sz w:val="24"/>
          <w:szCs w:val="24"/>
        </w:rPr>
        <w:t xml:space="preserve"> </w:t>
      </w:r>
      <w:r w:rsidR="00821E56" w:rsidRPr="00C47F90">
        <w:rPr>
          <w:rFonts w:ascii="Times New Roman" w:hAnsi="Times New Roman"/>
          <w:bCs/>
          <w:sz w:val="24"/>
          <w:szCs w:val="24"/>
        </w:rPr>
        <w:t xml:space="preserve">võib viia hoopis </w:t>
      </w:r>
      <w:r w:rsidR="003C1266" w:rsidRPr="00C47F90">
        <w:rPr>
          <w:rFonts w:ascii="Times New Roman" w:hAnsi="Times New Roman"/>
          <w:bCs/>
          <w:sz w:val="24"/>
          <w:szCs w:val="24"/>
        </w:rPr>
        <w:t>selleni, et tekib tugevam vastu</w:t>
      </w:r>
      <w:r w:rsidR="000C12E5">
        <w:rPr>
          <w:rFonts w:ascii="Times New Roman" w:hAnsi="Times New Roman"/>
          <w:bCs/>
          <w:sz w:val="24"/>
          <w:szCs w:val="24"/>
        </w:rPr>
        <w:t>sei</w:t>
      </w:r>
      <w:r w:rsidR="003C1266" w:rsidRPr="00C47F90">
        <w:rPr>
          <w:rFonts w:ascii="Times New Roman" w:hAnsi="Times New Roman"/>
          <w:bCs/>
          <w:sz w:val="24"/>
          <w:szCs w:val="24"/>
        </w:rPr>
        <w:t>s</w:t>
      </w:r>
      <w:r w:rsidR="00E4602C" w:rsidRPr="00C47F90">
        <w:rPr>
          <w:rFonts w:ascii="Times New Roman" w:hAnsi="Times New Roman"/>
          <w:bCs/>
          <w:sz w:val="24"/>
          <w:szCs w:val="24"/>
        </w:rPr>
        <w:t>.</w:t>
      </w:r>
      <w:r w:rsidR="003C1266" w:rsidRPr="00C47F90">
        <w:rPr>
          <w:rFonts w:ascii="Times New Roman" w:hAnsi="Times New Roman"/>
          <w:bCs/>
          <w:sz w:val="24"/>
          <w:szCs w:val="24"/>
        </w:rPr>
        <w:t xml:space="preserve"> Lisaks võib kaupleja huvides olla just tavamenetluse läbimine, et saada selgust ja teada ka edaspidi, milline on õige käitumine teatud olukorras.</w:t>
      </w:r>
      <w:r w:rsidR="00E4602C" w:rsidRPr="00C47F90">
        <w:rPr>
          <w:rFonts w:ascii="Times New Roman" w:hAnsi="Times New Roman"/>
          <w:bCs/>
          <w:sz w:val="24"/>
          <w:szCs w:val="24"/>
        </w:rPr>
        <w:t xml:space="preserve"> </w:t>
      </w:r>
      <w:r w:rsidR="003C1266" w:rsidRPr="00C47F90">
        <w:rPr>
          <w:rFonts w:ascii="Times New Roman" w:hAnsi="Times New Roman"/>
          <w:bCs/>
          <w:sz w:val="24"/>
          <w:szCs w:val="24"/>
        </w:rPr>
        <w:t>Eeltoodust lähtu</w:t>
      </w:r>
      <w:r w:rsidR="00A04AA2" w:rsidRPr="00C47F90">
        <w:rPr>
          <w:rFonts w:ascii="Times New Roman" w:hAnsi="Times New Roman"/>
          <w:bCs/>
          <w:sz w:val="24"/>
          <w:szCs w:val="24"/>
        </w:rPr>
        <w:t>des</w:t>
      </w:r>
      <w:r w:rsidR="003C1266" w:rsidRPr="00C47F90">
        <w:rPr>
          <w:rFonts w:ascii="Times New Roman" w:hAnsi="Times New Roman"/>
          <w:bCs/>
          <w:sz w:val="24"/>
          <w:szCs w:val="24"/>
        </w:rPr>
        <w:t xml:space="preserve"> ei looda komisjoni alalisele liikmele võimalust </w:t>
      </w:r>
      <w:r w:rsidR="00E4602C" w:rsidRPr="00C47F90">
        <w:rPr>
          <w:rFonts w:ascii="Times New Roman" w:hAnsi="Times New Roman"/>
          <w:bCs/>
          <w:sz w:val="24"/>
          <w:szCs w:val="24"/>
        </w:rPr>
        <w:t>kaupleja</w:t>
      </w:r>
      <w:r w:rsidR="003C1266" w:rsidRPr="00C47F90">
        <w:rPr>
          <w:rFonts w:ascii="Times New Roman" w:hAnsi="Times New Roman"/>
          <w:bCs/>
          <w:sz w:val="24"/>
          <w:szCs w:val="24"/>
        </w:rPr>
        <w:t xml:space="preserve"> kohustamiseks</w:t>
      </w:r>
      <w:r w:rsidR="00E4602C" w:rsidRPr="00C47F90">
        <w:rPr>
          <w:rFonts w:ascii="Times New Roman" w:hAnsi="Times New Roman"/>
          <w:bCs/>
          <w:sz w:val="24"/>
          <w:szCs w:val="24"/>
        </w:rPr>
        <w:t xml:space="preserve"> ja lepitusmenetlus saab toimuda </w:t>
      </w:r>
      <w:r w:rsidR="00326EFF" w:rsidRPr="00C47F90">
        <w:rPr>
          <w:rFonts w:ascii="Times New Roman" w:hAnsi="Times New Roman"/>
          <w:bCs/>
          <w:sz w:val="24"/>
          <w:szCs w:val="24"/>
        </w:rPr>
        <w:t>üksnes</w:t>
      </w:r>
      <w:r w:rsidR="00E4602C" w:rsidRPr="00C47F90">
        <w:rPr>
          <w:rFonts w:ascii="Times New Roman" w:hAnsi="Times New Roman"/>
          <w:bCs/>
          <w:sz w:val="24"/>
          <w:szCs w:val="24"/>
        </w:rPr>
        <w:t xml:space="preserve"> siis, kui mõlemad pooled on sellega nõus. Samas on </w:t>
      </w:r>
      <w:r w:rsidR="00821E56" w:rsidRPr="00C47F90">
        <w:rPr>
          <w:rFonts w:ascii="Times New Roman" w:hAnsi="Times New Roman"/>
          <w:bCs/>
          <w:sz w:val="24"/>
          <w:szCs w:val="24"/>
        </w:rPr>
        <w:t>komisjoni</w:t>
      </w:r>
      <w:r w:rsidR="003C1266" w:rsidRPr="00C47F90">
        <w:rPr>
          <w:rFonts w:ascii="Times New Roman" w:hAnsi="Times New Roman"/>
          <w:bCs/>
          <w:sz w:val="24"/>
          <w:szCs w:val="24"/>
        </w:rPr>
        <w:t xml:space="preserve"> alalisel liikmel</w:t>
      </w:r>
      <w:r w:rsidR="00821E56" w:rsidRPr="00C47F90">
        <w:rPr>
          <w:rFonts w:ascii="Times New Roman" w:hAnsi="Times New Roman"/>
          <w:bCs/>
          <w:sz w:val="24"/>
          <w:szCs w:val="24"/>
        </w:rPr>
        <w:t xml:space="preserve"> </w:t>
      </w:r>
      <w:r w:rsidR="00E4602C" w:rsidRPr="00C47F90">
        <w:rPr>
          <w:rFonts w:ascii="Times New Roman" w:hAnsi="Times New Roman"/>
          <w:bCs/>
          <w:sz w:val="24"/>
          <w:szCs w:val="24"/>
        </w:rPr>
        <w:t xml:space="preserve">endiselt võimalus </w:t>
      </w:r>
      <w:r w:rsidR="00821E56" w:rsidRPr="00C47F90">
        <w:rPr>
          <w:rFonts w:ascii="Times New Roman" w:hAnsi="Times New Roman"/>
          <w:bCs/>
          <w:sz w:val="24"/>
          <w:szCs w:val="24"/>
        </w:rPr>
        <w:t xml:space="preserve">teha pooltele ettepanek sõlmida </w:t>
      </w:r>
      <w:r w:rsidR="00E4602C" w:rsidRPr="00C47F90">
        <w:rPr>
          <w:rFonts w:ascii="Times New Roman" w:hAnsi="Times New Roman"/>
          <w:bCs/>
          <w:sz w:val="24"/>
          <w:szCs w:val="24"/>
        </w:rPr>
        <w:t>kompromiss</w:t>
      </w:r>
      <w:r w:rsidR="00821E56" w:rsidRPr="00C47F90">
        <w:rPr>
          <w:rFonts w:ascii="Times New Roman" w:hAnsi="Times New Roman"/>
          <w:bCs/>
          <w:sz w:val="24"/>
          <w:szCs w:val="24"/>
        </w:rPr>
        <w:t>.</w:t>
      </w:r>
    </w:p>
    <w:p w14:paraId="4B4F3C05" w14:textId="77777777" w:rsidR="00E4602C" w:rsidRPr="00C47F90" w:rsidRDefault="00E4602C">
      <w:pPr>
        <w:spacing w:after="0" w:line="240" w:lineRule="auto"/>
        <w:jc w:val="both"/>
        <w:rPr>
          <w:rFonts w:ascii="Times New Roman" w:hAnsi="Times New Roman"/>
          <w:bCs/>
          <w:sz w:val="24"/>
          <w:szCs w:val="24"/>
        </w:rPr>
      </w:pPr>
    </w:p>
    <w:p w14:paraId="65A534BF" w14:textId="4329990B" w:rsidR="00547509" w:rsidRPr="00C47F90" w:rsidRDefault="00547509">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4B5BC0"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2</w:t>
      </w:r>
      <w:r w:rsidRPr="00C47F90">
        <w:rPr>
          <w:rFonts w:ascii="Times New Roman" w:hAnsi="Times New Roman"/>
          <w:bCs/>
          <w:sz w:val="24"/>
          <w:szCs w:val="24"/>
        </w:rPr>
        <w:t xml:space="preserve"> sätestatakse avalduse menetlusse võtmata </w:t>
      </w:r>
      <w:r w:rsidR="00485AA4" w:rsidRPr="00C47F90">
        <w:rPr>
          <w:rFonts w:ascii="Times New Roman" w:hAnsi="Times New Roman"/>
          <w:bCs/>
          <w:sz w:val="24"/>
          <w:szCs w:val="24"/>
        </w:rPr>
        <w:t xml:space="preserve">jätmise </w:t>
      </w:r>
      <w:r w:rsidRPr="00C47F90">
        <w:rPr>
          <w:rFonts w:ascii="Times New Roman" w:hAnsi="Times New Roman"/>
          <w:bCs/>
          <w:sz w:val="24"/>
          <w:szCs w:val="24"/>
        </w:rPr>
        <w:t>alused. Võrreldes kehtiva seadusega (§</w:t>
      </w:r>
      <w:r w:rsidR="00214AB6" w:rsidRPr="00C47F90">
        <w:rPr>
          <w:rFonts w:ascii="Times New Roman" w:hAnsi="Times New Roman"/>
          <w:bCs/>
          <w:sz w:val="24"/>
          <w:szCs w:val="24"/>
        </w:rPr>
        <w:t> </w:t>
      </w:r>
      <w:r w:rsidRPr="00C47F90">
        <w:rPr>
          <w:rFonts w:ascii="Times New Roman" w:hAnsi="Times New Roman"/>
          <w:bCs/>
          <w:sz w:val="24"/>
          <w:szCs w:val="24"/>
        </w:rPr>
        <w:t>47 lõiked</w:t>
      </w:r>
      <w:r w:rsidR="00D17964" w:rsidRPr="00C47F90">
        <w:rPr>
          <w:rFonts w:ascii="Times New Roman" w:hAnsi="Times New Roman"/>
          <w:bCs/>
          <w:sz w:val="24"/>
          <w:szCs w:val="24"/>
        </w:rPr>
        <w:t> </w:t>
      </w:r>
      <w:r w:rsidRPr="00C47F90">
        <w:rPr>
          <w:rFonts w:ascii="Times New Roman" w:hAnsi="Times New Roman"/>
          <w:bCs/>
          <w:sz w:val="24"/>
          <w:szCs w:val="24"/>
        </w:rPr>
        <w:t xml:space="preserve">1 ja 3) </w:t>
      </w:r>
      <w:r w:rsidR="00DB4358" w:rsidRPr="00C47F90">
        <w:rPr>
          <w:rFonts w:ascii="Times New Roman" w:hAnsi="Times New Roman"/>
          <w:bCs/>
          <w:sz w:val="24"/>
          <w:szCs w:val="24"/>
        </w:rPr>
        <w:t>on ühe menetlusse võtmata jätmise alusena ettenähtud riigilõivu tasumata jätmine.</w:t>
      </w:r>
    </w:p>
    <w:p w14:paraId="736E4DDC" w14:textId="77777777" w:rsidR="00B73F43" w:rsidRPr="00C47F90" w:rsidRDefault="00B73F43">
      <w:pPr>
        <w:spacing w:after="0" w:line="240" w:lineRule="auto"/>
        <w:jc w:val="both"/>
        <w:rPr>
          <w:rFonts w:ascii="Times New Roman" w:hAnsi="Times New Roman"/>
          <w:bCs/>
          <w:sz w:val="24"/>
          <w:szCs w:val="24"/>
        </w:rPr>
      </w:pPr>
    </w:p>
    <w:p w14:paraId="191497A7" w14:textId="333A48D6" w:rsidR="00BE1473" w:rsidRPr="00C47F90" w:rsidRDefault="007F728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8D6A33"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täpsustatakse, et avalduse menetlusse võtmata jätmise otsustab komisjoni </w:t>
      </w:r>
      <w:r w:rsidR="006D7F99" w:rsidRPr="00C47F90">
        <w:rPr>
          <w:rFonts w:ascii="Times New Roman" w:hAnsi="Times New Roman"/>
          <w:bCs/>
          <w:sz w:val="24"/>
          <w:szCs w:val="24"/>
        </w:rPr>
        <w:t>alaline liige</w:t>
      </w:r>
      <w:r w:rsidRPr="00C47F90">
        <w:rPr>
          <w:rFonts w:ascii="Times New Roman" w:hAnsi="Times New Roman"/>
          <w:bCs/>
          <w:sz w:val="24"/>
          <w:szCs w:val="24"/>
        </w:rPr>
        <w:t xml:space="preserve"> </w:t>
      </w:r>
      <w:r w:rsidR="006D7F99" w:rsidRPr="00C47F90">
        <w:rPr>
          <w:rFonts w:ascii="Times New Roman" w:hAnsi="Times New Roman"/>
          <w:bCs/>
          <w:sz w:val="24"/>
          <w:szCs w:val="24"/>
        </w:rPr>
        <w:t>menetlusliku otsusega</w:t>
      </w:r>
      <w:r w:rsidRPr="00C47F90">
        <w:rPr>
          <w:rFonts w:ascii="Times New Roman" w:hAnsi="Times New Roman"/>
          <w:bCs/>
          <w:sz w:val="24"/>
          <w:szCs w:val="24"/>
        </w:rPr>
        <w:t xml:space="preserve"> ja </w:t>
      </w:r>
      <w:r w:rsidR="006338F8" w:rsidRPr="00C47F90">
        <w:rPr>
          <w:rFonts w:ascii="Times New Roman" w:hAnsi="Times New Roman"/>
          <w:bCs/>
          <w:sz w:val="24"/>
          <w:szCs w:val="24"/>
        </w:rPr>
        <w:t xml:space="preserve">sättes </w:t>
      </w:r>
      <w:r w:rsidRPr="00C47F90">
        <w:rPr>
          <w:rFonts w:ascii="Times New Roman" w:hAnsi="Times New Roman"/>
          <w:bCs/>
          <w:sz w:val="24"/>
          <w:szCs w:val="24"/>
        </w:rPr>
        <w:t>loetletakse avalduse</w:t>
      </w:r>
      <w:r w:rsidR="00975BEF" w:rsidRPr="00C47F90">
        <w:rPr>
          <w:rFonts w:ascii="Times New Roman" w:hAnsi="Times New Roman"/>
          <w:bCs/>
          <w:sz w:val="24"/>
          <w:szCs w:val="24"/>
        </w:rPr>
        <w:t xml:space="preserve"> </w:t>
      </w:r>
      <w:r w:rsidRPr="00C47F90">
        <w:rPr>
          <w:rFonts w:ascii="Times New Roman" w:hAnsi="Times New Roman"/>
          <w:bCs/>
          <w:sz w:val="24"/>
          <w:szCs w:val="24"/>
        </w:rPr>
        <w:t>menetlusse võtmisest keeldumise alused.</w:t>
      </w:r>
      <w:r w:rsidR="006338F8" w:rsidRPr="00C47F90">
        <w:rPr>
          <w:rFonts w:ascii="Times New Roman" w:hAnsi="Times New Roman"/>
          <w:bCs/>
          <w:sz w:val="24"/>
          <w:szCs w:val="24"/>
        </w:rPr>
        <w:t xml:space="preserve"> Keeldumise alused tulenevad direktiivist 2013/11/EL.</w:t>
      </w:r>
      <w:r w:rsidR="004E6EF9" w:rsidRPr="00C47F90">
        <w:rPr>
          <w:rFonts w:ascii="Times New Roman" w:hAnsi="Times New Roman"/>
          <w:bCs/>
          <w:sz w:val="24"/>
          <w:szCs w:val="24"/>
        </w:rPr>
        <w:t xml:space="preserve"> </w:t>
      </w:r>
    </w:p>
    <w:p w14:paraId="55E23EC7" w14:textId="77777777" w:rsidR="00BE1473" w:rsidRPr="00C47F90" w:rsidRDefault="00BE1473">
      <w:pPr>
        <w:spacing w:after="0" w:line="240" w:lineRule="auto"/>
        <w:jc w:val="both"/>
        <w:rPr>
          <w:rFonts w:ascii="Times New Roman" w:hAnsi="Times New Roman"/>
          <w:bCs/>
          <w:sz w:val="24"/>
          <w:szCs w:val="24"/>
        </w:rPr>
      </w:pPr>
    </w:p>
    <w:p w14:paraId="16F40D75" w14:textId="4EA3FE98" w:rsidR="00BE1473" w:rsidRPr="00C47F90" w:rsidRDefault="00BE1473">
      <w:pPr>
        <w:spacing w:after="0" w:line="240" w:lineRule="auto"/>
        <w:jc w:val="both"/>
        <w:rPr>
          <w:rFonts w:ascii="Times New Roman" w:hAnsi="Times New Roman"/>
          <w:bCs/>
          <w:sz w:val="24"/>
          <w:szCs w:val="24"/>
        </w:rPr>
      </w:pPr>
      <w:r w:rsidRPr="00C47F90">
        <w:rPr>
          <w:rFonts w:ascii="Times New Roman" w:hAnsi="Times New Roman"/>
          <w:bCs/>
          <w:sz w:val="24"/>
          <w:szCs w:val="24"/>
        </w:rPr>
        <w:t>Komisjon ei võta a</w:t>
      </w:r>
      <w:r w:rsidR="004E6EF9" w:rsidRPr="00C47F90">
        <w:rPr>
          <w:rFonts w:ascii="Times New Roman" w:hAnsi="Times New Roman"/>
          <w:bCs/>
          <w:sz w:val="24"/>
          <w:szCs w:val="24"/>
        </w:rPr>
        <w:t>valdust menetlusse</w:t>
      </w:r>
      <w:r w:rsidRPr="00C47F90">
        <w:rPr>
          <w:rFonts w:ascii="Times New Roman" w:hAnsi="Times New Roman"/>
          <w:bCs/>
          <w:sz w:val="24"/>
          <w:szCs w:val="24"/>
        </w:rPr>
        <w:t xml:space="preserve"> </w:t>
      </w:r>
      <w:commentRangeStart w:id="33"/>
      <w:r w:rsidRPr="00C47F90">
        <w:rPr>
          <w:rFonts w:ascii="Times New Roman" w:hAnsi="Times New Roman"/>
          <w:bCs/>
          <w:sz w:val="24"/>
          <w:szCs w:val="24"/>
        </w:rPr>
        <w:t>järgmistel juhtudel:</w:t>
      </w:r>
      <w:commentRangeEnd w:id="33"/>
      <w:r w:rsidR="009F1133">
        <w:rPr>
          <w:rStyle w:val="Kommentaariviide"/>
        </w:rPr>
        <w:commentReference w:id="33"/>
      </w:r>
      <w:r w:rsidRPr="00C47F90">
        <w:rPr>
          <w:rFonts w:ascii="Times New Roman" w:hAnsi="Times New Roman"/>
          <w:bCs/>
          <w:sz w:val="24"/>
          <w:szCs w:val="24"/>
        </w:rPr>
        <w:t xml:space="preserve"> </w:t>
      </w:r>
    </w:p>
    <w:p w14:paraId="5F3A6E40" w14:textId="03CF4D54" w:rsidR="00BE1473" w:rsidRPr="00D052C5" w:rsidRDefault="004E6EF9" w:rsidP="000C12E5">
      <w:pPr>
        <w:pStyle w:val="Loendilik"/>
        <w:numPr>
          <w:ilvl w:val="0"/>
          <w:numId w:val="3"/>
        </w:numPr>
        <w:spacing w:after="0" w:line="240" w:lineRule="auto"/>
        <w:jc w:val="both"/>
        <w:rPr>
          <w:rFonts w:ascii="Times New Roman" w:hAnsi="Times New Roman"/>
          <w:bCs/>
          <w:sz w:val="24"/>
          <w:szCs w:val="24"/>
        </w:rPr>
      </w:pPr>
      <w:r w:rsidRPr="000C12E5">
        <w:rPr>
          <w:rFonts w:ascii="Times New Roman" w:hAnsi="Times New Roman"/>
          <w:bCs/>
          <w:sz w:val="24"/>
          <w:szCs w:val="24"/>
        </w:rPr>
        <w:t>kui tarbija ei ole eelnevalt pöördunud kaebusega kaupleja poole</w:t>
      </w:r>
      <w:r w:rsidR="00DC151E" w:rsidRPr="000C12E5">
        <w:rPr>
          <w:rFonts w:ascii="Times New Roman" w:hAnsi="Times New Roman"/>
          <w:bCs/>
          <w:sz w:val="24"/>
          <w:szCs w:val="24"/>
        </w:rPr>
        <w:t xml:space="preserve"> </w:t>
      </w:r>
      <w:r w:rsidR="00A92F8E" w:rsidRPr="00C47F90">
        <w:rPr>
          <w:rFonts w:ascii="Times New Roman" w:hAnsi="Times New Roman"/>
          <w:bCs/>
          <w:sz w:val="24"/>
          <w:szCs w:val="24"/>
        </w:rPr>
        <w:t xml:space="preserve">ega </w:t>
      </w:r>
      <w:r w:rsidR="00DC151E" w:rsidRPr="000C12E5">
        <w:rPr>
          <w:rFonts w:ascii="Times New Roman" w:hAnsi="Times New Roman"/>
          <w:bCs/>
          <w:sz w:val="24"/>
          <w:szCs w:val="24"/>
        </w:rPr>
        <w:t>ole sellega andnud kauplejale võimalust</w:t>
      </w:r>
      <w:r w:rsidR="00975BEF" w:rsidRPr="000C12E5">
        <w:rPr>
          <w:rFonts w:ascii="Times New Roman" w:hAnsi="Times New Roman"/>
          <w:bCs/>
          <w:sz w:val="24"/>
          <w:szCs w:val="24"/>
        </w:rPr>
        <w:t xml:space="preserve"> </w:t>
      </w:r>
      <w:r w:rsidRPr="000C12E5">
        <w:rPr>
          <w:rFonts w:ascii="Times New Roman" w:hAnsi="Times New Roman"/>
          <w:bCs/>
          <w:sz w:val="24"/>
          <w:szCs w:val="24"/>
        </w:rPr>
        <w:t>probleemi lahendamiseks</w:t>
      </w:r>
      <w:r w:rsidR="00292442" w:rsidRPr="00C47F90">
        <w:rPr>
          <w:rFonts w:ascii="Times New Roman" w:hAnsi="Times New Roman"/>
          <w:bCs/>
          <w:sz w:val="24"/>
          <w:szCs w:val="24"/>
        </w:rPr>
        <w:t>;</w:t>
      </w:r>
    </w:p>
    <w:p w14:paraId="29FAFC91" w14:textId="6524D0C2" w:rsidR="00C92AE0" w:rsidRPr="00C47F90" w:rsidRDefault="00DC151E" w:rsidP="00BE1473">
      <w:pPr>
        <w:pStyle w:val="Loendilik"/>
        <w:numPr>
          <w:ilvl w:val="0"/>
          <w:numId w:val="3"/>
        </w:numPr>
        <w:spacing w:after="0" w:line="240" w:lineRule="auto"/>
        <w:jc w:val="both"/>
        <w:rPr>
          <w:rFonts w:ascii="Times New Roman" w:hAnsi="Times New Roman"/>
          <w:bCs/>
          <w:sz w:val="24"/>
          <w:szCs w:val="24"/>
        </w:rPr>
      </w:pPr>
      <w:r w:rsidRPr="00D052C5">
        <w:rPr>
          <w:rFonts w:ascii="Times New Roman" w:hAnsi="Times New Roman"/>
          <w:bCs/>
          <w:sz w:val="24"/>
          <w:szCs w:val="24"/>
        </w:rPr>
        <w:t xml:space="preserve">kui avalduses esinenud puuduste kõrvaldamiseks määrati tähtaeg, kuid </w:t>
      </w:r>
      <w:r w:rsidR="00AE78BC" w:rsidRPr="00C47F90">
        <w:rPr>
          <w:rFonts w:ascii="Times New Roman" w:hAnsi="Times New Roman"/>
          <w:bCs/>
          <w:sz w:val="24"/>
          <w:szCs w:val="24"/>
        </w:rPr>
        <w:t xml:space="preserve">need </w:t>
      </w:r>
      <w:r w:rsidRPr="000C12E5">
        <w:rPr>
          <w:rFonts w:ascii="Times New Roman" w:hAnsi="Times New Roman"/>
          <w:bCs/>
          <w:sz w:val="24"/>
          <w:szCs w:val="24"/>
        </w:rPr>
        <w:t xml:space="preserve">jäid tähtajaks </w:t>
      </w:r>
      <w:r w:rsidR="00E94E07" w:rsidRPr="000C12E5">
        <w:rPr>
          <w:rFonts w:ascii="Times New Roman" w:hAnsi="Times New Roman"/>
          <w:bCs/>
          <w:sz w:val="24"/>
          <w:szCs w:val="24"/>
        </w:rPr>
        <w:t>kõrvaldamata</w:t>
      </w:r>
      <w:r w:rsidR="00292442" w:rsidRPr="00C47F90">
        <w:rPr>
          <w:rFonts w:ascii="Times New Roman" w:hAnsi="Times New Roman"/>
          <w:bCs/>
          <w:sz w:val="24"/>
          <w:szCs w:val="24"/>
        </w:rPr>
        <w:t>;</w:t>
      </w:r>
    </w:p>
    <w:p w14:paraId="3C2F149F" w14:textId="68ADE4BC" w:rsidR="000134BC" w:rsidRPr="00C47F90" w:rsidRDefault="001543DF" w:rsidP="00BE1473">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s</w:t>
      </w:r>
      <w:r w:rsidR="00BD48D9" w:rsidRPr="00C47F90">
        <w:rPr>
          <w:rFonts w:ascii="Times New Roman" w:hAnsi="Times New Roman"/>
          <w:bCs/>
          <w:sz w:val="24"/>
          <w:szCs w:val="24"/>
        </w:rPr>
        <w:t xml:space="preserve">eaduses sätestatu kohaselt ei kuulu </w:t>
      </w:r>
      <w:r w:rsidR="00DC151E" w:rsidRPr="00C47F90">
        <w:rPr>
          <w:rFonts w:ascii="Times New Roman" w:hAnsi="Times New Roman"/>
          <w:bCs/>
          <w:sz w:val="24"/>
          <w:szCs w:val="24"/>
        </w:rPr>
        <w:t>tarbijavaidlus</w:t>
      </w:r>
      <w:r w:rsidR="00C92AE0" w:rsidRPr="00C47F90">
        <w:rPr>
          <w:rFonts w:ascii="Times New Roman" w:hAnsi="Times New Roman"/>
          <w:bCs/>
          <w:sz w:val="24"/>
          <w:szCs w:val="24"/>
        </w:rPr>
        <w:t xml:space="preserve">e </w:t>
      </w:r>
      <w:r w:rsidR="00DC151E" w:rsidRPr="000C12E5">
        <w:rPr>
          <w:rFonts w:ascii="Times New Roman" w:hAnsi="Times New Roman"/>
          <w:bCs/>
          <w:sz w:val="24"/>
          <w:szCs w:val="24"/>
        </w:rPr>
        <w:t>lahendamine komisjoni pädevusse</w:t>
      </w:r>
      <w:r w:rsidR="00292442" w:rsidRPr="00C47F90">
        <w:rPr>
          <w:rFonts w:ascii="Times New Roman" w:hAnsi="Times New Roman"/>
          <w:bCs/>
          <w:sz w:val="24"/>
          <w:szCs w:val="24"/>
        </w:rPr>
        <w:t>;</w:t>
      </w:r>
    </w:p>
    <w:p w14:paraId="4275459C" w14:textId="7577C68E" w:rsidR="000134BC" w:rsidRPr="00C47F90" w:rsidRDefault="00E94E07" w:rsidP="00BE1473">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vaidlus</w:t>
      </w:r>
      <w:r w:rsidR="000134BC" w:rsidRPr="00C47F90">
        <w:rPr>
          <w:rFonts w:ascii="Times New Roman" w:hAnsi="Times New Roman"/>
          <w:bCs/>
          <w:sz w:val="24"/>
          <w:szCs w:val="24"/>
        </w:rPr>
        <w:t xml:space="preserve"> </w:t>
      </w:r>
      <w:r w:rsidRPr="000C12E5">
        <w:rPr>
          <w:rFonts w:ascii="Times New Roman" w:hAnsi="Times New Roman"/>
          <w:bCs/>
          <w:sz w:val="24"/>
          <w:szCs w:val="24"/>
        </w:rPr>
        <w:t>on või on olnud teise tunnustatud vaidluste kohtuvälise lahendamise üksuse või kohtu menetluses samade poolte vahel ja samal alusel</w:t>
      </w:r>
      <w:r w:rsidR="00292442" w:rsidRPr="00C47F90">
        <w:rPr>
          <w:rFonts w:ascii="Times New Roman" w:hAnsi="Times New Roman"/>
          <w:bCs/>
          <w:sz w:val="24"/>
          <w:szCs w:val="24"/>
        </w:rPr>
        <w:t xml:space="preserve">; </w:t>
      </w:r>
    </w:p>
    <w:p w14:paraId="529D4740" w14:textId="2F8DA967" w:rsidR="00035EAD" w:rsidRPr="000C12E5" w:rsidRDefault="00B66CDB" w:rsidP="008A28D5">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tarbijavaidlus</w:t>
      </w:r>
      <w:r w:rsidR="000134BC" w:rsidRPr="00C47F90">
        <w:rPr>
          <w:rFonts w:ascii="Times New Roman" w:hAnsi="Times New Roman"/>
          <w:bCs/>
          <w:sz w:val="24"/>
          <w:szCs w:val="24"/>
        </w:rPr>
        <w:t>e</w:t>
      </w:r>
      <w:r w:rsidRPr="000C12E5">
        <w:rPr>
          <w:rFonts w:ascii="Times New Roman" w:hAnsi="Times New Roman"/>
          <w:bCs/>
          <w:sz w:val="24"/>
          <w:szCs w:val="24"/>
        </w:rPr>
        <w:t xml:space="preserve"> teiseks pooleks oleva kaupleja suhtes on algatatud saneerimis- pankroti- või likvideerimismenetlus.</w:t>
      </w:r>
      <w:r w:rsidR="008A28D5" w:rsidRPr="00C47F90">
        <w:rPr>
          <w:rFonts w:ascii="Times New Roman" w:hAnsi="Times New Roman"/>
          <w:bCs/>
          <w:sz w:val="24"/>
          <w:szCs w:val="24"/>
        </w:rPr>
        <w:t xml:space="preserve"> </w:t>
      </w:r>
      <w:r w:rsidRPr="000C12E5">
        <w:rPr>
          <w:rFonts w:ascii="Times New Roman" w:hAnsi="Times New Roman"/>
          <w:bCs/>
          <w:sz w:val="24"/>
          <w:szCs w:val="24"/>
        </w:rPr>
        <w:t xml:space="preserve">Sellisel juhul ei ole kauplejal oma varade vaba kasutamise võimalust </w:t>
      </w:r>
      <w:r w:rsidR="002A175C" w:rsidRPr="000C12E5">
        <w:rPr>
          <w:rFonts w:ascii="Times New Roman" w:hAnsi="Times New Roman"/>
          <w:bCs/>
          <w:sz w:val="24"/>
          <w:szCs w:val="24"/>
        </w:rPr>
        <w:t>ja</w:t>
      </w:r>
      <w:r w:rsidR="008820F4" w:rsidRPr="000C12E5">
        <w:rPr>
          <w:rFonts w:ascii="Times New Roman" w:hAnsi="Times New Roman"/>
          <w:bCs/>
          <w:sz w:val="24"/>
          <w:szCs w:val="24"/>
        </w:rPr>
        <w:t xml:space="preserve"> vaidluse menetlemine komisjonis ei annaks soovitud tulemust. Tarbija nõue kaupleja vastu tuleks</w:t>
      </w:r>
      <w:r w:rsidR="0030495A" w:rsidRPr="000C12E5">
        <w:rPr>
          <w:rFonts w:ascii="Times New Roman" w:hAnsi="Times New Roman"/>
          <w:bCs/>
          <w:sz w:val="24"/>
          <w:szCs w:val="24"/>
        </w:rPr>
        <w:t xml:space="preserve"> </w:t>
      </w:r>
      <w:r w:rsidR="008820F4" w:rsidRPr="000C12E5">
        <w:rPr>
          <w:rFonts w:ascii="Times New Roman" w:hAnsi="Times New Roman"/>
          <w:bCs/>
          <w:sz w:val="24"/>
          <w:szCs w:val="24"/>
        </w:rPr>
        <w:t>sel juhul esitada</w:t>
      </w:r>
      <w:r w:rsidR="00975BEF" w:rsidRPr="000C12E5">
        <w:rPr>
          <w:rFonts w:ascii="Times New Roman" w:hAnsi="Times New Roman"/>
          <w:bCs/>
          <w:sz w:val="24"/>
          <w:szCs w:val="24"/>
        </w:rPr>
        <w:t xml:space="preserve"> </w:t>
      </w:r>
      <w:r w:rsidR="00CE7048" w:rsidRPr="000C12E5">
        <w:rPr>
          <w:rFonts w:ascii="Times New Roman" w:hAnsi="Times New Roman"/>
          <w:bCs/>
          <w:sz w:val="24"/>
          <w:szCs w:val="24"/>
        </w:rPr>
        <w:t>pankrotimenetluses</w:t>
      </w:r>
      <w:r w:rsidR="00516D26" w:rsidRPr="000C12E5">
        <w:rPr>
          <w:rFonts w:ascii="Times New Roman" w:hAnsi="Times New Roman"/>
          <w:bCs/>
          <w:sz w:val="24"/>
          <w:szCs w:val="24"/>
        </w:rPr>
        <w:t>;</w:t>
      </w:r>
    </w:p>
    <w:p w14:paraId="3B4D3B66" w14:textId="0E4A4859" w:rsidR="000139C6" w:rsidRPr="00C47F90" w:rsidRDefault="008820F4" w:rsidP="000139C6">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tarbijavaidlus</w:t>
      </w:r>
      <w:r w:rsidR="00035EAD" w:rsidRPr="00C47F90">
        <w:rPr>
          <w:rFonts w:ascii="Times New Roman" w:hAnsi="Times New Roman"/>
          <w:bCs/>
          <w:sz w:val="24"/>
          <w:szCs w:val="24"/>
        </w:rPr>
        <w:t xml:space="preserve"> </w:t>
      </w:r>
      <w:r w:rsidRPr="00C51920">
        <w:rPr>
          <w:rFonts w:ascii="Times New Roman" w:hAnsi="Times New Roman"/>
          <w:bCs/>
          <w:sz w:val="24"/>
          <w:szCs w:val="24"/>
        </w:rPr>
        <w:t xml:space="preserve">on ilmselgelt sisutühi või pahatahtlik, või puudub </w:t>
      </w:r>
      <w:r w:rsidR="00A51FE4" w:rsidRPr="00C51920">
        <w:rPr>
          <w:rFonts w:ascii="Times New Roman" w:hAnsi="Times New Roman"/>
          <w:bCs/>
          <w:sz w:val="24"/>
          <w:szCs w:val="24"/>
        </w:rPr>
        <w:t xml:space="preserve">tarbijal </w:t>
      </w:r>
      <w:r w:rsidR="00081D3F" w:rsidRPr="00C51920">
        <w:rPr>
          <w:rFonts w:ascii="Times New Roman" w:hAnsi="Times New Roman"/>
          <w:bCs/>
          <w:sz w:val="24"/>
          <w:szCs w:val="24"/>
        </w:rPr>
        <w:t>vajadus kaitse järele</w:t>
      </w:r>
      <w:r w:rsidR="00A96484" w:rsidRPr="00C51920">
        <w:rPr>
          <w:rFonts w:ascii="Times New Roman" w:hAnsi="Times New Roman"/>
          <w:bCs/>
          <w:sz w:val="24"/>
          <w:szCs w:val="24"/>
        </w:rPr>
        <w:t xml:space="preserve">. </w:t>
      </w:r>
      <w:r w:rsidR="003C259A" w:rsidRPr="00C51920">
        <w:rPr>
          <w:rFonts w:ascii="Times New Roman" w:hAnsi="Times New Roman"/>
          <w:bCs/>
          <w:sz w:val="24"/>
          <w:szCs w:val="24"/>
        </w:rPr>
        <w:t>Näitek</w:t>
      </w:r>
      <w:r w:rsidR="000139C6" w:rsidRPr="00C47F90">
        <w:rPr>
          <w:rFonts w:ascii="Times New Roman" w:hAnsi="Times New Roman"/>
          <w:bCs/>
          <w:sz w:val="24"/>
          <w:szCs w:val="24"/>
        </w:rPr>
        <w:t xml:space="preserve">s: </w:t>
      </w:r>
    </w:p>
    <w:p w14:paraId="3C93C6E9" w14:textId="7F8CB1D1" w:rsidR="000139C6" w:rsidRPr="00C47F90" w:rsidRDefault="005E1BA0" w:rsidP="00C51920">
      <w:pPr>
        <w:pStyle w:val="Loendilik"/>
        <w:numPr>
          <w:ilvl w:val="0"/>
          <w:numId w:val="4"/>
        </w:numPr>
        <w:spacing w:after="0" w:line="240" w:lineRule="auto"/>
        <w:jc w:val="both"/>
        <w:rPr>
          <w:rFonts w:ascii="Times New Roman" w:hAnsi="Times New Roman"/>
          <w:bCs/>
          <w:sz w:val="24"/>
          <w:szCs w:val="24"/>
        </w:rPr>
      </w:pPr>
      <w:r w:rsidRPr="00C51920">
        <w:rPr>
          <w:rFonts w:ascii="Times New Roman" w:hAnsi="Times New Roman"/>
          <w:bCs/>
          <w:sz w:val="24"/>
          <w:szCs w:val="24"/>
        </w:rPr>
        <w:t xml:space="preserve">erinevalt sidevahendi abil sõlmitud lepingust </w:t>
      </w:r>
      <w:r w:rsidR="003C259A" w:rsidRPr="00C51920">
        <w:rPr>
          <w:rFonts w:ascii="Times New Roman" w:hAnsi="Times New Roman"/>
          <w:bCs/>
          <w:sz w:val="24"/>
          <w:szCs w:val="24"/>
        </w:rPr>
        <w:t>ei ole tarbijal õigust tavakaupl</w:t>
      </w:r>
      <w:r w:rsidRPr="00C51920">
        <w:rPr>
          <w:rFonts w:ascii="Times New Roman" w:hAnsi="Times New Roman"/>
          <w:bCs/>
          <w:sz w:val="24"/>
          <w:szCs w:val="24"/>
        </w:rPr>
        <w:t>uses sõlmitud lepingust taganeda ja sellise nõude puhul tarbija õiguskaitsevajadus puudub.</w:t>
      </w:r>
    </w:p>
    <w:p w14:paraId="750E2952" w14:textId="52BA558B" w:rsidR="00E97B0C" w:rsidRPr="00C47F90" w:rsidRDefault="00200664" w:rsidP="000139C6">
      <w:pPr>
        <w:pStyle w:val="Loendilik"/>
        <w:numPr>
          <w:ilvl w:val="0"/>
          <w:numId w:val="4"/>
        </w:numPr>
        <w:spacing w:after="0" w:line="240" w:lineRule="auto"/>
        <w:jc w:val="both"/>
        <w:rPr>
          <w:rFonts w:ascii="Times New Roman" w:hAnsi="Times New Roman"/>
          <w:bCs/>
          <w:sz w:val="24"/>
          <w:szCs w:val="24"/>
        </w:rPr>
      </w:pPr>
      <w:r w:rsidRPr="00C47F90">
        <w:rPr>
          <w:rFonts w:ascii="Times New Roman" w:hAnsi="Times New Roman"/>
          <w:bCs/>
          <w:sz w:val="24"/>
          <w:szCs w:val="24"/>
        </w:rPr>
        <w:t>v</w:t>
      </w:r>
      <w:r w:rsidR="00A96484" w:rsidRPr="00C51920">
        <w:rPr>
          <w:rFonts w:ascii="Times New Roman" w:hAnsi="Times New Roman"/>
          <w:bCs/>
          <w:sz w:val="24"/>
          <w:szCs w:val="24"/>
        </w:rPr>
        <w:t>õib esineda olukordi, kus nõue on sisutühi, n</w:t>
      </w:r>
      <w:r w:rsidR="00767C3C" w:rsidRPr="00C47F90">
        <w:rPr>
          <w:rFonts w:ascii="Times New Roman" w:hAnsi="Times New Roman"/>
          <w:bCs/>
          <w:sz w:val="24"/>
          <w:szCs w:val="24"/>
        </w:rPr>
        <w:t xml:space="preserve">t </w:t>
      </w:r>
      <w:r w:rsidR="00A96484" w:rsidRPr="00C51920">
        <w:rPr>
          <w:rFonts w:ascii="Times New Roman" w:hAnsi="Times New Roman"/>
          <w:bCs/>
          <w:sz w:val="24"/>
          <w:szCs w:val="24"/>
        </w:rPr>
        <w:t xml:space="preserve">nõuab tarbija piletiraha tagasi, kuna komöödia ei olnud tema arvates naljakas. </w:t>
      </w:r>
    </w:p>
    <w:p w14:paraId="762F4B08" w14:textId="23335C28" w:rsidR="00C244BE" w:rsidRPr="00C47F90" w:rsidRDefault="00201684" w:rsidP="00BE1473">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avaldus</w:t>
      </w:r>
      <w:r w:rsidR="00804E1B" w:rsidRPr="00C47F90">
        <w:rPr>
          <w:rFonts w:ascii="Times New Roman" w:hAnsi="Times New Roman"/>
          <w:bCs/>
          <w:sz w:val="24"/>
          <w:szCs w:val="24"/>
        </w:rPr>
        <w:t>es on</w:t>
      </w:r>
      <w:r w:rsidRPr="00C47F90">
        <w:rPr>
          <w:rFonts w:ascii="Times New Roman" w:hAnsi="Times New Roman"/>
          <w:bCs/>
          <w:sz w:val="24"/>
          <w:szCs w:val="24"/>
        </w:rPr>
        <w:t xml:space="preserve"> nõue</w:t>
      </w:r>
      <w:r w:rsidRPr="00C51920">
        <w:rPr>
          <w:rFonts w:ascii="Times New Roman" w:hAnsi="Times New Roman"/>
          <w:bCs/>
          <w:sz w:val="24"/>
          <w:szCs w:val="24"/>
        </w:rPr>
        <w:t xml:space="preserve">, mille tarbija on juba varem sama kaupleja vastu esitanud ja seejärel nõudest loobunud, </w:t>
      </w:r>
      <w:r w:rsidR="00D07D29" w:rsidRPr="00C47F90">
        <w:rPr>
          <w:rFonts w:ascii="Times New Roman" w:hAnsi="Times New Roman"/>
          <w:bCs/>
          <w:sz w:val="24"/>
          <w:szCs w:val="24"/>
        </w:rPr>
        <w:t xml:space="preserve">või </w:t>
      </w:r>
      <w:r w:rsidRPr="00C51920">
        <w:rPr>
          <w:rFonts w:ascii="Times New Roman" w:hAnsi="Times New Roman"/>
          <w:bCs/>
          <w:sz w:val="24"/>
          <w:szCs w:val="24"/>
        </w:rPr>
        <w:t>nõu</w:t>
      </w:r>
      <w:r w:rsidR="00874F97" w:rsidRPr="00C47F90">
        <w:rPr>
          <w:rFonts w:ascii="Times New Roman" w:hAnsi="Times New Roman"/>
          <w:bCs/>
          <w:sz w:val="24"/>
          <w:szCs w:val="24"/>
        </w:rPr>
        <w:t>e</w:t>
      </w:r>
      <w:r w:rsidRPr="00C51920">
        <w:rPr>
          <w:rFonts w:ascii="Times New Roman" w:hAnsi="Times New Roman"/>
          <w:bCs/>
          <w:sz w:val="24"/>
          <w:szCs w:val="24"/>
        </w:rPr>
        <w:t xml:space="preserve">, mida komisjon on varem </w:t>
      </w:r>
      <w:r w:rsidR="00B13585" w:rsidRPr="00C47F90">
        <w:rPr>
          <w:rFonts w:ascii="Times New Roman" w:hAnsi="Times New Roman"/>
          <w:bCs/>
          <w:sz w:val="24"/>
          <w:szCs w:val="24"/>
        </w:rPr>
        <w:t xml:space="preserve">juba </w:t>
      </w:r>
      <w:r w:rsidRPr="00C51920">
        <w:rPr>
          <w:rFonts w:ascii="Times New Roman" w:hAnsi="Times New Roman"/>
          <w:bCs/>
          <w:sz w:val="24"/>
          <w:szCs w:val="24"/>
        </w:rPr>
        <w:t>lahendanud.</w:t>
      </w:r>
    </w:p>
    <w:p w14:paraId="42AE84AB" w14:textId="619B364D" w:rsidR="007B7509" w:rsidRDefault="00A96484" w:rsidP="00BE1473">
      <w:pPr>
        <w:pStyle w:val="Loendilik"/>
        <w:numPr>
          <w:ilvl w:val="0"/>
          <w:numId w:val="3"/>
        </w:numPr>
        <w:spacing w:after="0" w:line="240" w:lineRule="auto"/>
        <w:jc w:val="both"/>
        <w:rPr>
          <w:rFonts w:ascii="Times New Roman" w:hAnsi="Times New Roman"/>
          <w:bCs/>
          <w:sz w:val="24"/>
          <w:szCs w:val="24"/>
        </w:rPr>
      </w:pPr>
      <w:r w:rsidRPr="00C51920">
        <w:rPr>
          <w:rFonts w:ascii="Times New Roman" w:hAnsi="Times New Roman"/>
          <w:bCs/>
          <w:sz w:val="24"/>
          <w:szCs w:val="24"/>
        </w:rPr>
        <w:t>tarbija ei ole tasunud riigilõivu.</w:t>
      </w:r>
    </w:p>
    <w:p w14:paraId="7CA58A68" w14:textId="611B7241" w:rsidR="00317F7A" w:rsidRPr="00C47F90" w:rsidRDefault="00317F7A" w:rsidP="00BE1473">
      <w:pPr>
        <w:pStyle w:val="Loendilik"/>
        <w:numPr>
          <w:ilvl w:val="0"/>
          <w:numId w:val="3"/>
        </w:numPr>
        <w:spacing w:after="0" w:line="240" w:lineRule="auto"/>
        <w:jc w:val="both"/>
        <w:rPr>
          <w:rFonts w:ascii="Times New Roman" w:hAnsi="Times New Roman"/>
          <w:bCs/>
          <w:sz w:val="24"/>
          <w:szCs w:val="24"/>
        </w:rPr>
      </w:pPr>
      <w:r>
        <w:rPr>
          <w:rFonts w:ascii="Times New Roman" w:hAnsi="Times New Roman"/>
          <w:bCs/>
          <w:sz w:val="24"/>
          <w:szCs w:val="24"/>
        </w:rPr>
        <w:t>kui vaidlus on liiga keerukas ning seetõttu oleks seda parem lahendada kohtus.</w:t>
      </w:r>
    </w:p>
    <w:p w14:paraId="29774549" w14:textId="537DD5C0" w:rsidR="00517885" w:rsidRPr="00C47F90" w:rsidRDefault="00517885" w:rsidP="00517885">
      <w:pPr>
        <w:spacing w:after="0" w:line="240" w:lineRule="auto"/>
        <w:jc w:val="both"/>
        <w:rPr>
          <w:rFonts w:ascii="Times New Roman" w:hAnsi="Times New Roman"/>
          <w:bCs/>
          <w:sz w:val="24"/>
          <w:szCs w:val="24"/>
        </w:rPr>
      </w:pPr>
    </w:p>
    <w:p w14:paraId="0A5DDB0A" w14:textId="77777777" w:rsidR="00517885" w:rsidRPr="00C47F90" w:rsidRDefault="00517885" w:rsidP="00C51920">
      <w:pPr>
        <w:pStyle w:val="Loendilik"/>
        <w:spacing w:after="0" w:line="240" w:lineRule="auto"/>
        <w:ind w:left="0"/>
        <w:jc w:val="both"/>
        <w:rPr>
          <w:rFonts w:ascii="Times New Roman" w:hAnsi="Times New Roman"/>
          <w:bCs/>
          <w:sz w:val="24"/>
          <w:szCs w:val="24"/>
        </w:rPr>
      </w:pPr>
      <w:r w:rsidRPr="00C47F90">
        <w:rPr>
          <w:rFonts w:ascii="Times New Roman" w:hAnsi="Times New Roman"/>
          <w:bCs/>
          <w:sz w:val="24"/>
          <w:szCs w:val="24"/>
        </w:rPr>
        <w:t>Komisjoni menetlus peab olema lihtne, kiire ja tõhus ning eelkõige on see mõeldud lihtsamate tarbijavaidluste kiireks lahendamiseks. Näiteks suuremate nõuetega seotud remondi- või ehitusteenustega seotud vaidlusi, mille puhul pooled ei ole valmis kompromissiks ja vaidluse lahendamiseks on vajalik ajamahukas ja kulukas ning keerukas ekspertiis, ei ole võimalik tähtajaks lahendada kohtuvälises menetluses.</w:t>
      </w:r>
    </w:p>
    <w:p w14:paraId="598F2D62" w14:textId="64CCE463" w:rsidR="00A96484" w:rsidRPr="00C47F90" w:rsidRDefault="00A96484">
      <w:pPr>
        <w:spacing w:after="0" w:line="240" w:lineRule="auto"/>
        <w:jc w:val="both"/>
        <w:rPr>
          <w:rFonts w:ascii="Times New Roman" w:hAnsi="Times New Roman"/>
          <w:bCs/>
          <w:sz w:val="24"/>
          <w:szCs w:val="24"/>
        </w:rPr>
      </w:pPr>
    </w:p>
    <w:p w14:paraId="121EB254" w14:textId="18AA65CB" w:rsidR="001B289F" w:rsidRPr="00C47F90" w:rsidRDefault="00A96484" w:rsidP="001B289F">
      <w:pPr>
        <w:spacing w:after="0" w:line="240" w:lineRule="auto"/>
        <w:jc w:val="both"/>
        <w:rPr>
          <w:rFonts w:ascii="Times New Roman" w:hAnsi="Times New Roman"/>
          <w:bCs/>
          <w:sz w:val="24"/>
          <w:szCs w:val="24"/>
        </w:rPr>
      </w:pPr>
      <w:r w:rsidRPr="00C47F90">
        <w:rPr>
          <w:rFonts w:ascii="Times New Roman" w:hAnsi="Times New Roman"/>
          <w:bCs/>
          <w:sz w:val="24"/>
          <w:szCs w:val="24"/>
        </w:rPr>
        <w:t>Uus on eelnõus see, et avaldust ei võeta menetlusse siis, kui vaidlusaluse kauba või teenuse väärtus või tarbija nõude suurus on alla 50</w:t>
      </w:r>
      <w:r w:rsidR="00885B79" w:rsidRPr="00C47F90">
        <w:rPr>
          <w:rFonts w:ascii="Times New Roman" w:hAnsi="Times New Roman"/>
          <w:bCs/>
          <w:sz w:val="24"/>
          <w:szCs w:val="24"/>
        </w:rPr>
        <w:t> </w:t>
      </w:r>
      <w:r w:rsidRPr="00C47F90">
        <w:rPr>
          <w:rFonts w:ascii="Times New Roman" w:hAnsi="Times New Roman"/>
          <w:bCs/>
          <w:sz w:val="24"/>
          <w:szCs w:val="24"/>
        </w:rPr>
        <w:t xml:space="preserve">euro. Kehtivas korras on </w:t>
      </w:r>
      <w:r w:rsidR="001B289F" w:rsidRPr="00C47F90">
        <w:rPr>
          <w:rFonts w:ascii="Times New Roman" w:hAnsi="Times New Roman"/>
          <w:bCs/>
          <w:sz w:val="24"/>
          <w:szCs w:val="24"/>
        </w:rPr>
        <w:t>alampiiriks</w:t>
      </w:r>
      <w:r w:rsidRPr="00C47F90">
        <w:rPr>
          <w:rFonts w:ascii="Times New Roman" w:hAnsi="Times New Roman"/>
          <w:bCs/>
          <w:sz w:val="24"/>
          <w:szCs w:val="24"/>
        </w:rPr>
        <w:t xml:space="preserve"> 30</w:t>
      </w:r>
      <w:r w:rsidR="00885B79" w:rsidRPr="00C47F90">
        <w:rPr>
          <w:rFonts w:ascii="Times New Roman" w:hAnsi="Times New Roman"/>
          <w:bCs/>
          <w:sz w:val="24"/>
          <w:szCs w:val="24"/>
        </w:rPr>
        <w:t> </w:t>
      </w:r>
      <w:r w:rsidRPr="00C47F90">
        <w:rPr>
          <w:rFonts w:ascii="Times New Roman" w:hAnsi="Times New Roman"/>
          <w:bCs/>
          <w:sz w:val="24"/>
          <w:szCs w:val="24"/>
        </w:rPr>
        <w:t>eurot</w:t>
      </w:r>
      <w:r w:rsidR="001B289F" w:rsidRPr="00C47F90">
        <w:rPr>
          <w:rFonts w:ascii="Times New Roman" w:hAnsi="Times New Roman"/>
          <w:bCs/>
          <w:sz w:val="24"/>
          <w:szCs w:val="24"/>
        </w:rPr>
        <w:t xml:space="preserve">, mis on kehtinud juba üle </w:t>
      </w:r>
      <w:r w:rsidR="007572BC" w:rsidRPr="00C47F90">
        <w:rPr>
          <w:rFonts w:ascii="Times New Roman" w:hAnsi="Times New Roman"/>
          <w:bCs/>
          <w:sz w:val="24"/>
          <w:szCs w:val="24"/>
        </w:rPr>
        <w:t xml:space="preserve">kuue </w:t>
      </w:r>
      <w:r w:rsidR="001B289F" w:rsidRPr="00C47F90">
        <w:rPr>
          <w:rFonts w:ascii="Times New Roman" w:hAnsi="Times New Roman"/>
          <w:bCs/>
          <w:sz w:val="24"/>
          <w:szCs w:val="24"/>
        </w:rPr>
        <w:t>aasta. Arvestades inflatsiooni, on</w:t>
      </w:r>
      <w:r w:rsidR="0089641D" w:rsidRPr="00C47F90">
        <w:rPr>
          <w:rFonts w:ascii="Times New Roman" w:hAnsi="Times New Roman"/>
          <w:bCs/>
          <w:sz w:val="24"/>
          <w:szCs w:val="24"/>
        </w:rPr>
        <w:t xml:space="preserve"> nõude esitamise</w:t>
      </w:r>
      <w:r w:rsidR="001B289F" w:rsidRPr="00C47F90">
        <w:rPr>
          <w:rFonts w:ascii="Times New Roman" w:hAnsi="Times New Roman"/>
          <w:bCs/>
          <w:sz w:val="24"/>
          <w:szCs w:val="24"/>
        </w:rPr>
        <w:t xml:space="preserve"> alampiiri tõstmine asjakohane ja vajalik. </w:t>
      </w:r>
      <w:r w:rsidRPr="00C47F90">
        <w:rPr>
          <w:rFonts w:ascii="Times New Roman" w:hAnsi="Times New Roman"/>
          <w:bCs/>
          <w:sz w:val="24"/>
          <w:szCs w:val="24"/>
        </w:rPr>
        <w:t>Siiski jääb komisjonile endiselt kaalutlusõigus</w:t>
      </w:r>
      <w:r w:rsidR="00187CA6" w:rsidRPr="00C47F90">
        <w:rPr>
          <w:rFonts w:ascii="Times New Roman" w:hAnsi="Times New Roman"/>
          <w:bCs/>
          <w:sz w:val="24"/>
          <w:szCs w:val="24"/>
        </w:rPr>
        <w:t>. Näiteks</w:t>
      </w:r>
      <w:r w:rsidRPr="00C47F90">
        <w:rPr>
          <w:rFonts w:ascii="Times New Roman" w:hAnsi="Times New Roman"/>
          <w:bCs/>
          <w:sz w:val="24"/>
          <w:szCs w:val="24"/>
        </w:rPr>
        <w:t xml:space="preserve"> juhul, kui vaidluse lahendamine on oluline praktika kujundamiseks, võib </w:t>
      </w:r>
      <w:r w:rsidR="001B289F" w:rsidRPr="00C47F90">
        <w:rPr>
          <w:rFonts w:ascii="Times New Roman" w:hAnsi="Times New Roman"/>
          <w:bCs/>
          <w:sz w:val="24"/>
          <w:szCs w:val="24"/>
        </w:rPr>
        <w:t xml:space="preserve">komisjon </w:t>
      </w:r>
      <w:r w:rsidR="0019155C" w:rsidRPr="00C47F90">
        <w:rPr>
          <w:rFonts w:ascii="Times New Roman" w:hAnsi="Times New Roman"/>
          <w:bCs/>
          <w:sz w:val="24"/>
          <w:szCs w:val="24"/>
        </w:rPr>
        <w:t xml:space="preserve">menetlusse võtta </w:t>
      </w:r>
      <w:r w:rsidRPr="00C47F90">
        <w:rPr>
          <w:rFonts w:ascii="Times New Roman" w:hAnsi="Times New Roman"/>
          <w:bCs/>
          <w:sz w:val="24"/>
          <w:szCs w:val="24"/>
        </w:rPr>
        <w:t xml:space="preserve">ka </w:t>
      </w:r>
      <w:r w:rsidR="00CF72EF" w:rsidRPr="00C47F90">
        <w:rPr>
          <w:rFonts w:ascii="Times New Roman" w:hAnsi="Times New Roman"/>
          <w:bCs/>
          <w:sz w:val="24"/>
          <w:szCs w:val="24"/>
        </w:rPr>
        <w:t>alla 50</w:t>
      </w:r>
      <w:r w:rsidR="00247C65" w:rsidRPr="00C47F90">
        <w:rPr>
          <w:rFonts w:ascii="Times New Roman" w:hAnsi="Times New Roman"/>
          <w:bCs/>
          <w:sz w:val="24"/>
          <w:szCs w:val="24"/>
        </w:rPr>
        <w:t> </w:t>
      </w:r>
      <w:r w:rsidR="00CF72EF" w:rsidRPr="00C47F90">
        <w:rPr>
          <w:rFonts w:ascii="Times New Roman" w:hAnsi="Times New Roman"/>
          <w:bCs/>
          <w:sz w:val="24"/>
          <w:szCs w:val="24"/>
        </w:rPr>
        <w:t>eurose</w:t>
      </w:r>
      <w:r w:rsidRPr="00C47F90">
        <w:rPr>
          <w:rFonts w:ascii="Times New Roman" w:hAnsi="Times New Roman"/>
          <w:bCs/>
          <w:sz w:val="24"/>
          <w:szCs w:val="24"/>
        </w:rPr>
        <w:t xml:space="preserve"> nõude.</w:t>
      </w:r>
      <w:r w:rsidR="001B289F" w:rsidRPr="00C47F90">
        <w:rPr>
          <w:rFonts w:ascii="Times New Roman" w:hAnsi="Times New Roman"/>
          <w:bCs/>
          <w:sz w:val="24"/>
          <w:szCs w:val="24"/>
        </w:rPr>
        <w:t xml:space="preserve"> </w:t>
      </w:r>
    </w:p>
    <w:p w14:paraId="0DE56279" w14:textId="68605DB3" w:rsidR="007F7283" w:rsidRPr="00C47F90" w:rsidRDefault="007F7283">
      <w:pPr>
        <w:spacing w:after="0" w:line="240" w:lineRule="auto"/>
        <w:jc w:val="both"/>
        <w:rPr>
          <w:rFonts w:ascii="Times New Roman" w:hAnsi="Times New Roman"/>
          <w:bCs/>
          <w:sz w:val="24"/>
          <w:szCs w:val="24"/>
        </w:rPr>
      </w:pPr>
    </w:p>
    <w:p w14:paraId="4E046DDD" w14:textId="5595D0B8" w:rsidR="0001372F" w:rsidRPr="00C47F90" w:rsidRDefault="007F7283" w:rsidP="0001372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214AB6" w:rsidRPr="00C47F90">
        <w:rPr>
          <w:rFonts w:ascii="Times New Roman" w:hAnsi="Times New Roman"/>
          <w:bCs/>
          <w:sz w:val="24"/>
          <w:szCs w:val="24"/>
          <w:u w:val="single"/>
        </w:rPr>
        <w:t> </w:t>
      </w:r>
      <w:r w:rsidRPr="00C47F90">
        <w:rPr>
          <w:rFonts w:ascii="Times New Roman" w:hAnsi="Times New Roman"/>
          <w:bCs/>
          <w:sz w:val="24"/>
          <w:szCs w:val="24"/>
          <w:u w:val="single"/>
        </w:rPr>
        <w:t>2</w:t>
      </w:r>
      <w:r w:rsidRPr="00C47F90">
        <w:rPr>
          <w:rFonts w:ascii="Times New Roman" w:hAnsi="Times New Roman"/>
          <w:bCs/>
          <w:sz w:val="24"/>
          <w:szCs w:val="24"/>
        </w:rPr>
        <w:t xml:space="preserve"> kohaselt tehakse tarbijale </w:t>
      </w:r>
      <w:commentRangeStart w:id="34"/>
      <w:r w:rsidRPr="00C47F90">
        <w:rPr>
          <w:rFonts w:ascii="Times New Roman" w:hAnsi="Times New Roman"/>
          <w:bCs/>
          <w:sz w:val="24"/>
          <w:szCs w:val="24"/>
        </w:rPr>
        <w:t xml:space="preserve">kirjalikult teatavaks </w:t>
      </w:r>
      <w:commentRangeEnd w:id="34"/>
      <w:r w:rsidR="009F1133">
        <w:rPr>
          <w:rStyle w:val="Kommentaariviide"/>
        </w:rPr>
        <w:commentReference w:id="34"/>
      </w:r>
      <w:r w:rsidRPr="00C47F90">
        <w:rPr>
          <w:rFonts w:ascii="Times New Roman" w:hAnsi="Times New Roman"/>
          <w:bCs/>
          <w:sz w:val="24"/>
          <w:szCs w:val="24"/>
        </w:rPr>
        <w:t xml:space="preserve">tema avalduse menetlusse võtmisest keeldumine koos asjakohase põhjendusega. </w:t>
      </w:r>
      <w:r w:rsidR="0001372F" w:rsidRPr="00C47F90">
        <w:rPr>
          <w:rFonts w:ascii="Times New Roman" w:hAnsi="Times New Roman"/>
          <w:bCs/>
          <w:sz w:val="24"/>
          <w:szCs w:val="24"/>
        </w:rPr>
        <w:t>Menetlusse võtmata jätmise otsust ei saa vaidlustada, kuid tarbijal on võimalik sama asjaga uuesti komisjoni poole pöörduda.</w:t>
      </w:r>
    </w:p>
    <w:p w14:paraId="56B9C858" w14:textId="77777777" w:rsidR="0001372F" w:rsidRPr="00C47F90" w:rsidRDefault="0001372F">
      <w:pPr>
        <w:spacing w:after="0" w:line="240" w:lineRule="auto"/>
        <w:jc w:val="both"/>
        <w:rPr>
          <w:rFonts w:ascii="Times New Roman" w:hAnsi="Times New Roman"/>
          <w:bCs/>
          <w:sz w:val="24"/>
          <w:szCs w:val="24"/>
        </w:rPr>
      </w:pPr>
    </w:p>
    <w:p w14:paraId="42294BED" w14:textId="2DE11EA7" w:rsidR="00CC42D3" w:rsidRPr="00C47F90" w:rsidRDefault="00CC42D3">
      <w:pPr>
        <w:spacing w:after="0" w:line="240" w:lineRule="auto"/>
        <w:jc w:val="both"/>
        <w:rPr>
          <w:rFonts w:ascii="Times New Roman" w:hAnsi="Times New Roman"/>
          <w:b/>
          <w:sz w:val="24"/>
          <w:szCs w:val="24"/>
          <w:vertAlign w:val="superscript"/>
        </w:rPr>
      </w:pPr>
      <w:r w:rsidRPr="00C47F90">
        <w:rPr>
          <w:rFonts w:ascii="Times New Roman" w:hAnsi="Times New Roman"/>
          <w:b/>
          <w:sz w:val="24"/>
          <w:szCs w:val="24"/>
        </w:rPr>
        <w:t>TKS</w:t>
      </w:r>
      <w:r w:rsidR="006121CD"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3</w:t>
      </w:r>
      <w:r w:rsidR="00CF3CD0" w:rsidRPr="00C47F90">
        <w:rPr>
          <w:rFonts w:ascii="Times New Roman" w:hAnsi="Times New Roman"/>
          <w:b/>
          <w:sz w:val="24"/>
          <w:szCs w:val="24"/>
        </w:rPr>
        <w:t xml:space="preserve"> </w:t>
      </w:r>
      <w:r w:rsidR="00007252" w:rsidRPr="00C47F90">
        <w:rPr>
          <w:rFonts w:ascii="Times New Roman" w:hAnsi="Times New Roman"/>
          <w:bCs/>
          <w:sz w:val="24"/>
          <w:szCs w:val="24"/>
        </w:rPr>
        <w:t>sätestatakse</w:t>
      </w:r>
      <w:r w:rsidRPr="00C47F90">
        <w:rPr>
          <w:rFonts w:ascii="Times New Roman" w:hAnsi="Times New Roman"/>
          <w:bCs/>
          <w:sz w:val="24"/>
          <w:szCs w:val="24"/>
        </w:rPr>
        <w:t xml:space="preserve"> avalduse muutmi</w:t>
      </w:r>
      <w:r w:rsidR="00007252" w:rsidRPr="00C47F90">
        <w:rPr>
          <w:rFonts w:ascii="Times New Roman" w:hAnsi="Times New Roman"/>
          <w:bCs/>
          <w:sz w:val="24"/>
          <w:szCs w:val="24"/>
        </w:rPr>
        <w:t>ne</w:t>
      </w:r>
      <w:r w:rsidRPr="00C47F90">
        <w:rPr>
          <w:rFonts w:ascii="Times New Roman" w:hAnsi="Times New Roman"/>
          <w:bCs/>
          <w:sz w:val="24"/>
          <w:szCs w:val="24"/>
        </w:rPr>
        <w:t xml:space="preserve">. Kehtivas </w:t>
      </w:r>
      <w:r w:rsidR="00EE7206" w:rsidRPr="00C47F90">
        <w:rPr>
          <w:rFonts w:ascii="Times New Roman" w:hAnsi="Times New Roman"/>
          <w:bCs/>
          <w:sz w:val="24"/>
          <w:szCs w:val="24"/>
        </w:rPr>
        <w:t>TKS-is</w:t>
      </w:r>
      <w:r w:rsidRPr="00C47F90">
        <w:rPr>
          <w:rFonts w:ascii="Times New Roman" w:hAnsi="Times New Roman"/>
          <w:bCs/>
          <w:sz w:val="24"/>
          <w:szCs w:val="24"/>
        </w:rPr>
        <w:t xml:space="preserve"> selline säte puudub.</w:t>
      </w:r>
    </w:p>
    <w:p w14:paraId="51FC7F4E" w14:textId="77777777" w:rsidR="00B73F43" w:rsidRPr="00C47F90" w:rsidRDefault="00B73F43">
      <w:pPr>
        <w:spacing w:after="0" w:line="240" w:lineRule="auto"/>
        <w:jc w:val="both"/>
        <w:rPr>
          <w:rFonts w:ascii="Times New Roman" w:hAnsi="Times New Roman"/>
          <w:bCs/>
          <w:sz w:val="24"/>
          <w:szCs w:val="24"/>
          <w:u w:val="single"/>
        </w:rPr>
      </w:pPr>
    </w:p>
    <w:p w14:paraId="4552A507" w14:textId="407A847D" w:rsidR="00CC42D3" w:rsidRPr="00C47F90" w:rsidRDefault="00CC42D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3C40A2"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on tarbijal võimalik pärast avalduse esitamist selles sisalduvate nõuete</w:t>
      </w:r>
      <w:r w:rsidR="00C05FC9" w:rsidRPr="00C47F90">
        <w:rPr>
          <w:rFonts w:ascii="Times New Roman" w:hAnsi="Times New Roman"/>
          <w:bCs/>
          <w:sz w:val="24"/>
          <w:szCs w:val="24"/>
        </w:rPr>
        <w:t xml:space="preserve"> muutmiseks või täiendamiseks </w:t>
      </w:r>
      <w:r w:rsidRPr="00C47F90">
        <w:rPr>
          <w:rFonts w:ascii="Times New Roman" w:hAnsi="Times New Roman"/>
          <w:bCs/>
          <w:sz w:val="24"/>
          <w:szCs w:val="24"/>
        </w:rPr>
        <w:t>esitada täiendavaid avaldusi</w:t>
      </w:r>
      <w:r w:rsidR="00C05FC9" w:rsidRPr="00C47F90">
        <w:rPr>
          <w:rFonts w:ascii="Times New Roman" w:hAnsi="Times New Roman"/>
          <w:bCs/>
          <w:sz w:val="24"/>
          <w:szCs w:val="24"/>
        </w:rPr>
        <w:t>.</w:t>
      </w:r>
      <w:r w:rsidRPr="00C47F90">
        <w:rPr>
          <w:rFonts w:ascii="Times New Roman" w:hAnsi="Times New Roman"/>
          <w:bCs/>
          <w:sz w:val="24"/>
          <w:szCs w:val="24"/>
        </w:rPr>
        <w:t xml:space="preserve"> </w:t>
      </w:r>
      <w:r w:rsidR="00AA1B79" w:rsidRPr="00C47F90">
        <w:rPr>
          <w:rFonts w:ascii="Times New Roman" w:hAnsi="Times New Roman"/>
          <w:bCs/>
          <w:sz w:val="24"/>
          <w:szCs w:val="24"/>
        </w:rPr>
        <w:t>K</w:t>
      </w:r>
      <w:r w:rsidR="00C05FC9" w:rsidRPr="00C47F90">
        <w:rPr>
          <w:rFonts w:ascii="Times New Roman" w:hAnsi="Times New Roman"/>
          <w:bCs/>
          <w:sz w:val="24"/>
          <w:szCs w:val="24"/>
        </w:rPr>
        <w:t>omisjoni praktika näitab, et tarbijavaidlusasja menetlemise käigus võib tarbija soovida oma nõuet</w:t>
      </w:r>
      <w:r w:rsidR="006338F8" w:rsidRPr="00C47F90">
        <w:rPr>
          <w:rFonts w:ascii="Times New Roman" w:hAnsi="Times New Roman"/>
          <w:bCs/>
          <w:sz w:val="24"/>
          <w:szCs w:val="24"/>
        </w:rPr>
        <w:t xml:space="preserve"> menetluse kestel</w:t>
      </w:r>
      <w:r w:rsidR="00C05FC9" w:rsidRPr="00C47F90">
        <w:rPr>
          <w:rFonts w:ascii="Times New Roman" w:hAnsi="Times New Roman"/>
          <w:bCs/>
          <w:sz w:val="24"/>
          <w:szCs w:val="24"/>
        </w:rPr>
        <w:t xml:space="preserve"> muuta või täiendada. Selliste olukordade reguleerimiseks ja tarbijavaidlusasja kiire lahendamise tagamiseks täpsustatakse avalduse muutmise võimalust. </w:t>
      </w:r>
      <w:r w:rsidR="007B2C45" w:rsidRPr="00C47F90">
        <w:rPr>
          <w:rFonts w:ascii="Times New Roman" w:hAnsi="Times New Roman"/>
          <w:bCs/>
          <w:sz w:val="24"/>
          <w:szCs w:val="24"/>
        </w:rPr>
        <w:t xml:space="preserve">Tarbija võib avalduse muutmist taotleda ka </w:t>
      </w:r>
      <w:r w:rsidR="00F639AE" w:rsidRPr="00C47F90">
        <w:rPr>
          <w:rFonts w:ascii="Times New Roman" w:hAnsi="Times New Roman"/>
          <w:bCs/>
          <w:sz w:val="24"/>
          <w:szCs w:val="24"/>
        </w:rPr>
        <w:t>suuliselt komisjoni istungil</w:t>
      </w:r>
      <w:r w:rsidR="00B73F43" w:rsidRPr="00C47F90">
        <w:rPr>
          <w:rFonts w:ascii="Times New Roman" w:hAnsi="Times New Roman"/>
          <w:bCs/>
          <w:sz w:val="24"/>
          <w:szCs w:val="24"/>
        </w:rPr>
        <w:t xml:space="preserve"> (lõige 3)</w:t>
      </w:r>
      <w:r w:rsidR="00F639AE" w:rsidRPr="00C47F90">
        <w:rPr>
          <w:rFonts w:ascii="Times New Roman" w:hAnsi="Times New Roman"/>
          <w:bCs/>
          <w:sz w:val="24"/>
          <w:szCs w:val="24"/>
        </w:rPr>
        <w:t>.</w:t>
      </w:r>
    </w:p>
    <w:p w14:paraId="20AA9276" w14:textId="77777777" w:rsidR="00B73F43" w:rsidRPr="00C47F90" w:rsidRDefault="00B73F43">
      <w:pPr>
        <w:spacing w:after="0" w:line="240" w:lineRule="auto"/>
        <w:jc w:val="both"/>
        <w:rPr>
          <w:rFonts w:ascii="Times New Roman" w:hAnsi="Times New Roman"/>
          <w:bCs/>
          <w:sz w:val="24"/>
          <w:szCs w:val="24"/>
        </w:rPr>
      </w:pPr>
    </w:p>
    <w:p w14:paraId="0E91E6E5" w14:textId="6AFFEEED" w:rsidR="006338F8" w:rsidRPr="00C47F90" w:rsidRDefault="006338F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213777" w:rsidRPr="00C47F90">
        <w:rPr>
          <w:rFonts w:ascii="Times New Roman" w:hAnsi="Times New Roman"/>
          <w:bCs/>
          <w:sz w:val="24"/>
          <w:szCs w:val="24"/>
          <w:u w:val="single"/>
        </w:rPr>
        <w:t> </w:t>
      </w:r>
      <w:r w:rsidRPr="00C47F90">
        <w:rPr>
          <w:rFonts w:ascii="Times New Roman" w:hAnsi="Times New Roman"/>
          <w:bCs/>
          <w:sz w:val="24"/>
          <w:szCs w:val="24"/>
          <w:u w:val="single"/>
        </w:rPr>
        <w:t>2</w:t>
      </w:r>
      <w:r w:rsidRPr="00C47F90">
        <w:rPr>
          <w:rFonts w:ascii="Times New Roman" w:hAnsi="Times New Roman"/>
          <w:bCs/>
          <w:sz w:val="24"/>
          <w:szCs w:val="24"/>
        </w:rPr>
        <w:t xml:space="preserve"> täpsustatakse, millises osas on või</w:t>
      </w:r>
      <w:r w:rsidR="007B2C45" w:rsidRPr="00C47F90">
        <w:rPr>
          <w:rFonts w:ascii="Times New Roman" w:hAnsi="Times New Roman"/>
          <w:bCs/>
          <w:sz w:val="24"/>
          <w:szCs w:val="24"/>
        </w:rPr>
        <w:t>malik taotleda avalduse täiendamist pärast avalduse menetlusse võtmist. Võimalik on täiendada või parandada juba esitatud faktilisi või õiguslikke väiteid, kui sellega ei muudeta avalduse aluseks olnud põhilisi asjaolusid. Võimalik on taotleda nõude suurendamist, vähendamist, laiendamist või kitsendamis</w:t>
      </w:r>
      <w:r w:rsidR="00551BFE" w:rsidRPr="00C47F90">
        <w:rPr>
          <w:rFonts w:ascii="Times New Roman" w:hAnsi="Times New Roman"/>
          <w:bCs/>
          <w:sz w:val="24"/>
          <w:szCs w:val="24"/>
        </w:rPr>
        <w:t>t</w:t>
      </w:r>
      <w:r w:rsidR="007B2C45" w:rsidRPr="00C47F90">
        <w:rPr>
          <w:rFonts w:ascii="Times New Roman" w:hAnsi="Times New Roman"/>
          <w:bCs/>
          <w:sz w:val="24"/>
          <w:szCs w:val="24"/>
        </w:rPr>
        <w:t>, samuti esialgu nõutud eseme asemel asjaolude muutumise tõttu teise eseme või muu hüve nõudmist.</w:t>
      </w:r>
    </w:p>
    <w:p w14:paraId="7E2BE6AC" w14:textId="77777777" w:rsidR="00B73F43" w:rsidRPr="00C47F90" w:rsidRDefault="00B73F43">
      <w:pPr>
        <w:spacing w:after="0" w:line="240" w:lineRule="auto"/>
        <w:jc w:val="both"/>
        <w:rPr>
          <w:rFonts w:ascii="Times New Roman" w:hAnsi="Times New Roman"/>
          <w:bCs/>
          <w:sz w:val="24"/>
          <w:szCs w:val="24"/>
        </w:rPr>
      </w:pPr>
    </w:p>
    <w:p w14:paraId="5D9C126D" w14:textId="55ADB82A" w:rsidR="00B73F43" w:rsidRPr="00C47F90" w:rsidRDefault="00F639A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4 </w:t>
      </w:r>
      <w:r w:rsidRPr="00C47F90">
        <w:rPr>
          <w:rFonts w:ascii="Times New Roman" w:hAnsi="Times New Roman"/>
          <w:bCs/>
          <w:sz w:val="24"/>
          <w:szCs w:val="24"/>
        </w:rPr>
        <w:t xml:space="preserve">sätestatakse, et avalduse muutmisele kohaldatakse </w:t>
      </w:r>
      <w:r w:rsidR="00C67945" w:rsidRPr="00C47F90">
        <w:rPr>
          <w:rFonts w:ascii="Times New Roman" w:hAnsi="Times New Roman"/>
          <w:bCs/>
          <w:sz w:val="24"/>
          <w:szCs w:val="24"/>
        </w:rPr>
        <w:t xml:space="preserve">TsMS-i </w:t>
      </w:r>
      <w:r w:rsidRPr="00C47F90">
        <w:rPr>
          <w:rFonts w:ascii="Times New Roman" w:hAnsi="Times New Roman"/>
          <w:bCs/>
          <w:sz w:val="24"/>
          <w:szCs w:val="24"/>
        </w:rPr>
        <w:t>§</w:t>
      </w:r>
      <w:r w:rsidR="00A94C55" w:rsidRPr="00C47F90">
        <w:rPr>
          <w:rFonts w:ascii="Times New Roman" w:hAnsi="Times New Roman"/>
          <w:bCs/>
          <w:sz w:val="24"/>
          <w:szCs w:val="24"/>
        </w:rPr>
        <w:t> </w:t>
      </w:r>
      <w:r w:rsidRPr="00C47F90">
        <w:rPr>
          <w:rFonts w:ascii="Times New Roman" w:hAnsi="Times New Roman"/>
          <w:bCs/>
          <w:sz w:val="24"/>
          <w:szCs w:val="24"/>
        </w:rPr>
        <w:t>376 lõikeid</w:t>
      </w:r>
      <w:r w:rsidR="006B18A8" w:rsidRPr="00C47F90">
        <w:rPr>
          <w:rFonts w:ascii="Times New Roman" w:hAnsi="Times New Roman"/>
          <w:bCs/>
          <w:sz w:val="24"/>
          <w:szCs w:val="24"/>
        </w:rPr>
        <w:t> </w:t>
      </w:r>
      <w:r w:rsidRPr="00C47F90">
        <w:rPr>
          <w:rFonts w:ascii="Times New Roman" w:hAnsi="Times New Roman"/>
          <w:bCs/>
          <w:sz w:val="24"/>
          <w:szCs w:val="24"/>
        </w:rPr>
        <w:t>1 ja 2</w:t>
      </w:r>
      <w:r w:rsidR="000D76BA" w:rsidRPr="00C47F90">
        <w:rPr>
          <w:rFonts w:ascii="Times New Roman" w:hAnsi="Times New Roman"/>
          <w:bCs/>
          <w:sz w:val="24"/>
          <w:szCs w:val="24"/>
        </w:rPr>
        <w:t>. Nimetatud sätete alusel saab pärast avalduse menetlusse võtmist ja selle kauplejale edastamist</w:t>
      </w:r>
      <w:r w:rsidR="009B37F1" w:rsidRPr="00C47F90">
        <w:rPr>
          <w:rFonts w:ascii="Times New Roman" w:hAnsi="Times New Roman"/>
          <w:bCs/>
          <w:sz w:val="24"/>
          <w:szCs w:val="24"/>
        </w:rPr>
        <w:t xml:space="preserve"> </w:t>
      </w:r>
      <w:r w:rsidR="000D76BA" w:rsidRPr="00C47F90">
        <w:rPr>
          <w:rFonts w:ascii="Times New Roman" w:hAnsi="Times New Roman"/>
          <w:bCs/>
          <w:sz w:val="24"/>
          <w:szCs w:val="24"/>
        </w:rPr>
        <w:t>muuta avalduse eset vaid kaupleja või komisjoni esimehe nõusolekul.</w:t>
      </w:r>
      <w:r w:rsidR="000D295C" w:rsidRPr="00C47F90">
        <w:rPr>
          <w:rFonts w:ascii="Times New Roman" w:hAnsi="Times New Roman"/>
          <w:bCs/>
          <w:sz w:val="24"/>
          <w:szCs w:val="24"/>
        </w:rPr>
        <w:t xml:space="preserve"> </w:t>
      </w:r>
      <w:r w:rsidR="000D76BA" w:rsidRPr="00C47F90">
        <w:rPr>
          <w:rFonts w:ascii="Times New Roman" w:hAnsi="Times New Roman"/>
          <w:bCs/>
          <w:sz w:val="24"/>
          <w:szCs w:val="24"/>
        </w:rPr>
        <w:t xml:space="preserve">Komisjoni esimees nõustub avalduse muutmisega mõjuval põhjusel, eelkõige </w:t>
      </w:r>
      <w:r w:rsidR="000824FE" w:rsidRPr="00C47F90">
        <w:rPr>
          <w:rFonts w:ascii="Times New Roman" w:hAnsi="Times New Roman"/>
          <w:bCs/>
          <w:sz w:val="24"/>
          <w:szCs w:val="24"/>
        </w:rPr>
        <w:t xml:space="preserve">siis, </w:t>
      </w:r>
      <w:r w:rsidR="000D76BA" w:rsidRPr="00C47F90">
        <w:rPr>
          <w:rFonts w:ascii="Times New Roman" w:hAnsi="Times New Roman"/>
          <w:bCs/>
          <w:sz w:val="24"/>
          <w:szCs w:val="24"/>
        </w:rPr>
        <w:t>kui</w:t>
      </w:r>
      <w:r w:rsidR="00B72CB2" w:rsidRPr="00C47F90">
        <w:rPr>
          <w:rFonts w:ascii="Times New Roman" w:hAnsi="Times New Roman"/>
          <w:bCs/>
          <w:sz w:val="24"/>
          <w:szCs w:val="24"/>
        </w:rPr>
        <w:t xml:space="preserve"> menetluses esitatud </w:t>
      </w:r>
      <w:r w:rsidR="000D76BA" w:rsidRPr="00C47F90">
        <w:rPr>
          <w:rFonts w:ascii="Times New Roman" w:hAnsi="Times New Roman"/>
          <w:bCs/>
          <w:sz w:val="24"/>
          <w:szCs w:val="24"/>
        </w:rPr>
        <w:t>faktiväited ja tõendid võimaldavad muudetud avaldust</w:t>
      </w:r>
      <w:r w:rsidR="00B72CB2" w:rsidRPr="00C47F90">
        <w:rPr>
          <w:rFonts w:ascii="Times New Roman" w:hAnsi="Times New Roman"/>
          <w:bCs/>
          <w:sz w:val="24"/>
          <w:szCs w:val="24"/>
        </w:rPr>
        <w:t xml:space="preserve"> lahendada kiiremini ja säästlikumalt.</w:t>
      </w:r>
    </w:p>
    <w:p w14:paraId="173BAFC0" w14:textId="77777777" w:rsidR="00B315DA" w:rsidRPr="00C47F90" w:rsidRDefault="00B315DA">
      <w:pPr>
        <w:spacing w:after="0" w:line="240" w:lineRule="auto"/>
        <w:jc w:val="both"/>
        <w:rPr>
          <w:rFonts w:ascii="Times New Roman" w:hAnsi="Times New Roman"/>
          <w:bCs/>
          <w:sz w:val="24"/>
          <w:szCs w:val="24"/>
        </w:rPr>
      </w:pPr>
    </w:p>
    <w:p w14:paraId="57C5DA7C" w14:textId="3061B679" w:rsidR="007B2C45" w:rsidRPr="00C47F90" w:rsidRDefault="00F639AE">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7A7F5C" w:rsidRPr="00C47F90">
        <w:rPr>
          <w:rFonts w:ascii="Times New Roman" w:hAnsi="Times New Roman"/>
          <w:b/>
          <w:sz w:val="24"/>
          <w:szCs w:val="24"/>
        </w:rPr>
        <w:t>-</w:t>
      </w:r>
      <w:r w:rsidR="00BC6B93"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4</w:t>
      </w:r>
      <w:r w:rsidRPr="00C47F90">
        <w:rPr>
          <w:rFonts w:ascii="Times New Roman" w:hAnsi="Times New Roman"/>
          <w:bCs/>
          <w:sz w:val="24"/>
          <w:szCs w:val="24"/>
        </w:rPr>
        <w:t xml:space="preserve"> </w:t>
      </w:r>
      <w:r w:rsidR="008B0812" w:rsidRPr="00C47F90">
        <w:rPr>
          <w:rFonts w:ascii="Times New Roman" w:hAnsi="Times New Roman"/>
          <w:bCs/>
          <w:sz w:val="24"/>
          <w:szCs w:val="24"/>
        </w:rPr>
        <w:t xml:space="preserve">sätestatakse </w:t>
      </w:r>
      <w:r w:rsidRPr="00C47F90">
        <w:rPr>
          <w:rFonts w:ascii="Times New Roman" w:hAnsi="Times New Roman"/>
          <w:bCs/>
          <w:sz w:val="24"/>
          <w:szCs w:val="24"/>
        </w:rPr>
        <w:t>avalduse</w:t>
      </w:r>
      <w:r w:rsidR="009E4421" w:rsidRPr="00C47F90">
        <w:rPr>
          <w:rFonts w:ascii="Times New Roman" w:hAnsi="Times New Roman"/>
          <w:bCs/>
          <w:sz w:val="24"/>
          <w:szCs w:val="24"/>
        </w:rPr>
        <w:t>st loobumi</w:t>
      </w:r>
      <w:r w:rsidR="008B0812" w:rsidRPr="00C47F90">
        <w:rPr>
          <w:rFonts w:ascii="Times New Roman" w:hAnsi="Times New Roman"/>
          <w:bCs/>
          <w:sz w:val="24"/>
          <w:szCs w:val="24"/>
        </w:rPr>
        <w:t>ne</w:t>
      </w:r>
      <w:r w:rsidR="009E4421" w:rsidRPr="00C47F90">
        <w:rPr>
          <w:rFonts w:ascii="Times New Roman" w:hAnsi="Times New Roman"/>
          <w:bCs/>
          <w:sz w:val="24"/>
          <w:szCs w:val="24"/>
        </w:rPr>
        <w:t>.</w:t>
      </w:r>
      <w:r w:rsidRPr="00C47F90">
        <w:rPr>
          <w:rFonts w:ascii="Times New Roman" w:hAnsi="Times New Roman"/>
          <w:bCs/>
          <w:sz w:val="24"/>
          <w:szCs w:val="24"/>
        </w:rPr>
        <w:t xml:space="preserve"> </w:t>
      </w:r>
      <w:bookmarkStart w:id="35" w:name="_Hlk160700325"/>
      <w:r w:rsidRPr="00C47F90">
        <w:rPr>
          <w:rFonts w:ascii="Times New Roman" w:hAnsi="Times New Roman"/>
          <w:bCs/>
          <w:sz w:val="24"/>
          <w:szCs w:val="24"/>
        </w:rPr>
        <w:t xml:space="preserve">Ka kehtiva seaduse alusel on tarbijal võimalik avaldus tagasi võtta, kuid täpsemalt ei ole seda </w:t>
      </w:r>
      <w:r w:rsidR="00EE1173" w:rsidRPr="00C47F90">
        <w:rPr>
          <w:rFonts w:ascii="Times New Roman" w:hAnsi="Times New Roman"/>
          <w:bCs/>
          <w:sz w:val="24"/>
          <w:szCs w:val="24"/>
        </w:rPr>
        <w:t xml:space="preserve">seaduses </w:t>
      </w:r>
      <w:r w:rsidR="00E31A2A" w:rsidRPr="00C47F90">
        <w:rPr>
          <w:rFonts w:ascii="Times New Roman" w:hAnsi="Times New Roman"/>
          <w:bCs/>
          <w:sz w:val="24"/>
          <w:szCs w:val="24"/>
        </w:rPr>
        <w:t>korraldatud</w:t>
      </w:r>
      <w:r w:rsidRPr="00C47F90">
        <w:rPr>
          <w:rFonts w:ascii="Times New Roman" w:hAnsi="Times New Roman"/>
          <w:bCs/>
          <w:sz w:val="24"/>
          <w:szCs w:val="24"/>
        </w:rPr>
        <w:t>.</w:t>
      </w:r>
    </w:p>
    <w:bookmarkEnd w:id="35"/>
    <w:p w14:paraId="2931F474" w14:textId="77777777" w:rsidR="00E06262" w:rsidRPr="00C47F90" w:rsidRDefault="00E06262">
      <w:pPr>
        <w:spacing w:after="0" w:line="240" w:lineRule="auto"/>
        <w:jc w:val="both"/>
        <w:rPr>
          <w:rFonts w:ascii="Times New Roman" w:hAnsi="Times New Roman"/>
          <w:bCs/>
          <w:sz w:val="24"/>
          <w:szCs w:val="24"/>
        </w:rPr>
      </w:pPr>
    </w:p>
    <w:p w14:paraId="5C5BB916" w14:textId="4392FFFA" w:rsidR="00F639AE" w:rsidRPr="00C47F90" w:rsidRDefault="00F639A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406521"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võib tarbija avalduse</w:t>
      </w:r>
      <w:r w:rsidR="009E4421" w:rsidRPr="00C47F90">
        <w:rPr>
          <w:rFonts w:ascii="Times New Roman" w:hAnsi="Times New Roman"/>
          <w:bCs/>
          <w:sz w:val="24"/>
          <w:szCs w:val="24"/>
        </w:rPr>
        <w:t>st loobuda</w:t>
      </w:r>
      <w:r w:rsidRPr="00C47F90">
        <w:rPr>
          <w:rFonts w:ascii="Times New Roman" w:hAnsi="Times New Roman"/>
          <w:bCs/>
          <w:sz w:val="24"/>
          <w:szCs w:val="24"/>
        </w:rPr>
        <w:t xml:space="preserve"> igal ajal enne tarbijavaidlusasjas </w:t>
      </w:r>
      <w:r w:rsidR="009E4421" w:rsidRPr="00C47F90">
        <w:rPr>
          <w:rFonts w:ascii="Times New Roman" w:hAnsi="Times New Roman"/>
          <w:bCs/>
          <w:sz w:val="24"/>
          <w:szCs w:val="24"/>
        </w:rPr>
        <w:t xml:space="preserve">tehtud otsuse jõustumist. Tarbijavaidluste kohtuvälise lahendamise direktiivi </w:t>
      </w:r>
      <w:bookmarkStart w:id="36" w:name="_Hlk160700529"/>
      <w:r w:rsidR="009E4421" w:rsidRPr="00C47F90">
        <w:rPr>
          <w:rFonts w:ascii="Times New Roman" w:hAnsi="Times New Roman"/>
          <w:bCs/>
          <w:sz w:val="24"/>
          <w:szCs w:val="24"/>
        </w:rPr>
        <w:t>2013/11/EL</w:t>
      </w:r>
      <w:r w:rsidR="00975BEF" w:rsidRPr="00C47F90">
        <w:rPr>
          <w:rFonts w:ascii="Times New Roman" w:hAnsi="Times New Roman"/>
          <w:bCs/>
          <w:sz w:val="24"/>
          <w:szCs w:val="24"/>
        </w:rPr>
        <w:t xml:space="preserve"> </w:t>
      </w:r>
      <w:r w:rsidR="009E4421" w:rsidRPr="00C47F90">
        <w:rPr>
          <w:rFonts w:ascii="Times New Roman" w:hAnsi="Times New Roman"/>
          <w:bCs/>
          <w:sz w:val="24"/>
          <w:szCs w:val="24"/>
        </w:rPr>
        <w:t>artik</w:t>
      </w:r>
      <w:r w:rsidR="002F11AE" w:rsidRPr="00C47F90">
        <w:rPr>
          <w:rFonts w:ascii="Times New Roman" w:hAnsi="Times New Roman"/>
          <w:bCs/>
          <w:sz w:val="24"/>
          <w:szCs w:val="24"/>
        </w:rPr>
        <w:t>li </w:t>
      </w:r>
      <w:r w:rsidR="009E4421" w:rsidRPr="00C47F90">
        <w:rPr>
          <w:rFonts w:ascii="Times New Roman" w:hAnsi="Times New Roman"/>
          <w:bCs/>
          <w:sz w:val="24"/>
          <w:szCs w:val="24"/>
        </w:rPr>
        <w:t>9 lõike</w:t>
      </w:r>
      <w:r w:rsidR="00570100" w:rsidRPr="00C47F90">
        <w:rPr>
          <w:rFonts w:ascii="Times New Roman" w:hAnsi="Times New Roman"/>
          <w:bCs/>
          <w:sz w:val="24"/>
          <w:szCs w:val="24"/>
        </w:rPr>
        <w:t> </w:t>
      </w:r>
      <w:r w:rsidR="009E4421" w:rsidRPr="00C47F90">
        <w:rPr>
          <w:rFonts w:ascii="Times New Roman" w:hAnsi="Times New Roman"/>
          <w:bCs/>
          <w:sz w:val="24"/>
          <w:szCs w:val="24"/>
        </w:rPr>
        <w:t xml:space="preserve">2 punkti a kohaselt peab tarbijal olema võimalus igal ajal menetlusest loobuda, kui menetluse teostamise viis teda ei rahulda. </w:t>
      </w:r>
    </w:p>
    <w:bookmarkEnd w:id="36"/>
    <w:p w14:paraId="33C8BA56" w14:textId="77777777" w:rsidR="00E06262" w:rsidRPr="00C47F90" w:rsidRDefault="00E06262">
      <w:pPr>
        <w:spacing w:after="0" w:line="240" w:lineRule="auto"/>
        <w:jc w:val="both"/>
        <w:rPr>
          <w:rFonts w:ascii="Times New Roman" w:hAnsi="Times New Roman"/>
          <w:bCs/>
          <w:sz w:val="24"/>
          <w:szCs w:val="24"/>
        </w:rPr>
      </w:pPr>
    </w:p>
    <w:p w14:paraId="45D86C5D" w14:textId="264A13E5" w:rsidR="009A4E75" w:rsidRPr="00C47F90" w:rsidRDefault="009A4E7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tehakse avalduse</w:t>
      </w:r>
      <w:r w:rsidR="009E4421" w:rsidRPr="00C47F90">
        <w:rPr>
          <w:rFonts w:ascii="Times New Roman" w:hAnsi="Times New Roman"/>
          <w:bCs/>
          <w:sz w:val="24"/>
          <w:szCs w:val="24"/>
        </w:rPr>
        <w:t>st loobumine</w:t>
      </w:r>
      <w:r w:rsidR="00975BEF" w:rsidRPr="00C47F90">
        <w:rPr>
          <w:rFonts w:ascii="Times New Roman" w:hAnsi="Times New Roman"/>
          <w:bCs/>
          <w:sz w:val="24"/>
          <w:szCs w:val="24"/>
        </w:rPr>
        <w:t xml:space="preserve"> </w:t>
      </w:r>
      <w:r w:rsidRPr="00C47F90">
        <w:rPr>
          <w:rFonts w:ascii="Times New Roman" w:hAnsi="Times New Roman"/>
          <w:bCs/>
          <w:sz w:val="24"/>
          <w:szCs w:val="24"/>
        </w:rPr>
        <w:t xml:space="preserve">komisjonile teatavaks kirjalikult või istungil ja viimasel juhul tarbija avaldus protokollitakse. </w:t>
      </w:r>
    </w:p>
    <w:p w14:paraId="632A83E8" w14:textId="77777777" w:rsidR="00E06262" w:rsidRPr="00C47F90" w:rsidRDefault="00E06262">
      <w:pPr>
        <w:spacing w:after="0" w:line="240" w:lineRule="auto"/>
        <w:jc w:val="both"/>
        <w:rPr>
          <w:rFonts w:ascii="Times New Roman" w:hAnsi="Times New Roman"/>
          <w:bCs/>
          <w:sz w:val="24"/>
          <w:szCs w:val="24"/>
        </w:rPr>
      </w:pPr>
    </w:p>
    <w:p w14:paraId="1387E7C6" w14:textId="518149E4" w:rsidR="00FA0941" w:rsidRPr="00C47F90" w:rsidRDefault="003618B6">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Lõigete</w:t>
      </w:r>
      <w:r w:rsidR="003D591A" w:rsidRPr="00C47F90">
        <w:rPr>
          <w:rFonts w:ascii="Times New Roman" w:hAnsi="Times New Roman"/>
          <w:bCs/>
          <w:sz w:val="24"/>
          <w:szCs w:val="24"/>
          <w:u w:val="single"/>
        </w:rPr>
        <w:t> </w:t>
      </w:r>
      <w:r w:rsidRPr="00C47F90">
        <w:rPr>
          <w:rFonts w:ascii="Times New Roman" w:hAnsi="Times New Roman"/>
          <w:bCs/>
          <w:sz w:val="24"/>
          <w:szCs w:val="24"/>
          <w:u w:val="single"/>
        </w:rPr>
        <w:t>3</w:t>
      </w:r>
      <w:r w:rsidR="00176552" w:rsidRPr="00C47F90">
        <w:rPr>
          <w:rFonts w:ascii="Times New Roman" w:hAnsi="Times New Roman"/>
          <w:bCs/>
          <w:sz w:val="24"/>
          <w:szCs w:val="24"/>
          <w:u w:val="single"/>
        </w:rPr>
        <w:t> </w:t>
      </w:r>
      <w:r w:rsidRPr="00C47F90">
        <w:rPr>
          <w:rFonts w:ascii="Times New Roman" w:hAnsi="Times New Roman"/>
          <w:bCs/>
          <w:sz w:val="24"/>
          <w:szCs w:val="24"/>
          <w:u w:val="single"/>
        </w:rPr>
        <w:t>ja</w:t>
      </w:r>
      <w:r w:rsidR="00570100" w:rsidRPr="00C47F90">
        <w:rPr>
          <w:rFonts w:ascii="Times New Roman" w:hAnsi="Times New Roman"/>
          <w:bCs/>
          <w:sz w:val="24"/>
          <w:szCs w:val="24"/>
          <w:u w:val="single"/>
        </w:rPr>
        <w:t> </w:t>
      </w:r>
      <w:r w:rsidRPr="00C47F90">
        <w:rPr>
          <w:rFonts w:ascii="Times New Roman" w:hAnsi="Times New Roman"/>
          <w:bCs/>
          <w:sz w:val="24"/>
          <w:szCs w:val="24"/>
          <w:u w:val="single"/>
        </w:rPr>
        <w:t>4</w:t>
      </w:r>
      <w:r w:rsidRPr="00C47F90">
        <w:rPr>
          <w:rFonts w:ascii="Times New Roman" w:hAnsi="Times New Roman"/>
          <w:bCs/>
          <w:sz w:val="24"/>
          <w:szCs w:val="24"/>
        </w:rPr>
        <w:t xml:space="preserve"> kohaselt lõpetab komisjoni </w:t>
      </w:r>
      <w:r w:rsidR="0001372F" w:rsidRPr="00C47F90">
        <w:rPr>
          <w:rFonts w:ascii="Times New Roman" w:hAnsi="Times New Roman"/>
          <w:bCs/>
          <w:sz w:val="24"/>
          <w:szCs w:val="24"/>
        </w:rPr>
        <w:t>alaline liige menetlusliku otsusega</w:t>
      </w:r>
      <w:r w:rsidRPr="00C47F90">
        <w:rPr>
          <w:rFonts w:ascii="Times New Roman" w:hAnsi="Times New Roman"/>
          <w:bCs/>
          <w:sz w:val="24"/>
          <w:szCs w:val="24"/>
        </w:rPr>
        <w:t xml:space="preserve"> tarbijavaidlusasja menetlemise pärast </w:t>
      </w:r>
      <w:r w:rsidR="00195278" w:rsidRPr="00C47F90">
        <w:rPr>
          <w:rFonts w:ascii="Times New Roman" w:hAnsi="Times New Roman"/>
          <w:bCs/>
          <w:sz w:val="24"/>
          <w:szCs w:val="24"/>
        </w:rPr>
        <w:t xml:space="preserve">seda, kui tarbija </w:t>
      </w:r>
      <w:r w:rsidRPr="00C47F90">
        <w:rPr>
          <w:rFonts w:ascii="Times New Roman" w:hAnsi="Times New Roman"/>
          <w:bCs/>
          <w:sz w:val="24"/>
          <w:szCs w:val="24"/>
        </w:rPr>
        <w:t>avalduse</w:t>
      </w:r>
      <w:r w:rsidR="00FA0941" w:rsidRPr="00C47F90">
        <w:rPr>
          <w:rFonts w:ascii="Times New Roman" w:hAnsi="Times New Roman"/>
          <w:bCs/>
          <w:sz w:val="24"/>
          <w:szCs w:val="24"/>
        </w:rPr>
        <w:t>st loobu</w:t>
      </w:r>
      <w:r w:rsidR="0005731D" w:rsidRPr="00C47F90">
        <w:rPr>
          <w:rFonts w:ascii="Times New Roman" w:hAnsi="Times New Roman"/>
          <w:bCs/>
          <w:sz w:val="24"/>
          <w:szCs w:val="24"/>
        </w:rPr>
        <w:t>b</w:t>
      </w:r>
      <w:r w:rsidR="00A57E21" w:rsidRPr="00C47F90">
        <w:rPr>
          <w:rFonts w:ascii="Times New Roman" w:hAnsi="Times New Roman"/>
          <w:bCs/>
          <w:sz w:val="24"/>
          <w:szCs w:val="24"/>
        </w:rPr>
        <w:t>. K</w:t>
      </w:r>
      <w:r w:rsidR="00FA0941" w:rsidRPr="00C47F90">
        <w:rPr>
          <w:rFonts w:ascii="Times New Roman" w:hAnsi="Times New Roman"/>
          <w:bCs/>
          <w:sz w:val="24"/>
          <w:szCs w:val="24"/>
        </w:rPr>
        <w:t xml:space="preserve">ui tarbija loobub avaldusest </w:t>
      </w:r>
      <w:r w:rsidR="00FA0941" w:rsidRPr="00C51920">
        <w:rPr>
          <w:rFonts w:ascii="Times New Roman" w:hAnsi="Times New Roman"/>
          <w:bCs/>
          <w:spacing w:val="22"/>
          <w:sz w:val="24"/>
          <w:szCs w:val="24"/>
        </w:rPr>
        <w:t>enne</w:t>
      </w:r>
      <w:r w:rsidR="00FA0941" w:rsidRPr="00C47F90">
        <w:rPr>
          <w:rFonts w:ascii="Times New Roman" w:hAnsi="Times New Roman"/>
          <w:bCs/>
          <w:sz w:val="24"/>
          <w:szCs w:val="24"/>
        </w:rPr>
        <w:t xml:space="preserve"> </w:t>
      </w:r>
      <w:commentRangeStart w:id="37"/>
      <w:r w:rsidR="00FA0941" w:rsidRPr="00C47F90">
        <w:rPr>
          <w:rFonts w:ascii="Times New Roman" w:hAnsi="Times New Roman"/>
          <w:bCs/>
          <w:sz w:val="24"/>
          <w:szCs w:val="24"/>
        </w:rPr>
        <w:t>menetluse alustamist</w:t>
      </w:r>
      <w:commentRangeEnd w:id="37"/>
      <w:r w:rsidR="0035692D">
        <w:rPr>
          <w:rStyle w:val="Kommentaariviide"/>
        </w:rPr>
        <w:commentReference w:id="37"/>
      </w:r>
      <w:r w:rsidR="00F42F65" w:rsidRPr="00C47F90">
        <w:rPr>
          <w:rFonts w:ascii="Times New Roman" w:hAnsi="Times New Roman"/>
          <w:bCs/>
          <w:sz w:val="24"/>
          <w:szCs w:val="24"/>
        </w:rPr>
        <w:t xml:space="preserve">, </w:t>
      </w:r>
      <w:r w:rsidR="00FA0941" w:rsidRPr="00C47F90">
        <w:rPr>
          <w:rFonts w:ascii="Times New Roman" w:hAnsi="Times New Roman"/>
          <w:bCs/>
          <w:sz w:val="24"/>
          <w:szCs w:val="24"/>
        </w:rPr>
        <w:t xml:space="preserve">keeldub komisjoni </w:t>
      </w:r>
      <w:r w:rsidR="00636AE3" w:rsidRPr="00C47F90">
        <w:rPr>
          <w:rFonts w:ascii="Times New Roman" w:hAnsi="Times New Roman"/>
          <w:bCs/>
          <w:sz w:val="24"/>
          <w:szCs w:val="24"/>
        </w:rPr>
        <w:t>alaline liige</w:t>
      </w:r>
      <w:r w:rsidR="00FA0941" w:rsidRPr="00C47F90">
        <w:rPr>
          <w:rFonts w:ascii="Times New Roman" w:hAnsi="Times New Roman"/>
          <w:bCs/>
          <w:sz w:val="24"/>
          <w:szCs w:val="24"/>
        </w:rPr>
        <w:t xml:space="preserve"> avalduse menetlusse võtmisest.</w:t>
      </w:r>
    </w:p>
    <w:p w14:paraId="0A6526DE" w14:textId="77777777" w:rsidR="00E06262" w:rsidRPr="00C47F90" w:rsidRDefault="00E06262">
      <w:pPr>
        <w:spacing w:after="0" w:line="240" w:lineRule="auto"/>
        <w:jc w:val="both"/>
        <w:rPr>
          <w:rFonts w:ascii="Times New Roman" w:hAnsi="Times New Roman"/>
          <w:bCs/>
          <w:sz w:val="24"/>
          <w:szCs w:val="24"/>
        </w:rPr>
      </w:pPr>
    </w:p>
    <w:p w14:paraId="1AC210CB" w14:textId="5F5CFDE4" w:rsidR="009A4E75" w:rsidRPr="00C47F90" w:rsidRDefault="00FA0941">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5</w:t>
      </w:r>
      <w:r w:rsidRPr="00C47F90">
        <w:rPr>
          <w:rFonts w:ascii="Times New Roman" w:hAnsi="Times New Roman"/>
          <w:bCs/>
          <w:sz w:val="24"/>
          <w:szCs w:val="24"/>
        </w:rPr>
        <w:t xml:space="preserve"> sätestatakse </w:t>
      </w:r>
      <w:r w:rsidR="006F5968" w:rsidRPr="00C47F90">
        <w:rPr>
          <w:rFonts w:ascii="Times New Roman" w:hAnsi="Times New Roman"/>
          <w:bCs/>
          <w:sz w:val="24"/>
          <w:szCs w:val="24"/>
        </w:rPr>
        <w:t xml:space="preserve">tagajärjed, kui </w:t>
      </w:r>
      <w:r w:rsidRPr="00C47F90">
        <w:rPr>
          <w:rFonts w:ascii="Times New Roman" w:hAnsi="Times New Roman"/>
          <w:bCs/>
          <w:sz w:val="24"/>
          <w:szCs w:val="24"/>
        </w:rPr>
        <w:t>tarbija</w:t>
      </w:r>
      <w:r w:rsidR="00EF4C03" w:rsidRPr="00C47F90">
        <w:rPr>
          <w:rFonts w:ascii="Times New Roman" w:hAnsi="Times New Roman"/>
          <w:bCs/>
          <w:sz w:val="24"/>
          <w:szCs w:val="24"/>
        </w:rPr>
        <w:t xml:space="preserve"> otsustab</w:t>
      </w:r>
      <w:r w:rsidRPr="00C47F90">
        <w:rPr>
          <w:rFonts w:ascii="Times New Roman" w:hAnsi="Times New Roman"/>
          <w:bCs/>
          <w:sz w:val="24"/>
          <w:szCs w:val="24"/>
        </w:rPr>
        <w:t xml:space="preserve"> avaldusest loobu</w:t>
      </w:r>
      <w:r w:rsidR="00EF4C03" w:rsidRPr="00C47F90">
        <w:rPr>
          <w:rFonts w:ascii="Times New Roman" w:hAnsi="Times New Roman"/>
          <w:bCs/>
          <w:sz w:val="24"/>
          <w:szCs w:val="24"/>
        </w:rPr>
        <w:t>da</w:t>
      </w:r>
      <w:r w:rsidR="006B57B7" w:rsidRPr="00C47F90">
        <w:rPr>
          <w:rFonts w:ascii="Times New Roman" w:hAnsi="Times New Roman"/>
          <w:bCs/>
          <w:sz w:val="24"/>
          <w:szCs w:val="24"/>
        </w:rPr>
        <w:t xml:space="preserve">. </w:t>
      </w:r>
      <w:r w:rsidRPr="00C47F90">
        <w:rPr>
          <w:rFonts w:ascii="Times New Roman" w:hAnsi="Times New Roman"/>
          <w:bCs/>
          <w:sz w:val="24"/>
          <w:szCs w:val="24"/>
        </w:rPr>
        <w:t>Kui tarbija avaldusest loobub</w:t>
      </w:r>
      <w:r w:rsidR="00FF4764" w:rsidRPr="00C47F90">
        <w:rPr>
          <w:rFonts w:ascii="Times New Roman" w:hAnsi="Times New Roman"/>
          <w:bCs/>
          <w:sz w:val="24"/>
          <w:szCs w:val="24"/>
        </w:rPr>
        <w:t>,</w:t>
      </w:r>
      <w:r w:rsidRPr="00C47F90">
        <w:rPr>
          <w:rFonts w:ascii="Times New Roman" w:hAnsi="Times New Roman"/>
          <w:bCs/>
          <w:sz w:val="24"/>
          <w:szCs w:val="24"/>
        </w:rPr>
        <w:t xml:space="preserve"> kaotab ta õiguse pöörduda </w:t>
      </w:r>
      <w:r w:rsidR="00EE246C" w:rsidRPr="00C47F90">
        <w:rPr>
          <w:rFonts w:ascii="Times New Roman" w:hAnsi="Times New Roman"/>
          <w:bCs/>
          <w:sz w:val="24"/>
          <w:szCs w:val="24"/>
        </w:rPr>
        <w:t xml:space="preserve">sama nõudega </w:t>
      </w:r>
      <w:r w:rsidR="003F2918" w:rsidRPr="00C47F90">
        <w:rPr>
          <w:rFonts w:ascii="Times New Roman" w:hAnsi="Times New Roman"/>
          <w:bCs/>
          <w:sz w:val="24"/>
          <w:szCs w:val="24"/>
        </w:rPr>
        <w:t xml:space="preserve">komisjoni poole </w:t>
      </w:r>
      <w:r w:rsidR="00B54E59" w:rsidRPr="00C47F90">
        <w:rPr>
          <w:rFonts w:ascii="Times New Roman" w:hAnsi="Times New Roman"/>
          <w:bCs/>
          <w:sz w:val="24"/>
          <w:szCs w:val="24"/>
        </w:rPr>
        <w:t>uuesti</w:t>
      </w:r>
      <w:r w:rsidRPr="00C47F90">
        <w:rPr>
          <w:rFonts w:ascii="Times New Roman" w:hAnsi="Times New Roman"/>
          <w:bCs/>
          <w:sz w:val="24"/>
          <w:szCs w:val="24"/>
        </w:rPr>
        <w:t>. Tarbijale jääb aga õigus pöörduda sama vaidlusega kohtusse.</w:t>
      </w:r>
      <w:r w:rsidR="00975BEF" w:rsidRPr="00C47F90">
        <w:rPr>
          <w:rFonts w:ascii="Times New Roman" w:hAnsi="Times New Roman"/>
          <w:bCs/>
          <w:sz w:val="24"/>
          <w:szCs w:val="24"/>
        </w:rPr>
        <w:t xml:space="preserve"> </w:t>
      </w:r>
    </w:p>
    <w:p w14:paraId="7CF997B5" w14:textId="77777777" w:rsidR="00E06262" w:rsidRPr="00C47F90" w:rsidRDefault="00E06262">
      <w:pPr>
        <w:spacing w:after="0" w:line="240" w:lineRule="auto"/>
        <w:jc w:val="both"/>
        <w:rPr>
          <w:rFonts w:ascii="Times New Roman" w:hAnsi="Times New Roman"/>
          <w:bCs/>
          <w:sz w:val="24"/>
          <w:szCs w:val="24"/>
        </w:rPr>
      </w:pPr>
    </w:p>
    <w:p w14:paraId="220AE988" w14:textId="4DC9D752" w:rsidR="00992327" w:rsidRPr="00C47F90" w:rsidRDefault="00A032B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6 </w:t>
      </w:r>
      <w:r w:rsidRPr="00C47F90">
        <w:rPr>
          <w:rFonts w:ascii="Times New Roman" w:hAnsi="Times New Roman"/>
          <w:bCs/>
          <w:sz w:val="24"/>
          <w:szCs w:val="24"/>
        </w:rPr>
        <w:t xml:space="preserve">kohaselt </w:t>
      </w:r>
      <w:r w:rsidR="00EE246C" w:rsidRPr="00C47F90">
        <w:rPr>
          <w:rFonts w:ascii="Times New Roman" w:hAnsi="Times New Roman"/>
          <w:bCs/>
          <w:sz w:val="24"/>
          <w:szCs w:val="24"/>
        </w:rPr>
        <w:t>tuleb</w:t>
      </w:r>
      <w:r w:rsidRPr="00C47F90">
        <w:rPr>
          <w:rFonts w:ascii="Times New Roman" w:hAnsi="Times New Roman"/>
          <w:bCs/>
          <w:sz w:val="24"/>
          <w:szCs w:val="24"/>
        </w:rPr>
        <w:t xml:space="preserve"> tarbijale </w:t>
      </w:r>
      <w:r w:rsidR="00EE246C" w:rsidRPr="00C47F90">
        <w:rPr>
          <w:rFonts w:ascii="Times New Roman" w:hAnsi="Times New Roman"/>
          <w:bCs/>
          <w:sz w:val="24"/>
          <w:szCs w:val="24"/>
        </w:rPr>
        <w:t xml:space="preserve">selgitada </w:t>
      </w:r>
      <w:r w:rsidRPr="00C47F90">
        <w:rPr>
          <w:rFonts w:ascii="Times New Roman" w:hAnsi="Times New Roman"/>
          <w:bCs/>
          <w:sz w:val="24"/>
          <w:szCs w:val="24"/>
        </w:rPr>
        <w:t xml:space="preserve">avaldusest loobumise tagajärgi. </w:t>
      </w:r>
    </w:p>
    <w:p w14:paraId="1FB34264" w14:textId="77777777" w:rsidR="00A032B3" w:rsidRPr="00C47F90" w:rsidRDefault="00A032B3">
      <w:pPr>
        <w:spacing w:after="0" w:line="240" w:lineRule="auto"/>
        <w:jc w:val="both"/>
        <w:rPr>
          <w:rFonts w:ascii="Times New Roman" w:hAnsi="Times New Roman"/>
          <w:bCs/>
          <w:sz w:val="24"/>
          <w:szCs w:val="24"/>
          <w:u w:val="single"/>
        </w:rPr>
      </w:pPr>
    </w:p>
    <w:p w14:paraId="17ADB936" w14:textId="2FA21693" w:rsidR="00992327" w:rsidRPr="00C47F90" w:rsidRDefault="0099232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9C5AB5"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5</w:t>
      </w:r>
      <w:r w:rsidRPr="00C47F90">
        <w:rPr>
          <w:rFonts w:ascii="Times New Roman" w:hAnsi="Times New Roman"/>
          <w:bCs/>
          <w:sz w:val="24"/>
          <w:szCs w:val="24"/>
        </w:rPr>
        <w:t xml:space="preserve"> </w:t>
      </w:r>
      <w:r w:rsidR="00FB4D66" w:rsidRPr="00C47F90">
        <w:rPr>
          <w:rFonts w:ascii="Times New Roman" w:hAnsi="Times New Roman"/>
          <w:bCs/>
          <w:sz w:val="24"/>
          <w:szCs w:val="24"/>
        </w:rPr>
        <w:t xml:space="preserve">sätestatakse </w:t>
      </w:r>
      <w:r w:rsidRPr="00C47F90">
        <w:rPr>
          <w:rFonts w:ascii="Times New Roman" w:hAnsi="Times New Roman"/>
          <w:bCs/>
          <w:sz w:val="24"/>
          <w:szCs w:val="24"/>
        </w:rPr>
        <w:t>avalduste liitmi</w:t>
      </w:r>
      <w:r w:rsidR="004A20AF" w:rsidRPr="00C47F90">
        <w:rPr>
          <w:rFonts w:ascii="Times New Roman" w:hAnsi="Times New Roman"/>
          <w:bCs/>
          <w:sz w:val="24"/>
          <w:szCs w:val="24"/>
        </w:rPr>
        <w:t>ne</w:t>
      </w:r>
      <w:r w:rsidRPr="00C47F90">
        <w:rPr>
          <w:rFonts w:ascii="Times New Roman" w:hAnsi="Times New Roman"/>
          <w:bCs/>
          <w:sz w:val="24"/>
          <w:szCs w:val="24"/>
        </w:rPr>
        <w:t xml:space="preserve">. Avalduste liitmisele kohaldatakse </w:t>
      </w:r>
      <w:r w:rsidR="00230DDD" w:rsidRPr="00C47F90">
        <w:rPr>
          <w:rFonts w:ascii="Times New Roman" w:hAnsi="Times New Roman"/>
          <w:bCs/>
          <w:sz w:val="24"/>
          <w:szCs w:val="24"/>
        </w:rPr>
        <w:t>TsMS</w:t>
      </w:r>
      <w:r w:rsidR="00230DDD" w:rsidRPr="00C47F90">
        <w:rPr>
          <w:rFonts w:ascii="Times New Roman" w:hAnsi="Times New Roman"/>
          <w:bCs/>
          <w:sz w:val="24"/>
          <w:szCs w:val="24"/>
        </w:rPr>
        <w:noBreakHyphen/>
        <w:t xml:space="preserve">i </w:t>
      </w:r>
      <w:r w:rsidRPr="00C47F90">
        <w:rPr>
          <w:rFonts w:ascii="Times New Roman" w:hAnsi="Times New Roman"/>
          <w:bCs/>
          <w:sz w:val="24"/>
          <w:szCs w:val="24"/>
        </w:rPr>
        <w:t>§</w:t>
      </w:r>
      <w:r w:rsidR="009B6276" w:rsidRPr="00C47F90">
        <w:rPr>
          <w:rFonts w:ascii="Times New Roman" w:hAnsi="Times New Roman"/>
          <w:bCs/>
          <w:sz w:val="24"/>
          <w:szCs w:val="24"/>
        </w:rPr>
        <w:noBreakHyphen/>
      </w:r>
      <w:r w:rsidRPr="00C47F90">
        <w:rPr>
          <w:rFonts w:ascii="Times New Roman" w:hAnsi="Times New Roman"/>
          <w:bCs/>
          <w:sz w:val="24"/>
          <w:szCs w:val="24"/>
        </w:rPr>
        <w:t>s</w:t>
      </w:r>
      <w:r w:rsidR="009B6276" w:rsidRPr="00C47F90">
        <w:rPr>
          <w:rFonts w:ascii="Times New Roman" w:hAnsi="Times New Roman"/>
          <w:bCs/>
          <w:sz w:val="24"/>
          <w:szCs w:val="24"/>
        </w:rPr>
        <w:t> </w:t>
      </w:r>
      <w:r w:rsidRPr="00C47F90">
        <w:rPr>
          <w:rFonts w:ascii="Times New Roman" w:hAnsi="Times New Roman"/>
          <w:bCs/>
          <w:sz w:val="24"/>
          <w:szCs w:val="24"/>
        </w:rPr>
        <w:t xml:space="preserve">374 sätestatud tingimusi. Kui komisjoni menetluses on ühel ajal mitu </w:t>
      </w:r>
      <w:r w:rsidR="00277324" w:rsidRPr="00C47F90">
        <w:rPr>
          <w:rFonts w:ascii="Times New Roman" w:hAnsi="Times New Roman"/>
          <w:bCs/>
          <w:sz w:val="24"/>
          <w:szCs w:val="24"/>
        </w:rPr>
        <w:t xml:space="preserve">sama </w:t>
      </w:r>
      <w:r w:rsidRPr="00C47F90">
        <w:rPr>
          <w:rFonts w:ascii="Times New Roman" w:hAnsi="Times New Roman"/>
          <w:bCs/>
          <w:sz w:val="24"/>
          <w:szCs w:val="24"/>
        </w:rPr>
        <w:t>lii</w:t>
      </w:r>
      <w:r w:rsidR="00277324" w:rsidRPr="00C47F90">
        <w:rPr>
          <w:rFonts w:ascii="Times New Roman" w:hAnsi="Times New Roman"/>
          <w:bCs/>
          <w:sz w:val="24"/>
          <w:szCs w:val="24"/>
        </w:rPr>
        <w:t>ki</w:t>
      </w:r>
      <w:r w:rsidRPr="00C47F90">
        <w:rPr>
          <w:rFonts w:ascii="Times New Roman" w:hAnsi="Times New Roman"/>
          <w:bCs/>
          <w:sz w:val="24"/>
          <w:szCs w:val="24"/>
        </w:rPr>
        <w:t xml:space="preserve"> tarbijavaidlusasja, milles on samad pooled või mille on esitanud tarbija eri kauplejate vastu või mille on esitanud eri tarbijad sama kaupleja vastu, võib </w:t>
      </w:r>
      <w:r w:rsidR="00551BFE" w:rsidRPr="00C47F90">
        <w:rPr>
          <w:rFonts w:ascii="Times New Roman" w:hAnsi="Times New Roman"/>
          <w:bCs/>
          <w:sz w:val="24"/>
          <w:szCs w:val="24"/>
        </w:rPr>
        <w:t xml:space="preserve">need </w:t>
      </w:r>
      <w:r w:rsidRPr="00C47F90">
        <w:rPr>
          <w:rFonts w:ascii="Times New Roman" w:hAnsi="Times New Roman"/>
          <w:bCs/>
          <w:sz w:val="24"/>
          <w:szCs w:val="24"/>
        </w:rPr>
        <w:t>liita ühte menetlusse, kui nõuded on õiguslikult omavahel seotud</w:t>
      </w:r>
      <w:r w:rsidR="0075454E" w:rsidRPr="00C47F90">
        <w:rPr>
          <w:rFonts w:ascii="Times New Roman" w:hAnsi="Times New Roman"/>
          <w:bCs/>
          <w:sz w:val="24"/>
          <w:szCs w:val="24"/>
        </w:rPr>
        <w:t xml:space="preserve"> ja nende ühine menetlemine võimaldab ne</w:t>
      </w:r>
      <w:r w:rsidR="001B2BCE" w:rsidRPr="00C47F90">
        <w:rPr>
          <w:rFonts w:ascii="Times New Roman" w:hAnsi="Times New Roman"/>
          <w:bCs/>
          <w:sz w:val="24"/>
          <w:szCs w:val="24"/>
        </w:rPr>
        <w:t>ed</w:t>
      </w:r>
      <w:r w:rsidR="0075454E" w:rsidRPr="00C47F90">
        <w:rPr>
          <w:rFonts w:ascii="Times New Roman" w:hAnsi="Times New Roman"/>
          <w:bCs/>
          <w:sz w:val="24"/>
          <w:szCs w:val="24"/>
        </w:rPr>
        <w:t xml:space="preserve"> kiirem</w:t>
      </w:r>
      <w:r w:rsidR="001B2BCE" w:rsidRPr="00C47F90">
        <w:rPr>
          <w:rFonts w:ascii="Times New Roman" w:hAnsi="Times New Roman"/>
          <w:bCs/>
          <w:sz w:val="24"/>
          <w:szCs w:val="24"/>
        </w:rPr>
        <w:t>ini</w:t>
      </w:r>
      <w:r w:rsidR="0075454E" w:rsidRPr="00C47F90">
        <w:rPr>
          <w:rFonts w:ascii="Times New Roman" w:hAnsi="Times New Roman"/>
          <w:bCs/>
          <w:sz w:val="24"/>
          <w:szCs w:val="24"/>
        </w:rPr>
        <w:t xml:space="preserve"> lahenda</w:t>
      </w:r>
      <w:r w:rsidR="001B2BCE" w:rsidRPr="00C47F90">
        <w:rPr>
          <w:rFonts w:ascii="Times New Roman" w:hAnsi="Times New Roman"/>
          <w:bCs/>
          <w:sz w:val="24"/>
          <w:szCs w:val="24"/>
        </w:rPr>
        <w:t>da</w:t>
      </w:r>
      <w:r w:rsidR="0075454E" w:rsidRPr="00C47F90">
        <w:rPr>
          <w:rFonts w:ascii="Times New Roman" w:hAnsi="Times New Roman"/>
          <w:bCs/>
          <w:sz w:val="24"/>
          <w:szCs w:val="24"/>
        </w:rPr>
        <w:t xml:space="preserve"> või lihtsustab nende menetlemist.</w:t>
      </w:r>
      <w:r w:rsidR="00975BEF" w:rsidRPr="00C47F90">
        <w:rPr>
          <w:rFonts w:ascii="Times New Roman" w:hAnsi="Times New Roman"/>
          <w:bCs/>
          <w:sz w:val="24"/>
          <w:szCs w:val="24"/>
        </w:rPr>
        <w:t xml:space="preserve"> </w:t>
      </w:r>
    </w:p>
    <w:p w14:paraId="7EA705EF" w14:textId="77777777" w:rsidR="0075454E" w:rsidRPr="00C47F90" w:rsidRDefault="0075454E">
      <w:pPr>
        <w:spacing w:after="0" w:line="240" w:lineRule="auto"/>
        <w:jc w:val="both"/>
        <w:rPr>
          <w:rFonts w:ascii="Times New Roman" w:hAnsi="Times New Roman"/>
          <w:bCs/>
          <w:sz w:val="24"/>
          <w:szCs w:val="24"/>
        </w:rPr>
      </w:pPr>
    </w:p>
    <w:p w14:paraId="6A87144C" w14:textId="19D26BD4" w:rsidR="001F3EE0" w:rsidRPr="00C47F90" w:rsidRDefault="0075454E">
      <w:pPr>
        <w:spacing w:after="0" w:line="240" w:lineRule="auto"/>
        <w:jc w:val="both"/>
        <w:rPr>
          <w:rFonts w:ascii="Times New Roman" w:hAnsi="Times New Roman"/>
          <w:bCs/>
          <w:sz w:val="24"/>
          <w:szCs w:val="24"/>
        </w:rPr>
      </w:pPr>
      <w:r w:rsidRPr="00C47F90">
        <w:rPr>
          <w:rFonts w:ascii="Times New Roman" w:hAnsi="Times New Roman"/>
          <w:b/>
          <w:sz w:val="24"/>
          <w:szCs w:val="24"/>
          <w:u w:val="single"/>
        </w:rPr>
        <w:t>TKS</w:t>
      </w:r>
      <w:r w:rsidR="008D0A0D" w:rsidRPr="00C47F90">
        <w:rPr>
          <w:rFonts w:ascii="Times New Roman" w:hAnsi="Times New Roman"/>
          <w:b/>
          <w:sz w:val="24"/>
          <w:szCs w:val="24"/>
          <w:u w:val="single"/>
        </w:rPr>
        <w:noBreakHyphen/>
        <w:t>i</w:t>
      </w:r>
      <w:r w:rsidRPr="00C47F90">
        <w:rPr>
          <w:rFonts w:ascii="Times New Roman" w:hAnsi="Times New Roman"/>
          <w:b/>
          <w:sz w:val="24"/>
          <w:szCs w:val="24"/>
          <w:u w:val="single"/>
        </w:rPr>
        <w:t xml:space="preserve"> 6.</w:t>
      </w:r>
      <w:r w:rsidR="007C3C01" w:rsidRPr="00C47F90">
        <w:rPr>
          <w:rFonts w:ascii="Times New Roman" w:hAnsi="Times New Roman"/>
          <w:b/>
          <w:sz w:val="24"/>
          <w:szCs w:val="24"/>
          <w:u w:val="single"/>
        </w:rPr>
        <w:t xml:space="preserve"> </w:t>
      </w:r>
      <w:r w:rsidRPr="00C47F90">
        <w:rPr>
          <w:rFonts w:ascii="Times New Roman" w:hAnsi="Times New Roman"/>
          <w:b/>
          <w:sz w:val="24"/>
          <w:szCs w:val="24"/>
          <w:u w:val="single"/>
        </w:rPr>
        <w:t>peatüki 4.</w:t>
      </w:r>
      <w:r w:rsidR="008D0A0D" w:rsidRPr="00C47F90">
        <w:rPr>
          <w:rFonts w:ascii="Times New Roman" w:hAnsi="Times New Roman"/>
          <w:b/>
          <w:sz w:val="24"/>
          <w:szCs w:val="24"/>
          <w:u w:val="single"/>
        </w:rPr>
        <w:t> </w:t>
      </w:r>
      <w:r w:rsidRPr="00C51920">
        <w:rPr>
          <w:rFonts w:ascii="Times New Roman" w:hAnsi="Times New Roman"/>
          <w:b/>
          <w:sz w:val="24"/>
          <w:szCs w:val="24"/>
          <w:u w:val="single"/>
        </w:rPr>
        <w:t>jagu</w:t>
      </w:r>
      <w:r w:rsidRPr="00C47F90">
        <w:rPr>
          <w:rFonts w:ascii="Times New Roman" w:hAnsi="Times New Roman"/>
          <w:bCs/>
          <w:sz w:val="24"/>
          <w:szCs w:val="24"/>
        </w:rPr>
        <w:t xml:space="preserve"> </w:t>
      </w:r>
    </w:p>
    <w:p w14:paraId="689BA04D" w14:textId="12FDFCAA" w:rsidR="0075454E" w:rsidRPr="00C47F90" w:rsidRDefault="00BE23D0">
      <w:pPr>
        <w:spacing w:after="0" w:line="240" w:lineRule="auto"/>
        <w:jc w:val="both"/>
        <w:rPr>
          <w:rFonts w:ascii="Times New Roman" w:hAnsi="Times New Roman"/>
          <w:bCs/>
          <w:sz w:val="24"/>
          <w:szCs w:val="24"/>
        </w:rPr>
      </w:pPr>
      <w:r w:rsidRPr="00C47F90">
        <w:rPr>
          <w:rFonts w:ascii="Times New Roman" w:hAnsi="Times New Roman"/>
          <w:bCs/>
          <w:sz w:val="24"/>
          <w:szCs w:val="24"/>
        </w:rPr>
        <w:t>korraldab</w:t>
      </w:r>
      <w:r w:rsidR="0075454E" w:rsidRPr="00C47F90">
        <w:rPr>
          <w:rFonts w:ascii="Times New Roman" w:hAnsi="Times New Roman"/>
          <w:bCs/>
          <w:sz w:val="24"/>
          <w:szCs w:val="24"/>
        </w:rPr>
        <w:t xml:space="preserve"> lepitusmenetluse läbiviimist komisjonis. Kehtiv </w:t>
      </w:r>
      <w:r w:rsidR="00F83472" w:rsidRPr="00C47F90">
        <w:rPr>
          <w:rFonts w:ascii="Times New Roman" w:hAnsi="Times New Roman"/>
          <w:bCs/>
          <w:sz w:val="24"/>
          <w:szCs w:val="24"/>
        </w:rPr>
        <w:t>TKS</w:t>
      </w:r>
      <w:r w:rsidR="0075454E" w:rsidRPr="00C47F90">
        <w:rPr>
          <w:rFonts w:ascii="Times New Roman" w:hAnsi="Times New Roman"/>
          <w:bCs/>
          <w:sz w:val="24"/>
          <w:szCs w:val="24"/>
        </w:rPr>
        <w:t xml:space="preserve"> ei sisalda sätteid komisjoni kui lepitusorgani kohta ega </w:t>
      </w:r>
      <w:r w:rsidR="002F084E" w:rsidRPr="00C47F90">
        <w:rPr>
          <w:rFonts w:ascii="Times New Roman" w:hAnsi="Times New Roman"/>
          <w:bCs/>
          <w:sz w:val="24"/>
          <w:szCs w:val="24"/>
        </w:rPr>
        <w:t>sätesta</w:t>
      </w:r>
      <w:r w:rsidR="0075454E" w:rsidRPr="00C47F90">
        <w:rPr>
          <w:rFonts w:ascii="Times New Roman" w:hAnsi="Times New Roman"/>
          <w:bCs/>
          <w:sz w:val="24"/>
          <w:szCs w:val="24"/>
        </w:rPr>
        <w:t xml:space="preserve"> täpsem</w:t>
      </w:r>
      <w:r w:rsidR="002F084E" w:rsidRPr="00C47F90">
        <w:rPr>
          <w:rFonts w:ascii="Times New Roman" w:hAnsi="Times New Roman"/>
          <w:bCs/>
          <w:sz w:val="24"/>
          <w:szCs w:val="24"/>
        </w:rPr>
        <w:t>ini</w:t>
      </w:r>
      <w:r w:rsidR="0075454E" w:rsidRPr="00C47F90">
        <w:rPr>
          <w:rFonts w:ascii="Times New Roman" w:hAnsi="Times New Roman"/>
          <w:bCs/>
          <w:sz w:val="24"/>
          <w:szCs w:val="24"/>
        </w:rPr>
        <w:t xml:space="preserve"> lepitusmenetluse läbiviimist. Eelnõuga võimaldatakse komisjoni </w:t>
      </w:r>
      <w:r w:rsidR="00D54B0B" w:rsidRPr="00C47F90">
        <w:rPr>
          <w:rFonts w:ascii="Times New Roman" w:hAnsi="Times New Roman"/>
          <w:bCs/>
          <w:sz w:val="24"/>
          <w:szCs w:val="24"/>
        </w:rPr>
        <w:t xml:space="preserve">poole </w:t>
      </w:r>
      <w:r w:rsidR="0075454E" w:rsidRPr="00C47F90">
        <w:rPr>
          <w:rFonts w:ascii="Times New Roman" w:hAnsi="Times New Roman"/>
          <w:bCs/>
          <w:sz w:val="24"/>
          <w:szCs w:val="24"/>
        </w:rPr>
        <w:t>pöördumise</w:t>
      </w:r>
      <w:r w:rsidR="00D54B0B" w:rsidRPr="00C47F90">
        <w:rPr>
          <w:rFonts w:ascii="Times New Roman" w:hAnsi="Times New Roman"/>
          <w:bCs/>
          <w:sz w:val="24"/>
          <w:szCs w:val="24"/>
        </w:rPr>
        <w:t xml:space="preserve"> korra</w:t>
      </w:r>
      <w:r w:rsidR="0075454E" w:rsidRPr="00C47F90">
        <w:rPr>
          <w:rFonts w:ascii="Times New Roman" w:hAnsi="Times New Roman"/>
          <w:bCs/>
          <w:sz w:val="24"/>
          <w:szCs w:val="24"/>
        </w:rPr>
        <w:t>l valida lepitusmenetlus</w:t>
      </w:r>
      <w:r w:rsidR="00BF6D95">
        <w:rPr>
          <w:rFonts w:ascii="Times New Roman" w:hAnsi="Times New Roman"/>
          <w:bCs/>
          <w:sz w:val="24"/>
          <w:szCs w:val="24"/>
        </w:rPr>
        <w:t xml:space="preserve"> </w:t>
      </w:r>
      <w:r w:rsidR="0075454E" w:rsidRPr="00C47F90">
        <w:rPr>
          <w:rFonts w:ascii="Times New Roman" w:hAnsi="Times New Roman"/>
          <w:bCs/>
          <w:sz w:val="24"/>
          <w:szCs w:val="24"/>
        </w:rPr>
        <w:t xml:space="preserve">komisjoni </w:t>
      </w:r>
      <w:r w:rsidR="00807A5C" w:rsidRPr="00C47F90">
        <w:rPr>
          <w:rFonts w:ascii="Times New Roman" w:hAnsi="Times New Roman"/>
          <w:bCs/>
          <w:sz w:val="24"/>
          <w:szCs w:val="24"/>
        </w:rPr>
        <w:t>alalise liikme</w:t>
      </w:r>
      <w:r w:rsidR="0075454E" w:rsidRPr="00C47F90">
        <w:rPr>
          <w:rFonts w:ascii="Times New Roman" w:hAnsi="Times New Roman"/>
          <w:bCs/>
          <w:sz w:val="24"/>
          <w:szCs w:val="24"/>
        </w:rPr>
        <w:t xml:space="preserve"> vahendusel. Lepitusmenetlus ei ole avalik ja võimaldab jõuda vaidluse pooli rahuldava kokkuleppeni. </w:t>
      </w:r>
    </w:p>
    <w:p w14:paraId="35619B31" w14:textId="77777777" w:rsidR="0075454E" w:rsidRPr="00C47F90" w:rsidRDefault="0075454E">
      <w:pPr>
        <w:spacing w:after="0" w:line="240" w:lineRule="auto"/>
        <w:jc w:val="both"/>
        <w:rPr>
          <w:rFonts w:ascii="Times New Roman" w:hAnsi="Times New Roman"/>
          <w:bCs/>
          <w:sz w:val="24"/>
          <w:szCs w:val="24"/>
        </w:rPr>
      </w:pPr>
    </w:p>
    <w:p w14:paraId="7C8B6BE2" w14:textId="70ABCD70" w:rsidR="007719F1" w:rsidRPr="00C47F90" w:rsidRDefault="0075454E">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FD00AF" w:rsidRPr="00C47F90">
        <w:rPr>
          <w:rFonts w:ascii="Times New Roman" w:hAnsi="Times New Roman"/>
          <w:b/>
          <w:sz w:val="24"/>
          <w:szCs w:val="24"/>
        </w:rPr>
        <w:noBreakHyphen/>
        <w:t>i</w:t>
      </w:r>
      <w:r w:rsidRPr="00C47F90">
        <w:rPr>
          <w:rFonts w:ascii="Times New Roman" w:hAnsi="Times New Roman"/>
          <w:b/>
          <w:sz w:val="24"/>
          <w:szCs w:val="24"/>
        </w:rPr>
        <w:t xml:space="preserve"> §</w:t>
      </w:r>
      <w:r w:rsidR="00583015" w:rsidRPr="00C47F90">
        <w:rPr>
          <w:rFonts w:ascii="Times New Roman" w:hAnsi="Times New Roman"/>
          <w:b/>
          <w:sz w:val="24"/>
          <w:szCs w:val="24"/>
        </w:rPr>
        <w:t>-s</w:t>
      </w:r>
      <w:r w:rsidRPr="00C47F90">
        <w:rPr>
          <w:rFonts w:ascii="Times New Roman" w:hAnsi="Times New Roman"/>
          <w:b/>
          <w:sz w:val="24"/>
          <w:szCs w:val="24"/>
        </w:rPr>
        <w:t xml:space="preserve"> 5</w:t>
      </w:r>
      <w:r w:rsidR="00143C70">
        <w:rPr>
          <w:rFonts w:ascii="Times New Roman" w:hAnsi="Times New Roman"/>
          <w:b/>
          <w:sz w:val="24"/>
          <w:szCs w:val="24"/>
        </w:rPr>
        <w:t>1</w:t>
      </w:r>
      <w:r w:rsidR="00326057" w:rsidRPr="004175DB">
        <w:rPr>
          <w:rFonts w:ascii="Times New Roman" w:hAnsi="Times New Roman"/>
          <w:bCs/>
          <w:sz w:val="24"/>
          <w:szCs w:val="24"/>
        </w:rPr>
        <w:t xml:space="preserve"> </w:t>
      </w:r>
      <w:r w:rsidR="00583015" w:rsidRPr="00C47F90">
        <w:rPr>
          <w:rFonts w:ascii="Times New Roman" w:hAnsi="Times New Roman"/>
          <w:bCs/>
          <w:sz w:val="24"/>
          <w:szCs w:val="24"/>
        </w:rPr>
        <w:t>sätestatakse, et komisjon on lepitusorgan lepitusseaduse §</w:t>
      </w:r>
      <w:r w:rsidR="00CA01DB" w:rsidRPr="00C47F90">
        <w:rPr>
          <w:rFonts w:ascii="Times New Roman" w:hAnsi="Times New Roman"/>
          <w:bCs/>
          <w:sz w:val="24"/>
          <w:szCs w:val="24"/>
        </w:rPr>
        <w:t> </w:t>
      </w:r>
      <w:r w:rsidR="00583015" w:rsidRPr="00C47F90">
        <w:rPr>
          <w:rFonts w:ascii="Times New Roman" w:hAnsi="Times New Roman"/>
          <w:bCs/>
          <w:sz w:val="24"/>
          <w:szCs w:val="24"/>
        </w:rPr>
        <w:t xml:space="preserve">19 tähenduses ja komisjonis läbiviidavale lepitusmenetlusele kohaldatakse lepitusseaduses lepitusorgani tegevuse kohta sätestatut TKS-st tulenevate erisustega. Seega kohalduvad komisjonile </w:t>
      </w:r>
      <w:r w:rsidR="007719F1" w:rsidRPr="00C47F90">
        <w:rPr>
          <w:rFonts w:ascii="Times New Roman" w:hAnsi="Times New Roman"/>
          <w:bCs/>
          <w:sz w:val="24"/>
          <w:szCs w:val="24"/>
        </w:rPr>
        <w:t xml:space="preserve">koos käesolevast eelnõust tulenevate erisustega </w:t>
      </w:r>
      <w:r w:rsidR="00583015" w:rsidRPr="00C47F90">
        <w:rPr>
          <w:rFonts w:ascii="Times New Roman" w:hAnsi="Times New Roman"/>
          <w:bCs/>
          <w:sz w:val="24"/>
          <w:szCs w:val="24"/>
        </w:rPr>
        <w:t>lepitusseaduse §-d 19</w:t>
      </w:r>
      <w:r w:rsidR="00255943" w:rsidRPr="00C47F90">
        <w:rPr>
          <w:rFonts w:ascii="Times New Roman" w:hAnsi="Times New Roman"/>
          <w:bCs/>
          <w:sz w:val="24"/>
          <w:szCs w:val="24"/>
        </w:rPr>
        <w:t>–</w:t>
      </w:r>
      <w:r w:rsidR="007719F1" w:rsidRPr="00C47F90">
        <w:rPr>
          <w:rFonts w:ascii="Times New Roman" w:hAnsi="Times New Roman"/>
          <w:bCs/>
          <w:sz w:val="24"/>
          <w:szCs w:val="24"/>
        </w:rPr>
        <w:t>2</w:t>
      </w:r>
      <w:r w:rsidR="00583015" w:rsidRPr="00C47F90">
        <w:rPr>
          <w:rFonts w:ascii="Times New Roman" w:hAnsi="Times New Roman"/>
          <w:bCs/>
          <w:sz w:val="24"/>
          <w:szCs w:val="24"/>
        </w:rPr>
        <w:t>9</w:t>
      </w:r>
      <w:r w:rsidR="007719F1" w:rsidRPr="00C47F90">
        <w:rPr>
          <w:rFonts w:ascii="Times New Roman" w:hAnsi="Times New Roman"/>
          <w:bCs/>
          <w:sz w:val="24"/>
          <w:szCs w:val="24"/>
        </w:rPr>
        <w:t>, mi</w:t>
      </w:r>
      <w:r w:rsidR="00D251DE" w:rsidRPr="00C47F90">
        <w:rPr>
          <w:rFonts w:ascii="Times New Roman" w:hAnsi="Times New Roman"/>
          <w:bCs/>
          <w:sz w:val="24"/>
          <w:szCs w:val="24"/>
        </w:rPr>
        <w:t>lles on sätestatud</w:t>
      </w:r>
      <w:r w:rsidR="007719F1" w:rsidRPr="00C47F90">
        <w:rPr>
          <w:rFonts w:ascii="Times New Roman" w:hAnsi="Times New Roman"/>
          <w:bCs/>
          <w:sz w:val="24"/>
          <w:szCs w:val="24"/>
        </w:rPr>
        <w:t xml:space="preserve"> komisjoni kui lepitusorgani poole pöördumi</w:t>
      </w:r>
      <w:r w:rsidR="00D251DE" w:rsidRPr="00C47F90">
        <w:rPr>
          <w:rFonts w:ascii="Times New Roman" w:hAnsi="Times New Roman"/>
          <w:bCs/>
          <w:sz w:val="24"/>
          <w:szCs w:val="24"/>
        </w:rPr>
        <w:t>ne</w:t>
      </w:r>
      <w:r w:rsidR="007719F1" w:rsidRPr="00C47F90">
        <w:rPr>
          <w:rFonts w:ascii="Times New Roman" w:hAnsi="Times New Roman"/>
          <w:bCs/>
          <w:sz w:val="24"/>
          <w:szCs w:val="24"/>
        </w:rPr>
        <w:t>, avalduse menetlusse võtmisest keeldumi</w:t>
      </w:r>
      <w:r w:rsidR="00D251DE" w:rsidRPr="00C47F90">
        <w:rPr>
          <w:rFonts w:ascii="Times New Roman" w:hAnsi="Times New Roman"/>
          <w:bCs/>
          <w:sz w:val="24"/>
          <w:szCs w:val="24"/>
        </w:rPr>
        <w:t>ne</w:t>
      </w:r>
      <w:r w:rsidR="007719F1" w:rsidRPr="00C47F90">
        <w:rPr>
          <w:rFonts w:ascii="Times New Roman" w:hAnsi="Times New Roman"/>
          <w:bCs/>
          <w:sz w:val="24"/>
          <w:szCs w:val="24"/>
        </w:rPr>
        <w:t>, lepitusmenetluse alustami</w:t>
      </w:r>
      <w:r w:rsidR="00D251DE" w:rsidRPr="00C47F90">
        <w:rPr>
          <w:rFonts w:ascii="Times New Roman" w:hAnsi="Times New Roman"/>
          <w:bCs/>
          <w:sz w:val="24"/>
          <w:szCs w:val="24"/>
        </w:rPr>
        <w:t>ne</w:t>
      </w:r>
      <w:r w:rsidR="007719F1" w:rsidRPr="00C47F90">
        <w:rPr>
          <w:rFonts w:ascii="Times New Roman" w:hAnsi="Times New Roman"/>
          <w:bCs/>
          <w:sz w:val="24"/>
          <w:szCs w:val="24"/>
        </w:rPr>
        <w:t>, lepituskoht</w:t>
      </w:r>
      <w:r w:rsidR="007B49E4" w:rsidRPr="00C47F90">
        <w:rPr>
          <w:rFonts w:ascii="Times New Roman" w:hAnsi="Times New Roman"/>
          <w:bCs/>
          <w:sz w:val="24"/>
          <w:szCs w:val="24"/>
        </w:rPr>
        <w:t>u</w:t>
      </w:r>
      <w:r w:rsidR="007719F1" w:rsidRPr="00C47F90">
        <w:rPr>
          <w:rFonts w:ascii="Times New Roman" w:hAnsi="Times New Roman"/>
          <w:bCs/>
          <w:sz w:val="24"/>
          <w:szCs w:val="24"/>
        </w:rPr>
        <w:t>mise läbiviimi</w:t>
      </w:r>
      <w:r w:rsidR="00D251DE" w:rsidRPr="00C47F90">
        <w:rPr>
          <w:rFonts w:ascii="Times New Roman" w:hAnsi="Times New Roman"/>
          <w:bCs/>
          <w:sz w:val="24"/>
          <w:szCs w:val="24"/>
        </w:rPr>
        <w:t>ne</w:t>
      </w:r>
      <w:r w:rsidR="007719F1" w:rsidRPr="00C47F90">
        <w:rPr>
          <w:rFonts w:ascii="Times New Roman" w:hAnsi="Times New Roman"/>
          <w:bCs/>
          <w:sz w:val="24"/>
          <w:szCs w:val="24"/>
        </w:rPr>
        <w:t>, erialaasjatundjate ja tunnistajate kaasami</w:t>
      </w:r>
      <w:r w:rsidR="00D251DE" w:rsidRPr="00C47F90">
        <w:rPr>
          <w:rFonts w:ascii="Times New Roman" w:hAnsi="Times New Roman"/>
          <w:bCs/>
          <w:sz w:val="24"/>
          <w:szCs w:val="24"/>
        </w:rPr>
        <w:t>ne</w:t>
      </w:r>
      <w:r w:rsidR="007719F1" w:rsidRPr="00C47F90">
        <w:rPr>
          <w:rFonts w:ascii="Times New Roman" w:hAnsi="Times New Roman"/>
          <w:bCs/>
          <w:sz w:val="24"/>
          <w:szCs w:val="24"/>
        </w:rPr>
        <w:t>, lepituskokkuleppe sõlmimise ettepanek, kokkuleppe kinnitami</w:t>
      </w:r>
      <w:r w:rsidR="00D251DE" w:rsidRPr="00C47F90">
        <w:rPr>
          <w:rFonts w:ascii="Times New Roman" w:hAnsi="Times New Roman"/>
          <w:bCs/>
          <w:sz w:val="24"/>
          <w:szCs w:val="24"/>
        </w:rPr>
        <w:t>ne</w:t>
      </w:r>
      <w:r w:rsidR="007719F1" w:rsidRPr="00C47F90">
        <w:rPr>
          <w:rFonts w:ascii="Times New Roman" w:hAnsi="Times New Roman"/>
          <w:bCs/>
          <w:sz w:val="24"/>
          <w:szCs w:val="24"/>
        </w:rPr>
        <w:t>, lepitusmenetluse lõpetami</w:t>
      </w:r>
      <w:r w:rsidR="00D251DE" w:rsidRPr="00C47F90">
        <w:rPr>
          <w:rFonts w:ascii="Times New Roman" w:hAnsi="Times New Roman"/>
          <w:bCs/>
          <w:sz w:val="24"/>
          <w:szCs w:val="24"/>
        </w:rPr>
        <w:t>ne</w:t>
      </w:r>
      <w:r w:rsidR="007719F1" w:rsidRPr="00C47F90">
        <w:rPr>
          <w:rFonts w:ascii="Times New Roman" w:hAnsi="Times New Roman"/>
          <w:bCs/>
          <w:sz w:val="24"/>
          <w:szCs w:val="24"/>
        </w:rPr>
        <w:t xml:space="preserve"> ja kokkuleppe täitmi</w:t>
      </w:r>
      <w:r w:rsidR="00D251DE" w:rsidRPr="00C47F90">
        <w:rPr>
          <w:rFonts w:ascii="Times New Roman" w:hAnsi="Times New Roman"/>
          <w:bCs/>
          <w:sz w:val="24"/>
          <w:szCs w:val="24"/>
        </w:rPr>
        <w:t>ne</w:t>
      </w:r>
      <w:r w:rsidR="00FD6FC2" w:rsidRPr="00C47F90">
        <w:rPr>
          <w:rFonts w:ascii="Times New Roman" w:hAnsi="Times New Roman"/>
          <w:bCs/>
          <w:sz w:val="24"/>
          <w:szCs w:val="24"/>
        </w:rPr>
        <w:t xml:space="preserve"> ning kohtusse pöördumi</w:t>
      </w:r>
      <w:r w:rsidR="00D251DE" w:rsidRPr="00C47F90">
        <w:rPr>
          <w:rFonts w:ascii="Times New Roman" w:hAnsi="Times New Roman"/>
          <w:bCs/>
          <w:sz w:val="24"/>
          <w:szCs w:val="24"/>
        </w:rPr>
        <w:t>ne</w:t>
      </w:r>
      <w:r w:rsidR="007719F1" w:rsidRPr="00C47F90">
        <w:rPr>
          <w:rFonts w:ascii="Times New Roman" w:hAnsi="Times New Roman"/>
          <w:bCs/>
          <w:sz w:val="24"/>
          <w:szCs w:val="24"/>
        </w:rPr>
        <w:t xml:space="preserve">. </w:t>
      </w:r>
      <w:r w:rsidR="00AA1B79" w:rsidRPr="00C47F90">
        <w:rPr>
          <w:rFonts w:ascii="Times New Roman" w:hAnsi="Times New Roman"/>
          <w:bCs/>
          <w:sz w:val="24"/>
          <w:szCs w:val="24"/>
        </w:rPr>
        <w:t>K</w:t>
      </w:r>
      <w:r w:rsidR="007719F1" w:rsidRPr="00C47F90">
        <w:rPr>
          <w:rFonts w:ascii="Times New Roman" w:hAnsi="Times New Roman"/>
          <w:bCs/>
          <w:sz w:val="24"/>
          <w:szCs w:val="24"/>
        </w:rPr>
        <w:t xml:space="preserve">omisjoni kui lepitusorgani poole pöördumisele, lepitusmenetluse alustamisele, lepituskokkuleppe sõlmimisele ja </w:t>
      </w:r>
      <w:r w:rsidR="00FD6FC2" w:rsidRPr="00C47F90">
        <w:rPr>
          <w:rFonts w:ascii="Times New Roman" w:hAnsi="Times New Roman"/>
          <w:bCs/>
          <w:sz w:val="24"/>
          <w:szCs w:val="24"/>
        </w:rPr>
        <w:t>kohtusse pöördumisele kohaldatakse käesolevas eelnõus sätestatud erisusi.</w:t>
      </w:r>
    </w:p>
    <w:p w14:paraId="0BB6A914" w14:textId="77777777" w:rsidR="00FD6FC2" w:rsidRPr="00C47F90" w:rsidRDefault="00FD6FC2">
      <w:pPr>
        <w:spacing w:after="0" w:line="240" w:lineRule="auto"/>
        <w:jc w:val="both"/>
        <w:rPr>
          <w:rFonts w:ascii="Times New Roman" w:hAnsi="Times New Roman"/>
          <w:bCs/>
          <w:sz w:val="24"/>
          <w:szCs w:val="24"/>
        </w:rPr>
      </w:pPr>
    </w:p>
    <w:p w14:paraId="79810DFF" w14:textId="39A63F39" w:rsidR="0075454E" w:rsidRPr="00C47F90" w:rsidRDefault="00AA1B79">
      <w:pPr>
        <w:spacing w:after="0" w:line="240" w:lineRule="auto"/>
        <w:jc w:val="both"/>
        <w:rPr>
          <w:rFonts w:ascii="Times New Roman" w:hAnsi="Times New Roman"/>
          <w:bCs/>
          <w:sz w:val="24"/>
          <w:szCs w:val="24"/>
        </w:rPr>
      </w:pPr>
      <w:r w:rsidRPr="00C47F90">
        <w:rPr>
          <w:rFonts w:ascii="Times New Roman" w:hAnsi="Times New Roman"/>
          <w:bCs/>
          <w:sz w:val="24"/>
          <w:szCs w:val="24"/>
        </w:rPr>
        <w:t>K</w:t>
      </w:r>
      <w:r w:rsidR="00583015" w:rsidRPr="00C47F90">
        <w:rPr>
          <w:rFonts w:ascii="Times New Roman" w:hAnsi="Times New Roman"/>
          <w:bCs/>
          <w:sz w:val="24"/>
          <w:szCs w:val="24"/>
        </w:rPr>
        <w:t xml:space="preserve">omisjonis </w:t>
      </w:r>
      <w:r w:rsidR="00FD6FC2" w:rsidRPr="00C47F90">
        <w:rPr>
          <w:rFonts w:ascii="Times New Roman" w:hAnsi="Times New Roman"/>
          <w:bCs/>
          <w:sz w:val="24"/>
          <w:szCs w:val="24"/>
        </w:rPr>
        <w:t xml:space="preserve">kui </w:t>
      </w:r>
      <w:r w:rsidR="00583015" w:rsidRPr="00C47F90">
        <w:rPr>
          <w:rFonts w:ascii="Times New Roman" w:hAnsi="Times New Roman"/>
          <w:bCs/>
          <w:sz w:val="24"/>
          <w:szCs w:val="24"/>
        </w:rPr>
        <w:t xml:space="preserve">lepitusorganis lepitusmenetlust läbiviiv isik on tarbijavaidluste komisjoni </w:t>
      </w:r>
      <w:r w:rsidR="004B2E08" w:rsidRPr="00C47F90">
        <w:rPr>
          <w:rFonts w:ascii="Times New Roman" w:hAnsi="Times New Roman"/>
          <w:bCs/>
          <w:sz w:val="24"/>
          <w:szCs w:val="24"/>
        </w:rPr>
        <w:t>alaline liige</w:t>
      </w:r>
      <w:r w:rsidR="00063104" w:rsidRPr="00C47F90">
        <w:rPr>
          <w:rFonts w:ascii="Times New Roman" w:hAnsi="Times New Roman"/>
          <w:bCs/>
          <w:sz w:val="24"/>
          <w:szCs w:val="24"/>
        </w:rPr>
        <w:t>, kes ei ole sama vaidlust varem komisjonis menetlenud</w:t>
      </w:r>
      <w:r w:rsidR="00583015" w:rsidRPr="00C47F90">
        <w:rPr>
          <w:rFonts w:ascii="Times New Roman" w:hAnsi="Times New Roman"/>
          <w:bCs/>
          <w:sz w:val="24"/>
          <w:szCs w:val="24"/>
        </w:rPr>
        <w:t xml:space="preserve">. </w:t>
      </w:r>
    </w:p>
    <w:p w14:paraId="12403BBB" w14:textId="77777777" w:rsidR="00B82A49" w:rsidRPr="00C47F90" w:rsidRDefault="00B82A49">
      <w:pPr>
        <w:spacing w:after="0" w:line="240" w:lineRule="auto"/>
        <w:jc w:val="both"/>
        <w:rPr>
          <w:rFonts w:ascii="Times New Roman" w:hAnsi="Times New Roman"/>
          <w:bCs/>
          <w:sz w:val="24"/>
          <w:szCs w:val="24"/>
        </w:rPr>
      </w:pPr>
    </w:p>
    <w:p w14:paraId="6702F681" w14:textId="431A01F9" w:rsidR="00FD6FC2" w:rsidRPr="00C47F90" w:rsidRDefault="00FD6FC2">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2C71EE" w:rsidRPr="00C47F90">
        <w:rPr>
          <w:rFonts w:ascii="Times New Roman" w:hAnsi="Times New Roman"/>
          <w:b/>
          <w:sz w:val="24"/>
          <w:szCs w:val="24"/>
        </w:rPr>
        <w:noBreakHyphen/>
        <w:t>i</w:t>
      </w:r>
      <w:r w:rsidRPr="00C47F90">
        <w:rPr>
          <w:rFonts w:ascii="Times New Roman" w:hAnsi="Times New Roman"/>
          <w:b/>
          <w:sz w:val="24"/>
          <w:szCs w:val="24"/>
        </w:rPr>
        <w:t xml:space="preserve"> §-s 5</w:t>
      </w:r>
      <w:r w:rsidR="00143C70">
        <w:rPr>
          <w:rFonts w:ascii="Times New Roman" w:hAnsi="Times New Roman"/>
          <w:b/>
          <w:sz w:val="24"/>
          <w:szCs w:val="24"/>
        </w:rPr>
        <w:t>1</w:t>
      </w:r>
      <w:r w:rsidRPr="00C47F90">
        <w:rPr>
          <w:rFonts w:ascii="Times New Roman" w:hAnsi="Times New Roman"/>
          <w:b/>
          <w:sz w:val="24"/>
          <w:szCs w:val="24"/>
          <w:vertAlign w:val="superscript"/>
        </w:rPr>
        <w:t>1</w:t>
      </w:r>
      <w:r w:rsidRPr="00C47F90">
        <w:rPr>
          <w:rFonts w:ascii="Times New Roman" w:hAnsi="Times New Roman"/>
          <w:bCs/>
          <w:sz w:val="24"/>
          <w:szCs w:val="24"/>
        </w:rPr>
        <w:t xml:space="preserve"> </w:t>
      </w:r>
      <w:r w:rsidR="00092BE3" w:rsidRPr="00C47F90">
        <w:rPr>
          <w:rFonts w:ascii="Times New Roman" w:hAnsi="Times New Roman"/>
          <w:bCs/>
          <w:sz w:val="24"/>
          <w:szCs w:val="24"/>
        </w:rPr>
        <w:t>sätestatakse</w:t>
      </w:r>
      <w:r w:rsidRPr="00C47F90">
        <w:rPr>
          <w:rFonts w:ascii="Times New Roman" w:hAnsi="Times New Roman"/>
          <w:bCs/>
          <w:sz w:val="24"/>
          <w:szCs w:val="24"/>
        </w:rPr>
        <w:t xml:space="preserve"> komisjoni kui lepitusorgani poole pöördumi</w:t>
      </w:r>
      <w:r w:rsidR="00D47463" w:rsidRPr="00C47F90">
        <w:rPr>
          <w:rFonts w:ascii="Times New Roman" w:hAnsi="Times New Roman"/>
          <w:bCs/>
          <w:sz w:val="24"/>
          <w:szCs w:val="24"/>
        </w:rPr>
        <w:t>ne</w:t>
      </w:r>
      <w:r w:rsidRPr="00C47F90">
        <w:rPr>
          <w:rFonts w:ascii="Times New Roman" w:hAnsi="Times New Roman"/>
          <w:bCs/>
          <w:sz w:val="24"/>
          <w:szCs w:val="24"/>
        </w:rPr>
        <w:t>.</w:t>
      </w:r>
    </w:p>
    <w:p w14:paraId="77B7B144" w14:textId="015025FF" w:rsidR="002F4EE4" w:rsidRPr="00C47F90" w:rsidRDefault="00FD6FC2">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937346" w:rsidRPr="00C47F90">
        <w:rPr>
          <w:rFonts w:ascii="Times New Roman" w:hAnsi="Times New Roman"/>
          <w:bCs/>
          <w:sz w:val="24"/>
          <w:szCs w:val="24"/>
          <w:u w:val="single"/>
        </w:rPr>
        <w:t> </w:t>
      </w:r>
      <w:r w:rsidRPr="00C47F90">
        <w:rPr>
          <w:rFonts w:ascii="Times New Roman" w:hAnsi="Times New Roman"/>
          <w:bCs/>
          <w:sz w:val="24"/>
          <w:szCs w:val="24"/>
          <w:u w:val="single"/>
        </w:rPr>
        <w:t>1</w:t>
      </w:r>
      <w:r w:rsidR="00937346" w:rsidRPr="00C47F90">
        <w:rPr>
          <w:rFonts w:ascii="Times New Roman" w:hAnsi="Times New Roman"/>
          <w:bCs/>
          <w:sz w:val="24"/>
          <w:szCs w:val="24"/>
        </w:rPr>
        <w:t xml:space="preserve"> </w:t>
      </w:r>
      <w:r w:rsidRPr="00C47F90">
        <w:rPr>
          <w:rFonts w:ascii="Times New Roman" w:hAnsi="Times New Roman"/>
          <w:bCs/>
          <w:sz w:val="24"/>
          <w:szCs w:val="24"/>
        </w:rPr>
        <w:t>sätestatakse, et komisjoni kui lepitusorgani poole pöördumisel kohaldatakse lepitusavaldusele käesoleva eelnõu §-</w:t>
      </w:r>
      <w:r w:rsidR="00466BF3" w:rsidRPr="00C47F90">
        <w:rPr>
          <w:rFonts w:ascii="Times New Roman" w:hAnsi="Times New Roman"/>
          <w:bCs/>
          <w:sz w:val="24"/>
          <w:szCs w:val="24"/>
        </w:rPr>
        <w:t>s</w:t>
      </w:r>
      <w:r w:rsidRPr="00C47F90">
        <w:rPr>
          <w:rFonts w:ascii="Times New Roman" w:hAnsi="Times New Roman"/>
          <w:bCs/>
          <w:sz w:val="24"/>
          <w:szCs w:val="24"/>
        </w:rPr>
        <w:t xml:space="preserve"> 5</w:t>
      </w:r>
      <w:r w:rsidR="00326057">
        <w:rPr>
          <w:rFonts w:ascii="Times New Roman" w:hAnsi="Times New Roman"/>
          <w:bCs/>
          <w:sz w:val="24"/>
          <w:szCs w:val="24"/>
        </w:rPr>
        <w:t>0</w:t>
      </w:r>
      <w:r w:rsidRPr="00C47F90">
        <w:rPr>
          <w:rFonts w:ascii="Times New Roman" w:hAnsi="Times New Roman"/>
          <w:bCs/>
          <w:sz w:val="24"/>
          <w:szCs w:val="24"/>
        </w:rPr>
        <w:t xml:space="preserve"> </w:t>
      </w:r>
      <w:r w:rsidR="00466BF3" w:rsidRPr="00C47F90">
        <w:rPr>
          <w:rFonts w:ascii="Times New Roman" w:hAnsi="Times New Roman"/>
          <w:bCs/>
          <w:sz w:val="24"/>
          <w:szCs w:val="24"/>
        </w:rPr>
        <w:t>avalduse esitamise kohta ja §-s 5</w:t>
      </w:r>
      <w:r w:rsidR="00326057">
        <w:rPr>
          <w:rFonts w:ascii="Times New Roman" w:hAnsi="Times New Roman"/>
          <w:bCs/>
          <w:sz w:val="24"/>
          <w:szCs w:val="24"/>
        </w:rPr>
        <w:t>0</w:t>
      </w:r>
      <w:r w:rsidR="00466BF3" w:rsidRPr="00C47F90">
        <w:rPr>
          <w:rFonts w:ascii="Times New Roman" w:hAnsi="Times New Roman"/>
          <w:bCs/>
          <w:sz w:val="24"/>
          <w:szCs w:val="24"/>
          <w:vertAlign w:val="superscript"/>
        </w:rPr>
        <w:t>3</w:t>
      </w:r>
      <w:r w:rsidR="00466BF3" w:rsidRPr="00C47F90">
        <w:rPr>
          <w:rFonts w:ascii="Times New Roman" w:hAnsi="Times New Roman"/>
          <w:bCs/>
          <w:sz w:val="24"/>
          <w:szCs w:val="24"/>
        </w:rPr>
        <w:t xml:space="preserve"> avalduse menetlusse võtmata jätmise kohta sätestatut. Samadele nõuetele vastava avalduse esitamine võimaldab lepitusmenetluse luhtumisel võtta tarbija taotlusel lepitusmenetluse aluseks olnud avaldus komisjoni </w:t>
      </w:r>
      <w:r w:rsidR="002F4EE4" w:rsidRPr="00C47F90">
        <w:rPr>
          <w:rFonts w:ascii="Times New Roman" w:hAnsi="Times New Roman"/>
          <w:bCs/>
          <w:sz w:val="24"/>
          <w:szCs w:val="24"/>
        </w:rPr>
        <w:t xml:space="preserve">tavamenetlusse. Piirdumine ühe avaldusega on </w:t>
      </w:r>
      <w:r w:rsidR="002218F2" w:rsidRPr="00C47F90">
        <w:rPr>
          <w:rFonts w:ascii="Times New Roman" w:hAnsi="Times New Roman"/>
          <w:bCs/>
          <w:sz w:val="24"/>
          <w:szCs w:val="24"/>
        </w:rPr>
        <w:t xml:space="preserve">tarbijale </w:t>
      </w:r>
      <w:r w:rsidR="002F4EE4" w:rsidRPr="00C47F90">
        <w:rPr>
          <w:rFonts w:ascii="Times New Roman" w:hAnsi="Times New Roman"/>
          <w:bCs/>
          <w:sz w:val="24"/>
          <w:szCs w:val="24"/>
        </w:rPr>
        <w:t>lihtsam ning vähendab ka komisjoni halduskoormust.</w:t>
      </w:r>
    </w:p>
    <w:p w14:paraId="5DA4719E" w14:textId="77777777" w:rsidR="00D75BA9" w:rsidRPr="00C47F90" w:rsidRDefault="002F4EE4">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w:t>
      </w:r>
      <w:r w:rsidR="00D75BA9" w:rsidRPr="00C47F90">
        <w:rPr>
          <w:rFonts w:ascii="Times New Roman" w:hAnsi="Times New Roman"/>
          <w:bCs/>
          <w:sz w:val="24"/>
          <w:szCs w:val="24"/>
        </w:rPr>
        <w:t>sätestatakse, et komisjonis alustatud tarbijavaidlusasja menetlemise kestel saab taotleda lepitusmenetlusse minekut kuni tarbijavaidlusasjas otsuse tegemiseni.</w:t>
      </w:r>
    </w:p>
    <w:p w14:paraId="68A0BF80" w14:textId="159DE8B0" w:rsidR="00D75BA9" w:rsidRPr="00C47F90" w:rsidRDefault="002F4EE4" w:rsidP="00D75BA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w:t>
      </w:r>
      <w:r w:rsidR="00D75BA9" w:rsidRPr="00C47F90">
        <w:rPr>
          <w:rFonts w:ascii="Times New Roman" w:hAnsi="Times New Roman"/>
          <w:bCs/>
          <w:sz w:val="24"/>
          <w:szCs w:val="24"/>
        </w:rPr>
        <w:t xml:space="preserve">sätestatakse, et kui pooled lähevad lepitusmenetlusse komisjoni tavamenetluse kestel, võib tarbija taotleda lepitusmenetluse alustamist tarbijavaidluse lahendamise alustamiseks esitatud avalduse alusel. </w:t>
      </w:r>
    </w:p>
    <w:p w14:paraId="0671F982" w14:textId="17816D15" w:rsidR="003503AF" w:rsidRPr="00C47F90" w:rsidRDefault="003503A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w:t>
      </w:r>
      <w:r w:rsidR="008C348A" w:rsidRPr="00C47F90">
        <w:rPr>
          <w:rFonts w:ascii="Times New Roman" w:hAnsi="Times New Roman"/>
          <w:bCs/>
          <w:sz w:val="24"/>
          <w:szCs w:val="24"/>
          <w:u w:val="single"/>
        </w:rPr>
        <w:t>4</w:t>
      </w:r>
      <w:r w:rsidRPr="00C47F90">
        <w:rPr>
          <w:rFonts w:ascii="Times New Roman" w:hAnsi="Times New Roman"/>
          <w:bCs/>
          <w:sz w:val="24"/>
          <w:szCs w:val="24"/>
        </w:rPr>
        <w:t xml:space="preserve"> sätestatakse, et avaldusele või siis taotlusele lepitusmenetluse alustamiseks tuleb lisada poolte kirjalik või kirjalikku taasesitamist võimaldavas vormis</w:t>
      </w:r>
      <w:r w:rsidR="00602F61" w:rsidRPr="00C47F90">
        <w:rPr>
          <w:rFonts w:ascii="Times New Roman" w:hAnsi="Times New Roman"/>
          <w:bCs/>
          <w:sz w:val="24"/>
          <w:szCs w:val="24"/>
        </w:rPr>
        <w:t xml:space="preserve"> tarbija ja kaupleja vahel sõlmitud kokkulepe lepitusmenetluse läbiviimiseks.</w:t>
      </w:r>
      <w:r w:rsidR="00C5001D" w:rsidRPr="00C47F90">
        <w:rPr>
          <w:rFonts w:ascii="Times New Roman" w:hAnsi="Times New Roman"/>
          <w:bCs/>
          <w:sz w:val="24"/>
          <w:szCs w:val="24"/>
        </w:rPr>
        <w:t xml:space="preserve"> </w:t>
      </w:r>
      <w:commentRangeStart w:id="38"/>
      <w:r w:rsidR="00C5001D" w:rsidRPr="00C47F90">
        <w:rPr>
          <w:rFonts w:ascii="Times New Roman" w:hAnsi="Times New Roman"/>
          <w:bCs/>
          <w:sz w:val="24"/>
          <w:szCs w:val="24"/>
        </w:rPr>
        <w:t>Tarbija ja kaupleja kirjaliku kokkuleppega samaväärseks loetakse seda, kui tarbija on komisjonile esitatud avalduses osundanud lepitusmenetluse soovile ja kui komisjoni esimehe pöördumisel kaupleja poole on kaupleja kirjalikku taasesitamist võimaldavas vormis andnud nõusoleku lepitusmenetluse läbiviimiseks.</w:t>
      </w:r>
      <w:commentRangeEnd w:id="38"/>
      <w:r w:rsidR="002219E3">
        <w:rPr>
          <w:rStyle w:val="Kommentaariviide"/>
        </w:rPr>
        <w:commentReference w:id="38"/>
      </w:r>
    </w:p>
    <w:p w14:paraId="5D7D9264" w14:textId="77777777" w:rsidR="00602F61" w:rsidRPr="00C47F90" w:rsidRDefault="00602F61">
      <w:pPr>
        <w:spacing w:after="0" w:line="240" w:lineRule="auto"/>
        <w:jc w:val="both"/>
        <w:rPr>
          <w:rFonts w:ascii="Times New Roman" w:hAnsi="Times New Roman"/>
          <w:bCs/>
          <w:sz w:val="24"/>
          <w:szCs w:val="24"/>
          <w:u w:val="single"/>
        </w:rPr>
      </w:pPr>
    </w:p>
    <w:p w14:paraId="3565FFF0" w14:textId="57CA7AEF" w:rsidR="00583015" w:rsidRPr="00C47F90" w:rsidRDefault="00583015">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9D4D47" w:rsidRPr="00C47F90">
        <w:rPr>
          <w:rFonts w:ascii="Times New Roman" w:hAnsi="Times New Roman"/>
          <w:b/>
          <w:sz w:val="24"/>
          <w:szCs w:val="24"/>
        </w:rPr>
        <w:noBreakHyphen/>
        <w:t>i</w:t>
      </w:r>
      <w:r w:rsidRPr="00C47F90">
        <w:rPr>
          <w:rFonts w:ascii="Times New Roman" w:hAnsi="Times New Roman"/>
          <w:b/>
          <w:sz w:val="24"/>
          <w:szCs w:val="24"/>
        </w:rPr>
        <w:t xml:space="preserve"> §-s 5</w:t>
      </w:r>
      <w:r w:rsidR="00143C70">
        <w:rPr>
          <w:rFonts w:ascii="Times New Roman" w:hAnsi="Times New Roman"/>
          <w:b/>
          <w:sz w:val="24"/>
          <w:szCs w:val="24"/>
        </w:rPr>
        <w:t>1</w:t>
      </w:r>
      <w:r w:rsidR="00602F61" w:rsidRPr="00C47F90">
        <w:rPr>
          <w:rFonts w:ascii="Times New Roman" w:hAnsi="Times New Roman"/>
          <w:b/>
          <w:sz w:val="24"/>
          <w:szCs w:val="24"/>
          <w:vertAlign w:val="superscript"/>
        </w:rPr>
        <w:t>2</w:t>
      </w:r>
      <w:r w:rsidRPr="00C47F90">
        <w:rPr>
          <w:rFonts w:ascii="Times New Roman" w:hAnsi="Times New Roman"/>
          <w:bCs/>
          <w:sz w:val="24"/>
          <w:szCs w:val="24"/>
        </w:rPr>
        <w:t xml:space="preserve"> </w:t>
      </w:r>
      <w:r w:rsidR="008D181E" w:rsidRPr="00C47F90">
        <w:rPr>
          <w:rFonts w:ascii="Times New Roman" w:hAnsi="Times New Roman"/>
          <w:bCs/>
          <w:sz w:val="24"/>
          <w:szCs w:val="24"/>
        </w:rPr>
        <w:t xml:space="preserve">sätestatakse </w:t>
      </w:r>
      <w:r w:rsidR="000D072D" w:rsidRPr="00C47F90">
        <w:rPr>
          <w:rFonts w:ascii="Times New Roman" w:hAnsi="Times New Roman"/>
          <w:bCs/>
          <w:sz w:val="24"/>
          <w:szCs w:val="24"/>
        </w:rPr>
        <w:t>komisjoni ja kohtusse pöördumi</w:t>
      </w:r>
      <w:r w:rsidR="008D181E" w:rsidRPr="00C47F90">
        <w:rPr>
          <w:rFonts w:ascii="Times New Roman" w:hAnsi="Times New Roman"/>
          <w:bCs/>
          <w:sz w:val="24"/>
          <w:szCs w:val="24"/>
        </w:rPr>
        <w:t xml:space="preserve">ne </w:t>
      </w:r>
      <w:r w:rsidR="000D072D" w:rsidRPr="00C47F90">
        <w:rPr>
          <w:rFonts w:ascii="Times New Roman" w:hAnsi="Times New Roman"/>
          <w:bCs/>
          <w:sz w:val="24"/>
          <w:szCs w:val="24"/>
        </w:rPr>
        <w:t>olukorras, kui lepitusmenetlus lõpeb lepituskokkuleppe sõlmimiseta</w:t>
      </w:r>
      <w:r w:rsidR="00042818" w:rsidRPr="00C47F90">
        <w:rPr>
          <w:rFonts w:ascii="Times New Roman" w:hAnsi="Times New Roman"/>
          <w:bCs/>
          <w:sz w:val="24"/>
          <w:szCs w:val="24"/>
        </w:rPr>
        <w:t>,</w:t>
      </w:r>
      <w:r w:rsidR="006E0BDC" w:rsidRPr="00C47F90">
        <w:rPr>
          <w:rFonts w:ascii="Times New Roman" w:hAnsi="Times New Roman"/>
          <w:bCs/>
          <w:sz w:val="24"/>
          <w:szCs w:val="24"/>
        </w:rPr>
        <w:t> </w:t>
      </w:r>
      <w:r w:rsidR="00042818" w:rsidRPr="00C47F90">
        <w:rPr>
          <w:rFonts w:ascii="Times New Roman" w:hAnsi="Times New Roman"/>
          <w:bCs/>
          <w:sz w:val="24"/>
          <w:szCs w:val="24"/>
        </w:rPr>
        <w:t>st </w:t>
      </w:r>
      <w:r w:rsidR="008D181E" w:rsidRPr="00C47F90">
        <w:rPr>
          <w:rFonts w:ascii="Times New Roman" w:hAnsi="Times New Roman"/>
          <w:bCs/>
          <w:sz w:val="24"/>
          <w:szCs w:val="24"/>
        </w:rPr>
        <w:t xml:space="preserve">juhul, </w:t>
      </w:r>
      <w:r w:rsidR="000D072D" w:rsidRPr="00C47F90">
        <w:rPr>
          <w:rFonts w:ascii="Times New Roman" w:hAnsi="Times New Roman"/>
          <w:bCs/>
          <w:sz w:val="24"/>
          <w:szCs w:val="24"/>
        </w:rPr>
        <w:t xml:space="preserve">kui lepitusosaline avaldab tahet lepitusmenetlus katkestada või kui lepitaja katkestab lepitusmenetluse </w:t>
      </w:r>
      <w:r w:rsidR="00006DB8" w:rsidRPr="00C47F90">
        <w:rPr>
          <w:rFonts w:ascii="Times New Roman" w:hAnsi="Times New Roman"/>
          <w:bCs/>
          <w:sz w:val="24"/>
          <w:szCs w:val="24"/>
        </w:rPr>
        <w:t>LePS-i</w:t>
      </w:r>
      <w:r w:rsidR="000D072D" w:rsidRPr="00C47F90">
        <w:rPr>
          <w:rFonts w:ascii="Times New Roman" w:hAnsi="Times New Roman"/>
          <w:bCs/>
          <w:sz w:val="24"/>
          <w:szCs w:val="24"/>
        </w:rPr>
        <w:t xml:space="preserve"> §</w:t>
      </w:r>
      <w:r w:rsidR="0063708A" w:rsidRPr="00C47F90">
        <w:rPr>
          <w:rFonts w:ascii="Times New Roman" w:hAnsi="Times New Roman"/>
          <w:bCs/>
          <w:sz w:val="24"/>
          <w:szCs w:val="24"/>
        </w:rPr>
        <w:t> </w:t>
      </w:r>
      <w:r w:rsidR="000D072D" w:rsidRPr="00C47F90">
        <w:rPr>
          <w:rFonts w:ascii="Times New Roman" w:hAnsi="Times New Roman"/>
          <w:bCs/>
          <w:sz w:val="24"/>
          <w:szCs w:val="24"/>
        </w:rPr>
        <w:t>11 lõikes</w:t>
      </w:r>
      <w:r w:rsidR="0063708A" w:rsidRPr="00C47F90">
        <w:rPr>
          <w:rFonts w:ascii="Times New Roman" w:hAnsi="Times New Roman"/>
          <w:bCs/>
          <w:sz w:val="24"/>
          <w:szCs w:val="24"/>
        </w:rPr>
        <w:t> </w:t>
      </w:r>
      <w:r w:rsidR="000D072D" w:rsidRPr="00C47F90">
        <w:rPr>
          <w:rFonts w:ascii="Times New Roman" w:hAnsi="Times New Roman"/>
          <w:bCs/>
          <w:sz w:val="24"/>
          <w:szCs w:val="24"/>
        </w:rPr>
        <w:t>4 või 5 nimetatud juhul. LePS</w:t>
      </w:r>
      <w:r w:rsidR="008F6C58" w:rsidRPr="00C47F90">
        <w:rPr>
          <w:rFonts w:ascii="Times New Roman" w:hAnsi="Times New Roman"/>
          <w:bCs/>
          <w:sz w:val="24"/>
          <w:szCs w:val="24"/>
        </w:rPr>
        <w:t>-i</w:t>
      </w:r>
      <w:r w:rsidR="000D072D" w:rsidRPr="00C47F90">
        <w:rPr>
          <w:rFonts w:ascii="Times New Roman" w:hAnsi="Times New Roman"/>
          <w:bCs/>
          <w:sz w:val="24"/>
          <w:szCs w:val="24"/>
        </w:rPr>
        <w:t xml:space="preserve"> §</w:t>
      </w:r>
      <w:r w:rsidR="0042510C" w:rsidRPr="00C47F90">
        <w:rPr>
          <w:rFonts w:ascii="Times New Roman" w:hAnsi="Times New Roman"/>
          <w:bCs/>
          <w:sz w:val="24"/>
          <w:szCs w:val="24"/>
        </w:rPr>
        <w:t> </w:t>
      </w:r>
      <w:r w:rsidR="000D072D" w:rsidRPr="00C47F90">
        <w:rPr>
          <w:rFonts w:ascii="Times New Roman" w:hAnsi="Times New Roman"/>
          <w:bCs/>
          <w:sz w:val="24"/>
          <w:szCs w:val="24"/>
        </w:rPr>
        <w:t>11 l</w:t>
      </w:r>
      <w:r w:rsidR="005F31CF" w:rsidRPr="00C47F90">
        <w:rPr>
          <w:rFonts w:ascii="Times New Roman" w:hAnsi="Times New Roman"/>
          <w:bCs/>
          <w:sz w:val="24"/>
          <w:szCs w:val="24"/>
        </w:rPr>
        <w:t>õike </w:t>
      </w:r>
      <w:r w:rsidR="000D072D" w:rsidRPr="00C47F90">
        <w:rPr>
          <w:rFonts w:ascii="Times New Roman" w:hAnsi="Times New Roman"/>
          <w:bCs/>
          <w:sz w:val="24"/>
          <w:szCs w:val="24"/>
        </w:rPr>
        <w:t>4 kohaselt võib lepitaja lepitusmenetluse katkestada mõjuval põhjusel, eelkõige juhul, kui kokkuleppe saavutamine lepitusosaliste vahel on vähe tõenäoline või kui kõiki asjaolusid arvesse võttes ja lepitusosaliste huve kaaludes ei või oodata, et lepitaja jätka</w:t>
      </w:r>
      <w:r w:rsidR="00633976" w:rsidRPr="00C47F90">
        <w:rPr>
          <w:rFonts w:ascii="Times New Roman" w:hAnsi="Times New Roman"/>
          <w:bCs/>
          <w:sz w:val="24"/>
          <w:szCs w:val="24"/>
        </w:rPr>
        <w:t>b</w:t>
      </w:r>
      <w:r w:rsidR="000D072D" w:rsidRPr="00C47F90">
        <w:rPr>
          <w:rFonts w:ascii="Times New Roman" w:hAnsi="Times New Roman"/>
          <w:bCs/>
          <w:sz w:val="24"/>
          <w:szCs w:val="24"/>
        </w:rPr>
        <w:t xml:space="preserve"> lepitusmenetlust, või kui juhtum </w:t>
      </w:r>
      <w:r w:rsidR="006F4C2D" w:rsidRPr="00C47F90">
        <w:rPr>
          <w:rFonts w:ascii="Times New Roman" w:hAnsi="Times New Roman"/>
          <w:bCs/>
          <w:sz w:val="24"/>
          <w:szCs w:val="24"/>
        </w:rPr>
        <w:t xml:space="preserve">olemuslikult </w:t>
      </w:r>
      <w:r w:rsidR="000D072D" w:rsidRPr="00C47F90">
        <w:rPr>
          <w:rFonts w:ascii="Times New Roman" w:hAnsi="Times New Roman"/>
          <w:bCs/>
          <w:sz w:val="24"/>
          <w:szCs w:val="24"/>
        </w:rPr>
        <w:t>ei sobi lepitusmenetluseks</w:t>
      </w:r>
      <w:r w:rsidR="00602F61" w:rsidRPr="00C47F90">
        <w:rPr>
          <w:rFonts w:ascii="Times New Roman" w:hAnsi="Times New Roman"/>
          <w:bCs/>
          <w:sz w:val="24"/>
          <w:szCs w:val="24"/>
        </w:rPr>
        <w:t>.</w:t>
      </w:r>
      <w:r w:rsidRPr="00C47F90">
        <w:rPr>
          <w:rFonts w:ascii="Times New Roman" w:hAnsi="Times New Roman"/>
          <w:bCs/>
          <w:sz w:val="24"/>
          <w:szCs w:val="24"/>
        </w:rPr>
        <w:t xml:space="preserve"> </w:t>
      </w:r>
    </w:p>
    <w:p w14:paraId="2753CBDC" w14:textId="30576126" w:rsidR="00C512A6" w:rsidRPr="00C47F90" w:rsidRDefault="00602F61">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7557E8"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w:t>
      </w:r>
      <w:r w:rsidR="00C512A6" w:rsidRPr="00C47F90">
        <w:rPr>
          <w:rFonts w:ascii="Times New Roman" w:hAnsi="Times New Roman"/>
          <w:bCs/>
          <w:sz w:val="24"/>
          <w:szCs w:val="24"/>
        </w:rPr>
        <w:t>sätestab, et kui lepitus</w:t>
      </w:r>
      <w:r w:rsidR="000D072D" w:rsidRPr="00C47F90">
        <w:rPr>
          <w:rFonts w:ascii="Times New Roman" w:hAnsi="Times New Roman"/>
          <w:bCs/>
          <w:sz w:val="24"/>
          <w:szCs w:val="24"/>
        </w:rPr>
        <w:t>kokkulepe jääb sõlmimata</w:t>
      </w:r>
      <w:r w:rsidR="00C512A6" w:rsidRPr="00C47F90">
        <w:rPr>
          <w:rFonts w:ascii="Times New Roman" w:hAnsi="Times New Roman"/>
          <w:bCs/>
          <w:sz w:val="24"/>
          <w:szCs w:val="24"/>
        </w:rPr>
        <w:t>, jätkub sama tarbijavaidlusasja menetlemine komisjoni tavamenetluses</w:t>
      </w:r>
      <w:r w:rsidR="00E47D69" w:rsidRPr="00C47F90">
        <w:rPr>
          <w:rFonts w:ascii="Times New Roman" w:hAnsi="Times New Roman"/>
          <w:bCs/>
          <w:sz w:val="24"/>
          <w:szCs w:val="24"/>
        </w:rPr>
        <w:t>, välja arvatud juhul, kui tarbija seda ei soovi.</w:t>
      </w:r>
      <w:r w:rsidR="00CB1916" w:rsidRPr="00C47F90">
        <w:t xml:space="preserve"> </w:t>
      </w:r>
      <w:r w:rsidR="00183DC0" w:rsidRPr="00C47F90">
        <w:rPr>
          <w:rFonts w:ascii="Times New Roman" w:hAnsi="Times New Roman"/>
          <w:bCs/>
          <w:sz w:val="24"/>
          <w:szCs w:val="24"/>
        </w:rPr>
        <w:t>K</w:t>
      </w:r>
      <w:r w:rsidR="006F4C2D" w:rsidRPr="00C47F90">
        <w:rPr>
          <w:rFonts w:ascii="Times New Roman" w:hAnsi="Times New Roman"/>
          <w:bCs/>
          <w:sz w:val="24"/>
          <w:szCs w:val="24"/>
        </w:rPr>
        <w:t>ui m</w:t>
      </w:r>
      <w:r w:rsidR="00CB1916" w:rsidRPr="00C47F90">
        <w:rPr>
          <w:rFonts w:ascii="Times New Roman" w:hAnsi="Times New Roman"/>
          <w:bCs/>
          <w:sz w:val="24"/>
          <w:szCs w:val="24"/>
        </w:rPr>
        <w:t>enetlus jätku</w:t>
      </w:r>
      <w:r w:rsidR="006F4C2D" w:rsidRPr="00C47F90">
        <w:rPr>
          <w:rFonts w:ascii="Times New Roman" w:hAnsi="Times New Roman"/>
          <w:bCs/>
          <w:sz w:val="24"/>
          <w:szCs w:val="24"/>
        </w:rPr>
        <w:t xml:space="preserve">b </w:t>
      </w:r>
      <w:r w:rsidR="00CB1916" w:rsidRPr="00C47F90">
        <w:rPr>
          <w:rFonts w:ascii="Times New Roman" w:hAnsi="Times New Roman"/>
          <w:bCs/>
          <w:sz w:val="24"/>
          <w:szCs w:val="24"/>
        </w:rPr>
        <w:t xml:space="preserve">komisjoni tavamenetluses, </w:t>
      </w:r>
      <w:r w:rsidR="006F4C2D" w:rsidRPr="00C47F90">
        <w:rPr>
          <w:rFonts w:ascii="Times New Roman" w:hAnsi="Times New Roman"/>
          <w:bCs/>
          <w:sz w:val="24"/>
          <w:szCs w:val="24"/>
        </w:rPr>
        <w:t>siis komisjoni erapooletuse tagamiseks</w:t>
      </w:r>
      <w:r w:rsidR="00CB1916" w:rsidRPr="00C47F90">
        <w:rPr>
          <w:rFonts w:ascii="Times New Roman" w:hAnsi="Times New Roman"/>
          <w:bCs/>
          <w:sz w:val="24"/>
          <w:szCs w:val="24"/>
        </w:rPr>
        <w:t xml:space="preserve"> ei või seda tarbijavaidlusasja menetleda komisjoni alaline liige, kes oli lepitusmenetluses samas asjas lepitaja.</w:t>
      </w:r>
    </w:p>
    <w:p w14:paraId="3505AF47" w14:textId="4EDD69F5" w:rsidR="00583015" w:rsidRDefault="00071542">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w:t>
      </w:r>
      <w:r w:rsidR="007E6392" w:rsidRPr="00C47F90">
        <w:rPr>
          <w:rFonts w:ascii="Times New Roman" w:hAnsi="Times New Roman"/>
          <w:bCs/>
          <w:sz w:val="24"/>
          <w:szCs w:val="24"/>
        </w:rPr>
        <w:t>nähakse ette, et kui tarbijavaidlusasjas algatatakse komisjoni menetlus ja selle kestel soovib tarbija minna lepitusmenetlusse ning lepitusmenetluses kokkulepet ei sõlmita, ei ole tarbijal enam õigust taotleda sama tarbijavaidlusasja lahendamist uuesti komisjoni menetluses. Sel</w:t>
      </w:r>
      <w:r w:rsidR="00C02294" w:rsidRPr="00C47F90">
        <w:rPr>
          <w:rFonts w:ascii="Times New Roman" w:hAnsi="Times New Roman"/>
          <w:bCs/>
          <w:sz w:val="24"/>
          <w:szCs w:val="24"/>
        </w:rPr>
        <w:t xml:space="preserve"> </w:t>
      </w:r>
      <w:r w:rsidR="007E6392" w:rsidRPr="00C47F90">
        <w:rPr>
          <w:rFonts w:ascii="Times New Roman" w:hAnsi="Times New Roman"/>
          <w:bCs/>
          <w:sz w:val="24"/>
          <w:szCs w:val="24"/>
        </w:rPr>
        <w:t>juhul on tarbijal õigus pöörduda sama vaidluse lahendamiseks kohtusse. Kavandatav regulatsioon on sarnane töövaidluskomisjoni regulatsiooni</w:t>
      </w:r>
      <w:r w:rsidR="009050F6" w:rsidRPr="00C47F90">
        <w:rPr>
          <w:rFonts w:ascii="Times New Roman" w:hAnsi="Times New Roman"/>
          <w:bCs/>
          <w:sz w:val="24"/>
          <w:szCs w:val="24"/>
        </w:rPr>
        <w:t>ga</w:t>
      </w:r>
      <w:r w:rsidR="007E6392" w:rsidRPr="00C47F90">
        <w:rPr>
          <w:rFonts w:ascii="Times New Roman" w:hAnsi="Times New Roman"/>
          <w:bCs/>
          <w:sz w:val="24"/>
          <w:szCs w:val="24"/>
        </w:rPr>
        <w:t xml:space="preserve"> ja võimaldab välistada olukorra, kus ühe vaidluse menetlemine komisjonis võib kesta väga pikka aega.</w:t>
      </w:r>
    </w:p>
    <w:p w14:paraId="471F852F" w14:textId="77777777" w:rsidR="001E0EC2" w:rsidRPr="00C47F90" w:rsidRDefault="001E0EC2">
      <w:pPr>
        <w:spacing w:after="0" w:line="240" w:lineRule="auto"/>
        <w:jc w:val="both"/>
        <w:rPr>
          <w:rFonts w:ascii="Times New Roman" w:hAnsi="Times New Roman"/>
          <w:bCs/>
          <w:sz w:val="24"/>
          <w:szCs w:val="24"/>
        </w:rPr>
      </w:pPr>
    </w:p>
    <w:p w14:paraId="13B807B8" w14:textId="77777777" w:rsidR="00F435C9" w:rsidRPr="00C47F90" w:rsidRDefault="00F951A0">
      <w:pPr>
        <w:spacing w:after="0" w:line="240" w:lineRule="auto"/>
        <w:jc w:val="both"/>
        <w:rPr>
          <w:rFonts w:ascii="Times New Roman" w:hAnsi="Times New Roman"/>
          <w:bCs/>
          <w:sz w:val="24"/>
          <w:szCs w:val="24"/>
        </w:rPr>
      </w:pPr>
      <w:r w:rsidRPr="00C47F90">
        <w:rPr>
          <w:rFonts w:ascii="Times New Roman" w:hAnsi="Times New Roman"/>
          <w:b/>
          <w:sz w:val="24"/>
          <w:szCs w:val="24"/>
        </w:rPr>
        <w:t>TKS 6.</w:t>
      </w:r>
      <w:r w:rsidR="00CB1916" w:rsidRPr="00C47F90">
        <w:rPr>
          <w:rFonts w:ascii="Times New Roman" w:hAnsi="Times New Roman"/>
          <w:b/>
          <w:sz w:val="24"/>
          <w:szCs w:val="24"/>
        </w:rPr>
        <w:t xml:space="preserve"> </w:t>
      </w:r>
      <w:r w:rsidRPr="00C47F90">
        <w:rPr>
          <w:rFonts w:ascii="Times New Roman" w:hAnsi="Times New Roman"/>
          <w:b/>
          <w:sz w:val="24"/>
          <w:szCs w:val="24"/>
        </w:rPr>
        <w:t>peatüki 5. jaos</w:t>
      </w:r>
      <w:r w:rsidRPr="00C47F90">
        <w:rPr>
          <w:rFonts w:ascii="Times New Roman" w:hAnsi="Times New Roman"/>
          <w:bCs/>
          <w:sz w:val="24"/>
          <w:szCs w:val="24"/>
        </w:rPr>
        <w:t xml:space="preserve"> </w:t>
      </w:r>
    </w:p>
    <w:p w14:paraId="7610A1BE" w14:textId="626282C4" w:rsidR="00F951A0" w:rsidRPr="00C47F90" w:rsidRDefault="00D806CA">
      <w:pPr>
        <w:spacing w:after="0" w:line="240" w:lineRule="auto"/>
        <w:jc w:val="both"/>
        <w:rPr>
          <w:rFonts w:ascii="Times New Roman" w:hAnsi="Times New Roman"/>
          <w:bCs/>
          <w:sz w:val="24"/>
          <w:szCs w:val="24"/>
        </w:rPr>
      </w:pPr>
      <w:r w:rsidRPr="00C47F90">
        <w:rPr>
          <w:rFonts w:ascii="Times New Roman" w:hAnsi="Times New Roman"/>
          <w:bCs/>
          <w:sz w:val="24"/>
          <w:szCs w:val="24"/>
        </w:rPr>
        <w:t>korraldatakse</w:t>
      </w:r>
      <w:r w:rsidR="00F951A0" w:rsidRPr="00C47F90">
        <w:rPr>
          <w:rFonts w:ascii="Times New Roman" w:hAnsi="Times New Roman"/>
          <w:bCs/>
          <w:sz w:val="24"/>
          <w:szCs w:val="24"/>
        </w:rPr>
        <w:t xml:space="preserve"> </w:t>
      </w:r>
      <w:r w:rsidRPr="00C47F90">
        <w:rPr>
          <w:rFonts w:ascii="Times New Roman" w:hAnsi="Times New Roman"/>
          <w:bCs/>
          <w:sz w:val="24"/>
          <w:szCs w:val="24"/>
        </w:rPr>
        <w:t xml:space="preserve">komisjonis </w:t>
      </w:r>
      <w:r w:rsidR="00F951A0" w:rsidRPr="00C47F90">
        <w:rPr>
          <w:rFonts w:ascii="Times New Roman" w:hAnsi="Times New Roman"/>
          <w:bCs/>
          <w:sz w:val="24"/>
          <w:szCs w:val="24"/>
        </w:rPr>
        <w:t>tarbijavaidluse lahendami</w:t>
      </w:r>
      <w:r w:rsidRPr="00C47F90">
        <w:rPr>
          <w:rFonts w:ascii="Times New Roman" w:hAnsi="Times New Roman"/>
          <w:bCs/>
          <w:sz w:val="24"/>
          <w:szCs w:val="24"/>
        </w:rPr>
        <w:t>ne</w:t>
      </w:r>
      <w:r w:rsidR="00F951A0" w:rsidRPr="00C47F90">
        <w:rPr>
          <w:rFonts w:ascii="Times New Roman" w:hAnsi="Times New Roman"/>
          <w:bCs/>
          <w:sz w:val="24"/>
          <w:szCs w:val="24"/>
        </w:rPr>
        <w:t xml:space="preserve"> komisjonis. Kehtiva seadusega võrreldes on eelnõus kavandatud regulatsioon täpsem ning sisaldab uusi sätteid tunnistaja kaasamise ja tunnistaja ütluste andmise kohta. Menetluse läbiviimise põhimõtted on samad, mis kehtivas </w:t>
      </w:r>
      <w:r w:rsidR="000F6953" w:rsidRPr="00C47F90">
        <w:rPr>
          <w:rFonts w:ascii="Times New Roman" w:hAnsi="Times New Roman"/>
          <w:bCs/>
          <w:sz w:val="24"/>
          <w:szCs w:val="24"/>
        </w:rPr>
        <w:t>TKS-is</w:t>
      </w:r>
      <w:r w:rsidR="00F951A0" w:rsidRPr="00C47F90">
        <w:rPr>
          <w:rFonts w:ascii="Times New Roman" w:hAnsi="Times New Roman"/>
          <w:bCs/>
          <w:sz w:val="24"/>
          <w:szCs w:val="24"/>
        </w:rPr>
        <w:t>.</w:t>
      </w:r>
    </w:p>
    <w:p w14:paraId="7719FB51" w14:textId="77777777" w:rsidR="00F951A0" w:rsidRPr="00C47F90" w:rsidRDefault="00F951A0">
      <w:pPr>
        <w:spacing w:after="0" w:line="240" w:lineRule="auto"/>
        <w:jc w:val="both"/>
        <w:rPr>
          <w:rFonts w:ascii="Times New Roman" w:hAnsi="Times New Roman"/>
          <w:bCs/>
          <w:sz w:val="24"/>
          <w:szCs w:val="24"/>
        </w:rPr>
      </w:pPr>
    </w:p>
    <w:p w14:paraId="3ACB5806" w14:textId="0DDAF5A0" w:rsidR="00F951A0" w:rsidRPr="00C47F90" w:rsidRDefault="00F951A0">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643131"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143C70">
        <w:rPr>
          <w:rFonts w:ascii="Times New Roman" w:hAnsi="Times New Roman"/>
          <w:b/>
          <w:sz w:val="24"/>
          <w:szCs w:val="24"/>
        </w:rPr>
        <w:t>2</w:t>
      </w:r>
      <w:r w:rsidRPr="00C47F90">
        <w:rPr>
          <w:rFonts w:ascii="Times New Roman" w:hAnsi="Times New Roman"/>
          <w:bCs/>
          <w:sz w:val="24"/>
          <w:szCs w:val="24"/>
        </w:rPr>
        <w:t xml:space="preserve"> sätestatakse tarbija avalduse läbivaatamise ettevalmistamine.</w:t>
      </w:r>
    </w:p>
    <w:p w14:paraId="25FCB2ED" w14:textId="77777777" w:rsidR="00F951A0" w:rsidRPr="00C47F90" w:rsidRDefault="00F951A0">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1 </w:t>
      </w:r>
      <w:r w:rsidR="006361E7" w:rsidRPr="00C47F90">
        <w:rPr>
          <w:rFonts w:ascii="Times New Roman" w:hAnsi="Times New Roman"/>
          <w:bCs/>
          <w:sz w:val="24"/>
          <w:szCs w:val="24"/>
        </w:rPr>
        <w:t>nähakse ette, et pärast tarbija avalduse menetlusse võtmist saadab komisjon avalduse kauplejale ja annab talle mõistliku aja jooksul võimaluse vastata ning esitada oma vastuväited koos asjakohaste tõenditega.</w:t>
      </w:r>
    </w:p>
    <w:p w14:paraId="6A68F248" w14:textId="44BADDFD" w:rsidR="006361E7" w:rsidRPr="00C47F90" w:rsidRDefault="006361E7">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kui kaupleja tunnistab tarbija nõuet ja </w:t>
      </w:r>
      <w:r w:rsidR="00B3529E" w:rsidRPr="00C47F90">
        <w:rPr>
          <w:rFonts w:ascii="Times New Roman" w:hAnsi="Times New Roman"/>
          <w:bCs/>
          <w:sz w:val="24"/>
          <w:szCs w:val="24"/>
        </w:rPr>
        <w:t>täidab</w:t>
      </w:r>
      <w:r w:rsidRPr="00C47F90">
        <w:rPr>
          <w:rFonts w:ascii="Times New Roman" w:hAnsi="Times New Roman"/>
          <w:bCs/>
          <w:sz w:val="24"/>
          <w:szCs w:val="24"/>
        </w:rPr>
        <w:t xml:space="preserve"> selle, </w:t>
      </w:r>
      <w:r w:rsidR="00B3529E" w:rsidRPr="00C47F90">
        <w:rPr>
          <w:rFonts w:ascii="Times New Roman" w:hAnsi="Times New Roman"/>
          <w:bCs/>
          <w:sz w:val="24"/>
          <w:szCs w:val="24"/>
        </w:rPr>
        <w:t>teeb</w:t>
      </w:r>
      <w:r w:rsidRPr="00C47F90">
        <w:rPr>
          <w:rFonts w:ascii="Times New Roman" w:hAnsi="Times New Roman"/>
          <w:bCs/>
          <w:sz w:val="24"/>
          <w:szCs w:val="24"/>
        </w:rPr>
        <w:t xml:space="preserve"> komisjoni </w:t>
      </w:r>
      <w:r w:rsidR="00B3529E" w:rsidRPr="00C47F90">
        <w:rPr>
          <w:rFonts w:ascii="Times New Roman" w:hAnsi="Times New Roman"/>
          <w:bCs/>
          <w:sz w:val="24"/>
          <w:szCs w:val="24"/>
        </w:rPr>
        <w:t xml:space="preserve">alaline liige </w:t>
      </w:r>
      <w:r w:rsidRPr="00C47F90">
        <w:rPr>
          <w:rFonts w:ascii="Times New Roman" w:hAnsi="Times New Roman"/>
          <w:bCs/>
          <w:sz w:val="24"/>
          <w:szCs w:val="24"/>
        </w:rPr>
        <w:t>menetluse lõpetamise</w:t>
      </w:r>
      <w:r w:rsidR="00B3529E" w:rsidRPr="00C47F90">
        <w:rPr>
          <w:rFonts w:ascii="Times New Roman" w:hAnsi="Times New Roman"/>
          <w:bCs/>
          <w:sz w:val="24"/>
          <w:szCs w:val="24"/>
        </w:rPr>
        <w:t xml:space="preserve"> otsuse</w:t>
      </w:r>
      <w:r w:rsidRPr="00C47F90">
        <w:rPr>
          <w:rFonts w:ascii="Times New Roman" w:hAnsi="Times New Roman"/>
          <w:bCs/>
          <w:sz w:val="24"/>
          <w:szCs w:val="24"/>
        </w:rPr>
        <w:t>. Kaupleja vastus, milles ta tunnistab tarbija nõuet</w:t>
      </w:r>
      <w:r w:rsidR="00304B85" w:rsidRPr="00C47F90">
        <w:rPr>
          <w:rFonts w:ascii="Times New Roman" w:hAnsi="Times New Roman"/>
          <w:bCs/>
          <w:sz w:val="24"/>
          <w:szCs w:val="24"/>
        </w:rPr>
        <w:t xml:space="preserve">, </w:t>
      </w:r>
      <w:r w:rsidR="003B6056" w:rsidRPr="00C47F90">
        <w:rPr>
          <w:rFonts w:ascii="Times New Roman" w:hAnsi="Times New Roman"/>
          <w:bCs/>
          <w:sz w:val="24"/>
          <w:szCs w:val="24"/>
        </w:rPr>
        <w:t>ning</w:t>
      </w:r>
      <w:r w:rsidR="001751B9" w:rsidRPr="00C47F90">
        <w:rPr>
          <w:rFonts w:ascii="Times New Roman" w:hAnsi="Times New Roman"/>
          <w:bCs/>
          <w:sz w:val="24"/>
          <w:szCs w:val="24"/>
        </w:rPr>
        <w:t xml:space="preserve"> tõend nõude rahuldamise kohta</w:t>
      </w:r>
      <w:r w:rsidRPr="00C47F90">
        <w:rPr>
          <w:rFonts w:ascii="Times New Roman" w:hAnsi="Times New Roman"/>
          <w:bCs/>
          <w:sz w:val="24"/>
          <w:szCs w:val="24"/>
        </w:rPr>
        <w:t xml:space="preserve">, saadetakse tarbijale </w:t>
      </w:r>
      <w:r w:rsidR="00114B0B" w:rsidRPr="00C47F90">
        <w:rPr>
          <w:rFonts w:ascii="Times New Roman" w:hAnsi="Times New Roman"/>
          <w:bCs/>
          <w:sz w:val="24"/>
          <w:szCs w:val="24"/>
        </w:rPr>
        <w:t>ja pooli teavitatakse menetluse lõpetamisest.</w:t>
      </w:r>
    </w:p>
    <w:p w14:paraId="5723993C" w14:textId="4E2B28BE" w:rsidR="00114B0B" w:rsidRPr="00C47F90" w:rsidRDefault="00114B0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3</w:t>
      </w:r>
      <w:r w:rsidRPr="00C47F90">
        <w:rPr>
          <w:rFonts w:ascii="Times New Roman" w:hAnsi="Times New Roman"/>
          <w:bCs/>
          <w:sz w:val="24"/>
          <w:szCs w:val="24"/>
        </w:rPr>
        <w:t xml:space="preserve"> kohaselt selgitab komisjoni </w:t>
      </w:r>
      <w:r w:rsidR="00B02E01" w:rsidRPr="00C47F90">
        <w:rPr>
          <w:rFonts w:ascii="Times New Roman" w:hAnsi="Times New Roman"/>
          <w:bCs/>
          <w:sz w:val="24"/>
          <w:szCs w:val="24"/>
        </w:rPr>
        <w:t>alaline liige</w:t>
      </w:r>
      <w:r w:rsidRPr="00C47F90">
        <w:rPr>
          <w:rFonts w:ascii="Times New Roman" w:hAnsi="Times New Roman"/>
          <w:bCs/>
          <w:sz w:val="24"/>
          <w:szCs w:val="24"/>
        </w:rPr>
        <w:t xml:space="preserve"> pooltele vajaduse</w:t>
      </w:r>
      <w:r w:rsidR="008928D9" w:rsidRPr="00C47F90">
        <w:rPr>
          <w:rFonts w:ascii="Times New Roman" w:hAnsi="Times New Roman"/>
          <w:bCs/>
          <w:sz w:val="24"/>
          <w:szCs w:val="24"/>
        </w:rPr>
        <w:t xml:space="preserve"> korra</w:t>
      </w:r>
      <w:r w:rsidRPr="00C47F90">
        <w:rPr>
          <w:rFonts w:ascii="Times New Roman" w:hAnsi="Times New Roman"/>
          <w:bCs/>
          <w:sz w:val="24"/>
          <w:szCs w:val="24"/>
        </w:rPr>
        <w:t xml:space="preserve">l </w:t>
      </w:r>
      <w:r w:rsidR="008928D9" w:rsidRPr="00C47F90">
        <w:rPr>
          <w:rFonts w:ascii="Times New Roman" w:hAnsi="Times New Roman"/>
          <w:bCs/>
          <w:sz w:val="24"/>
          <w:szCs w:val="24"/>
        </w:rPr>
        <w:t>lisa</w:t>
      </w:r>
      <w:r w:rsidRPr="00C47F90">
        <w:rPr>
          <w:rFonts w:ascii="Times New Roman" w:hAnsi="Times New Roman"/>
          <w:bCs/>
          <w:sz w:val="24"/>
          <w:szCs w:val="24"/>
        </w:rPr>
        <w:t xml:space="preserve">selgituste või </w:t>
      </w:r>
      <w:r w:rsidR="00812B51" w:rsidRPr="00C47F90">
        <w:rPr>
          <w:rFonts w:ascii="Times New Roman" w:hAnsi="Times New Roman"/>
          <w:bCs/>
          <w:sz w:val="24"/>
          <w:szCs w:val="24"/>
        </w:rPr>
        <w:t>-</w:t>
      </w:r>
      <w:r w:rsidRPr="00C47F90">
        <w:rPr>
          <w:rFonts w:ascii="Times New Roman" w:hAnsi="Times New Roman"/>
          <w:bCs/>
          <w:sz w:val="24"/>
          <w:szCs w:val="24"/>
        </w:rPr>
        <w:t>tõendite esitamise vajadust ja teeb muud vajalikud toimingud tarbijavaidlusasja lahendamiseks.</w:t>
      </w:r>
    </w:p>
    <w:p w14:paraId="0BBA6DEA" w14:textId="77777777" w:rsidR="00114B0B" w:rsidRPr="00C47F90" w:rsidRDefault="00114B0B">
      <w:pPr>
        <w:spacing w:after="0" w:line="240" w:lineRule="auto"/>
        <w:jc w:val="both"/>
        <w:rPr>
          <w:rFonts w:ascii="Times New Roman" w:hAnsi="Times New Roman"/>
          <w:bCs/>
          <w:sz w:val="24"/>
          <w:szCs w:val="24"/>
        </w:rPr>
      </w:pPr>
    </w:p>
    <w:p w14:paraId="0A1758B1" w14:textId="240DA397" w:rsidR="000D3362" w:rsidRPr="00C47F90" w:rsidRDefault="00114B0B">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200531" w:rsidRPr="00C51920">
        <w:rPr>
          <w:rFonts w:ascii="Times New Roman" w:hAnsi="Times New Roman"/>
          <w:b/>
          <w:sz w:val="24"/>
          <w:szCs w:val="24"/>
        </w:rPr>
        <w:noBreakHyphen/>
        <w:t>i</w:t>
      </w:r>
      <w:r w:rsidRPr="00C51920">
        <w:rPr>
          <w:rFonts w:ascii="Times New Roman" w:hAnsi="Times New Roman"/>
          <w:b/>
          <w:sz w:val="24"/>
          <w:szCs w:val="24"/>
        </w:rPr>
        <w:t xml:space="preserve"> §-s 5</w:t>
      </w:r>
      <w:r w:rsidR="00143C70">
        <w:rPr>
          <w:rFonts w:ascii="Times New Roman" w:hAnsi="Times New Roman"/>
          <w:b/>
          <w:sz w:val="24"/>
          <w:szCs w:val="24"/>
        </w:rPr>
        <w:t>2</w:t>
      </w:r>
      <w:r w:rsidRPr="00C51920">
        <w:rPr>
          <w:rFonts w:ascii="Times New Roman" w:hAnsi="Times New Roman"/>
          <w:b/>
          <w:sz w:val="24"/>
          <w:szCs w:val="24"/>
          <w:vertAlign w:val="superscript"/>
        </w:rPr>
        <w:t>1</w:t>
      </w:r>
      <w:r w:rsidRPr="00C51920">
        <w:rPr>
          <w:rFonts w:ascii="Times New Roman" w:hAnsi="Times New Roman"/>
          <w:bCs/>
          <w:sz w:val="24"/>
          <w:szCs w:val="24"/>
        </w:rPr>
        <w:t xml:space="preserve"> </w:t>
      </w:r>
      <w:r w:rsidRPr="00C47F90">
        <w:rPr>
          <w:rFonts w:ascii="Times New Roman" w:hAnsi="Times New Roman"/>
          <w:bCs/>
          <w:sz w:val="24"/>
          <w:szCs w:val="24"/>
        </w:rPr>
        <w:t xml:space="preserve">sätestatakse tarbijavaidlusasja menetluse tähtaeg. Tarbijavaidlusasja läbivaatamine ja asjas otsuse tegemine peab toimuma 90 päeva jooksul avalduse menetlusse võtmisest arvates. Nimetatud tähtaeg tuleneb direktiivist 2013/11/EL. Komisjon võib pikendada nimetatud tähtaega, kui tegemist on eriliselt keeruka tarbijavaidlusasjaga. Pooli teavitatakse tähtaja pikendamisest ja </w:t>
      </w:r>
      <w:r w:rsidR="000D3362" w:rsidRPr="00C47F90">
        <w:rPr>
          <w:rFonts w:ascii="Times New Roman" w:hAnsi="Times New Roman"/>
          <w:bCs/>
          <w:sz w:val="24"/>
          <w:szCs w:val="24"/>
        </w:rPr>
        <w:t>antakse teada tarbijavaidlusasja menetlemise lõpetamise eeldatav aeg. Sa</w:t>
      </w:r>
      <w:r w:rsidR="008648F1" w:rsidRPr="00C47F90">
        <w:rPr>
          <w:rFonts w:ascii="Times New Roman" w:hAnsi="Times New Roman"/>
          <w:bCs/>
          <w:sz w:val="24"/>
          <w:szCs w:val="24"/>
        </w:rPr>
        <w:t>mamoodi</w:t>
      </w:r>
      <w:r w:rsidR="000D3362" w:rsidRPr="00C47F90">
        <w:rPr>
          <w:rFonts w:ascii="Times New Roman" w:hAnsi="Times New Roman"/>
          <w:bCs/>
          <w:sz w:val="24"/>
          <w:szCs w:val="24"/>
        </w:rPr>
        <w:t xml:space="preserve"> on menetluse tähtaeg </w:t>
      </w:r>
      <w:r w:rsidR="0028536B" w:rsidRPr="00C47F90">
        <w:rPr>
          <w:rFonts w:ascii="Times New Roman" w:hAnsi="Times New Roman"/>
          <w:bCs/>
          <w:sz w:val="24"/>
          <w:szCs w:val="24"/>
        </w:rPr>
        <w:t>sätestatud</w:t>
      </w:r>
      <w:r w:rsidR="000D3362" w:rsidRPr="00C47F90">
        <w:rPr>
          <w:rFonts w:ascii="Times New Roman" w:hAnsi="Times New Roman"/>
          <w:bCs/>
          <w:sz w:val="24"/>
          <w:szCs w:val="24"/>
        </w:rPr>
        <w:t xml:space="preserve"> ka kehtivas seaduses.</w:t>
      </w:r>
    </w:p>
    <w:p w14:paraId="3CB237FF" w14:textId="77777777" w:rsidR="000D3362" w:rsidRPr="00C47F90" w:rsidRDefault="000D3362">
      <w:pPr>
        <w:spacing w:after="0" w:line="240" w:lineRule="auto"/>
        <w:jc w:val="both"/>
        <w:rPr>
          <w:rFonts w:ascii="Times New Roman" w:hAnsi="Times New Roman"/>
          <w:bCs/>
          <w:sz w:val="24"/>
          <w:szCs w:val="24"/>
        </w:rPr>
      </w:pPr>
    </w:p>
    <w:p w14:paraId="1C1B063C" w14:textId="3A498EA1" w:rsidR="00114B0B" w:rsidRPr="00C47F90" w:rsidRDefault="000D3362">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D35148" w:rsidRPr="00C51920">
        <w:rPr>
          <w:rFonts w:ascii="Times New Roman" w:hAnsi="Times New Roman"/>
          <w:b/>
          <w:sz w:val="24"/>
          <w:szCs w:val="24"/>
        </w:rPr>
        <w:noBreakHyphen/>
        <w:t>i</w:t>
      </w:r>
      <w:r w:rsidRPr="00C51920">
        <w:rPr>
          <w:rFonts w:ascii="Times New Roman" w:hAnsi="Times New Roman"/>
          <w:b/>
          <w:sz w:val="24"/>
          <w:szCs w:val="24"/>
        </w:rPr>
        <w:t xml:space="preserve"> § 5</w:t>
      </w:r>
      <w:r w:rsidR="00143C70">
        <w:rPr>
          <w:rFonts w:ascii="Times New Roman" w:hAnsi="Times New Roman"/>
          <w:b/>
          <w:sz w:val="24"/>
          <w:szCs w:val="24"/>
        </w:rPr>
        <w:t>3</w:t>
      </w:r>
      <w:r w:rsidRPr="00C47F90">
        <w:rPr>
          <w:rFonts w:ascii="Times New Roman" w:hAnsi="Times New Roman"/>
          <w:bCs/>
          <w:sz w:val="24"/>
          <w:szCs w:val="24"/>
        </w:rPr>
        <w:t xml:space="preserve"> sisaldab sätteid tõendamise ja tõendite hindamise ning kogumise kohta. </w:t>
      </w:r>
      <w:r w:rsidR="002D3C83" w:rsidRPr="00C47F90">
        <w:rPr>
          <w:rFonts w:ascii="Times New Roman" w:hAnsi="Times New Roman"/>
          <w:bCs/>
          <w:sz w:val="24"/>
          <w:szCs w:val="24"/>
        </w:rPr>
        <w:t xml:space="preserve">Analoogsed sätted </w:t>
      </w:r>
      <w:r w:rsidR="008F2726" w:rsidRPr="00C47F90">
        <w:rPr>
          <w:rFonts w:ascii="Times New Roman" w:hAnsi="Times New Roman"/>
          <w:bCs/>
          <w:sz w:val="24"/>
          <w:szCs w:val="24"/>
        </w:rPr>
        <w:t>tõendite esitamise ja hindamise kohta sisalduvad</w:t>
      </w:r>
      <w:r w:rsidR="002D3C83" w:rsidRPr="00C47F90">
        <w:rPr>
          <w:rFonts w:ascii="Times New Roman" w:hAnsi="Times New Roman"/>
          <w:bCs/>
          <w:sz w:val="24"/>
          <w:szCs w:val="24"/>
        </w:rPr>
        <w:t xml:space="preserve"> ka kehtivas seaduses</w:t>
      </w:r>
      <w:r w:rsidR="00803320" w:rsidRPr="00C47F90">
        <w:rPr>
          <w:rFonts w:ascii="Times New Roman" w:hAnsi="Times New Roman"/>
          <w:bCs/>
          <w:sz w:val="24"/>
          <w:szCs w:val="24"/>
        </w:rPr>
        <w:t xml:space="preserve"> (TKS § 46 lg 5 ja § 57 lg 2)</w:t>
      </w:r>
      <w:r w:rsidR="002D3C83" w:rsidRPr="00C47F90">
        <w:rPr>
          <w:rFonts w:ascii="Times New Roman" w:hAnsi="Times New Roman"/>
          <w:bCs/>
          <w:sz w:val="24"/>
          <w:szCs w:val="24"/>
        </w:rPr>
        <w:t xml:space="preserve">. </w:t>
      </w:r>
    </w:p>
    <w:p w14:paraId="53CAE20B" w14:textId="77777777" w:rsidR="002D3C83" w:rsidRPr="00C47F90" w:rsidRDefault="002D3C8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peavad pooled tõendama asjaolusid, millele tuginevad nende nõuded, väited ja vastuväited.</w:t>
      </w:r>
      <w:r w:rsidR="00803320" w:rsidRPr="00C47F90">
        <w:rPr>
          <w:rFonts w:ascii="Times New Roman" w:hAnsi="Times New Roman"/>
          <w:bCs/>
          <w:sz w:val="24"/>
          <w:szCs w:val="24"/>
        </w:rPr>
        <w:t xml:space="preserve"> Seejuures tuleb arvestada ka võlaõigusseaduses poolte tõendamiskoormise kohta sätestatut.</w:t>
      </w:r>
    </w:p>
    <w:p w14:paraId="294EAD51" w14:textId="6DE080A3" w:rsidR="002D3C83" w:rsidRPr="00C47F90" w:rsidRDefault="002D3C8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F47913" w:rsidRPr="00C47F90">
        <w:rPr>
          <w:rFonts w:ascii="Times New Roman" w:hAnsi="Times New Roman"/>
          <w:bCs/>
          <w:sz w:val="24"/>
          <w:szCs w:val="24"/>
          <w:u w:val="single"/>
        </w:rPr>
        <w:t>s</w:t>
      </w:r>
      <w:r w:rsidRPr="00C47F90">
        <w:rPr>
          <w:rFonts w:ascii="Times New Roman" w:hAnsi="Times New Roman"/>
          <w:bCs/>
          <w:sz w:val="24"/>
          <w:szCs w:val="24"/>
          <w:u w:val="single"/>
        </w:rPr>
        <w:t xml:space="preserve"> 2</w:t>
      </w:r>
      <w:r w:rsidRPr="00C47F90">
        <w:rPr>
          <w:rFonts w:ascii="Times New Roman" w:hAnsi="Times New Roman"/>
          <w:bCs/>
          <w:sz w:val="24"/>
          <w:szCs w:val="24"/>
        </w:rPr>
        <w:t xml:space="preserve"> </w:t>
      </w:r>
      <w:r w:rsidR="00F47913" w:rsidRPr="00C47F90">
        <w:rPr>
          <w:rFonts w:ascii="Times New Roman" w:hAnsi="Times New Roman"/>
          <w:bCs/>
          <w:sz w:val="24"/>
          <w:szCs w:val="24"/>
        </w:rPr>
        <w:t xml:space="preserve">reguleeritakse tõendite hindamist. </w:t>
      </w:r>
      <w:r w:rsidR="00AA1B79" w:rsidRPr="00C47F90">
        <w:rPr>
          <w:rFonts w:ascii="Times New Roman" w:hAnsi="Times New Roman"/>
          <w:bCs/>
          <w:sz w:val="24"/>
          <w:szCs w:val="24"/>
        </w:rPr>
        <w:t>K</w:t>
      </w:r>
      <w:r w:rsidR="00F47913" w:rsidRPr="00C47F90">
        <w:rPr>
          <w:rFonts w:ascii="Times New Roman" w:hAnsi="Times New Roman"/>
          <w:bCs/>
          <w:sz w:val="24"/>
          <w:szCs w:val="24"/>
        </w:rPr>
        <w:t xml:space="preserve">omisjon hindab tarbijavaidlusasjas esitatud tõendeid objektiivselt ning teeb tõendite põhjal kaalutletud otsuse komisjoni esimehe või komisjoni koosseisu siseveendumuse kohaselt. </w:t>
      </w:r>
    </w:p>
    <w:p w14:paraId="4A5BD6CA" w14:textId="14A70371" w:rsidR="004015E4" w:rsidRPr="00C47F90" w:rsidRDefault="00F4791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sätestatakse komisjoni õigus koguda tõendeid omal algatusel, kui see on vajalik </w:t>
      </w:r>
      <w:r w:rsidR="004015E4" w:rsidRPr="00C47F90">
        <w:rPr>
          <w:rFonts w:ascii="Times New Roman" w:hAnsi="Times New Roman"/>
          <w:bCs/>
          <w:sz w:val="24"/>
          <w:szCs w:val="24"/>
        </w:rPr>
        <w:t>poole õiguse tõhusaks kaitses ja tarbijavaidlusasja lahendamiseks. Komisjonil on omal algatusel õigus küsida pädeva järelevalveasutuse seisukohta vaidluse lahendamisel tähtsust omavates küsimustes. Näiteks vaidlusaluse asja lepingutingimustele vastavuse osas küsida turujärelevalveasutuse seisukohta asja nõuetele vastavuse kohta.</w:t>
      </w:r>
    </w:p>
    <w:p w14:paraId="6A7FBC58" w14:textId="77777777" w:rsidR="00EF1B29" w:rsidRPr="00C47F90" w:rsidRDefault="00EF1B29">
      <w:pPr>
        <w:spacing w:after="0" w:line="240" w:lineRule="auto"/>
        <w:jc w:val="both"/>
        <w:rPr>
          <w:rFonts w:ascii="Times New Roman" w:hAnsi="Times New Roman"/>
          <w:bCs/>
          <w:sz w:val="24"/>
          <w:szCs w:val="24"/>
        </w:rPr>
      </w:pPr>
    </w:p>
    <w:p w14:paraId="41697BCC" w14:textId="32F187DD" w:rsidR="00EF1B29" w:rsidRPr="00C47F90" w:rsidRDefault="00EF1B29">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5E0A17"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143C70">
        <w:rPr>
          <w:rFonts w:ascii="Times New Roman" w:hAnsi="Times New Roman"/>
          <w:b/>
          <w:sz w:val="24"/>
          <w:szCs w:val="24"/>
        </w:rPr>
        <w:t>3</w:t>
      </w:r>
      <w:r w:rsidRPr="00C51920">
        <w:rPr>
          <w:rFonts w:ascii="Times New Roman" w:hAnsi="Times New Roman"/>
          <w:b/>
          <w:sz w:val="24"/>
          <w:szCs w:val="24"/>
          <w:vertAlign w:val="superscript"/>
        </w:rPr>
        <w:t>1</w:t>
      </w:r>
      <w:r w:rsidRPr="00C47F90">
        <w:rPr>
          <w:rFonts w:ascii="Times New Roman" w:hAnsi="Times New Roman"/>
          <w:bCs/>
          <w:sz w:val="24"/>
          <w:szCs w:val="24"/>
        </w:rPr>
        <w:t xml:space="preserve"> täpsustatakse, mida tarbijavaidlusasja lahendamise</w:t>
      </w:r>
      <w:r w:rsidR="007318B9" w:rsidRPr="00C47F90">
        <w:rPr>
          <w:rFonts w:ascii="Times New Roman" w:hAnsi="Times New Roman"/>
          <w:bCs/>
          <w:sz w:val="24"/>
          <w:szCs w:val="24"/>
        </w:rPr>
        <w:t>l</w:t>
      </w:r>
      <w:r w:rsidRPr="00C47F90">
        <w:rPr>
          <w:rFonts w:ascii="Times New Roman" w:hAnsi="Times New Roman"/>
          <w:bCs/>
          <w:sz w:val="24"/>
          <w:szCs w:val="24"/>
        </w:rPr>
        <w:t xml:space="preserve"> loetakse tõendiks. Kehtivas seaduses taoline säte puudu</w:t>
      </w:r>
      <w:r w:rsidR="007318B9" w:rsidRPr="00C47F90">
        <w:rPr>
          <w:rFonts w:ascii="Times New Roman" w:hAnsi="Times New Roman"/>
          <w:bCs/>
          <w:sz w:val="24"/>
          <w:szCs w:val="24"/>
        </w:rPr>
        <w:t>b</w:t>
      </w:r>
      <w:r w:rsidRPr="00C47F90">
        <w:rPr>
          <w:rFonts w:ascii="Times New Roman" w:hAnsi="Times New Roman"/>
          <w:bCs/>
          <w:sz w:val="24"/>
          <w:szCs w:val="24"/>
        </w:rPr>
        <w:t>.</w:t>
      </w:r>
    </w:p>
    <w:p w14:paraId="45BB774C" w14:textId="04CB4BB2" w:rsidR="004F61ED" w:rsidRPr="00C47F90" w:rsidRDefault="00EF1B29" w:rsidP="004F61ED">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4F61ED" w:rsidRPr="00C47F90">
        <w:rPr>
          <w:rFonts w:ascii="Times New Roman" w:hAnsi="Times New Roman"/>
          <w:bCs/>
          <w:sz w:val="24"/>
          <w:szCs w:val="24"/>
          <w:u w:val="single"/>
        </w:rPr>
        <w:t>s</w:t>
      </w:r>
      <w:r w:rsidRPr="00C47F90">
        <w:rPr>
          <w:rFonts w:ascii="Times New Roman" w:hAnsi="Times New Roman"/>
          <w:bCs/>
          <w:sz w:val="24"/>
          <w:szCs w:val="24"/>
          <w:u w:val="single"/>
        </w:rPr>
        <w:t xml:space="preserve"> 1</w:t>
      </w:r>
      <w:r w:rsidRPr="00C47F90">
        <w:rPr>
          <w:rFonts w:ascii="Times New Roman" w:hAnsi="Times New Roman"/>
          <w:bCs/>
          <w:sz w:val="24"/>
          <w:szCs w:val="24"/>
        </w:rPr>
        <w:t xml:space="preserve"> </w:t>
      </w:r>
      <w:r w:rsidR="004F61ED" w:rsidRPr="00C47F90">
        <w:rPr>
          <w:rFonts w:ascii="Times New Roman" w:hAnsi="Times New Roman"/>
          <w:bCs/>
          <w:sz w:val="24"/>
          <w:szCs w:val="24"/>
        </w:rPr>
        <w:t xml:space="preserve">sätestatakse, et tõendiks võib olla tunnistaja ütlus, dokumentaalne tõend, asitõend, vaatlus ja eksperdiarvamus. Komisjon võib lugeda asjaolude tõendamiseks muu hulgas menetlusosalise seletuse. Eelnõus on tõendeid reguleeritud tsiviilkohtumenetlusele sarnaselt, kuid lihtsustatult, arvestades vajadusega säilitada komisjoni lihtne ja kiire menetlus. Kui tsiviilkohtumenetluses on tõendiks vaid poole vande all antud seletused, siis komisjoni menetluses ei ole vande all seletuste andmine asjakohane. </w:t>
      </w:r>
    </w:p>
    <w:p w14:paraId="259BEED1" w14:textId="7AB54C6D" w:rsidR="00B33957" w:rsidRPr="00C47F90" w:rsidRDefault="00EF1B29">
      <w:pPr>
        <w:spacing w:after="0" w:line="240" w:lineRule="auto"/>
        <w:jc w:val="both"/>
        <w:rPr>
          <w:rFonts w:ascii="Times New Roman" w:hAnsi="Times New Roman" w:cs="Times New Roman"/>
          <w:bCs/>
          <w:sz w:val="24"/>
          <w:szCs w:val="24"/>
        </w:rPr>
      </w:pPr>
      <w:r w:rsidRPr="00C47F90">
        <w:rPr>
          <w:rFonts w:ascii="Times New Roman" w:hAnsi="Times New Roman"/>
          <w:bCs/>
          <w:sz w:val="24"/>
          <w:szCs w:val="24"/>
          <w:u w:val="single"/>
        </w:rPr>
        <w:t>Lõike</w:t>
      </w:r>
      <w:r w:rsidR="004862FD" w:rsidRPr="00C47F90">
        <w:rPr>
          <w:rFonts w:ascii="Times New Roman" w:hAnsi="Times New Roman"/>
          <w:bCs/>
          <w:sz w:val="24"/>
          <w:szCs w:val="24"/>
          <w:u w:val="single"/>
        </w:rPr>
        <w:t>s</w:t>
      </w:r>
      <w:r w:rsidRPr="00C47F90">
        <w:rPr>
          <w:rFonts w:ascii="Times New Roman" w:hAnsi="Times New Roman"/>
          <w:bCs/>
          <w:sz w:val="24"/>
          <w:szCs w:val="24"/>
          <w:u w:val="single"/>
        </w:rPr>
        <w:t xml:space="preserve"> 2</w:t>
      </w:r>
      <w:r w:rsidRPr="00C47F90">
        <w:rPr>
          <w:rFonts w:ascii="Times New Roman" w:hAnsi="Times New Roman"/>
          <w:bCs/>
          <w:sz w:val="24"/>
          <w:szCs w:val="24"/>
        </w:rPr>
        <w:t xml:space="preserve"> </w:t>
      </w:r>
      <w:r w:rsidR="00B33957" w:rsidRPr="00C47F90">
        <w:rPr>
          <w:rFonts w:ascii="Times New Roman" w:hAnsi="Times New Roman"/>
          <w:bCs/>
          <w:sz w:val="24"/>
          <w:szCs w:val="24"/>
        </w:rPr>
        <w:t>sätestatakse, et dokumentaalsele tõendile, asitõendile ja vaatlusele</w:t>
      </w:r>
      <w:r w:rsidR="005374F7" w:rsidRPr="00C47F90">
        <w:rPr>
          <w:rFonts w:ascii="Times New Roman" w:hAnsi="Times New Roman"/>
          <w:bCs/>
          <w:sz w:val="24"/>
          <w:szCs w:val="24"/>
        </w:rPr>
        <w:t xml:space="preserve"> kohaldatakse tsiviilkohtumenetluse seadustiku §-des 272</w:t>
      </w:r>
      <w:bookmarkStart w:id="39" w:name="_Hlk77342525"/>
      <w:r w:rsidR="005374F7" w:rsidRPr="00C47F90">
        <w:rPr>
          <w:rFonts w:ascii="Times New Roman" w:hAnsi="Times New Roman" w:cs="Times New Roman"/>
          <w:bCs/>
          <w:sz w:val="24"/>
          <w:szCs w:val="24"/>
        </w:rPr>
        <w:t>–</w:t>
      </w:r>
      <w:bookmarkEnd w:id="39"/>
      <w:r w:rsidR="005374F7" w:rsidRPr="00C47F90">
        <w:rPr>
          <w:rFonts w:ascii="Times New Roman" w:hAnsi="Times New Roman" w:cs="Times New Roman"/>
          <w:bCs/>
          <w:sz w:val="24"/>
          <w:szCs w:val="24"/>
        </w:rPr>
        <w:t>277 ja 285</w:t>
      </w:r>
      <w:r w:rsidR="0046764E" w:rsidRPr="00C47F90">
        <w:rPr>
          <w:rFonts w:ascii="Times New Roman" w:hAnsi="Times New Roman" w:cs="Times New Roman"/>
          <w:bCs/>
          <w:sz w:val="24"/>
          <w:szCs w:val="24"/>
        </w:rPr>
        <w:t>–</w:t>
      </w:r>
      <w:r w:rsidR="005374F7" w:rsidRPr="00C47F90">
        <w:rPr>
          <w:rFonts w:ascii="Times New Roman" w:hAnsi="Times New Roman" w:cs="Times New Roman"/>
          <w:bCs/>
          <w:sz w:val="24"/>
          <w:szCs w:val="24"/>
        </w:rPr>
        <w:t xml:space="preserve">291 sätestatut, arvestades käesoleva eelnõuga sätestatud erisustega. </w:t>
      </w:r>
      <w:r w:rsidR="00AA1B79" w:rsidRPr="00C47F90">
        <w:rPr>
          <w:rFonts w:ascii="Times New Roman" w:hAnsi="Times New Roman" w:cs="Times New Roman"/>
          <w:bCs/>
          <w:sz w:val="24"/>
          <w:szCs w:val="24"/>
        </w:rPr>
        <w:t>K</w:t>
      </w:r>
      <w:r w:rsidR="005374F7" w:rsidRPr="00C47F90">
        <w:rPr>
          <w:rFonts w:ascii="Times New Roman" w:hAnsi="Times New Roman" w:cs="Times New Roman"/>
          <w:bCs/>
          <w:sz w:val="24"/>
          <w:szCs w:val="24"/>
        </w:rPr>
        <w:t xml:space="preserve">omisjoni menetlusele ei ole mõistlik luua tsiviilkohtumenetlusest erinevat tõendite regulatsiooni, kuid tõendite ja nende esitamise puhul tuleb silmas pidada, et komisjon on kohtuväline organ, </w:t>
      </w:r>
      <w:r w:rsidR="005C0270" w:rsidRPr="00C47F90">
        <w:rPr>
          <w:rFonts w:ascii="Times New Roman" w:hAnsi="Times New Roman" w:cs="Times New Roman"/>
          <w:bCs/>
          <w:sz w:val="24"/>
          <w:szCs w:val="24"/>
        </w:rPr>
        <w:t>kelle</w:t>
      </w:r>
      <w:r w:rsidR="005374F7" w:rsidRPr="00C47F90">
        <w:rPr>
          <w:rFonts w:ascii="Times New Roman" w:hAnsi="Times New Roman" w:cs="Times New Roman"/>
          <w:bCs/>
          <w:sz w:val="24"/>
          <w:szCs w:val="24"/>
        </w:rPr>
        <w:t xml:space="preserve"> menetlus peab olema lihtne ja kiire. </w:t>
      </w:r>
    </w:p>
    <w:p w14:paraId="267619E0" w14:textId="24B1083A" w:rsidR="005374F7" w:rsidRPr="00C47F90" w:rsidRDefault="005374F7">
      <w:pPr>
        <w:spacing w:after="0" w:line="240" w:lineRule="auto"/>
        <w:jc w:val="both"/>
        <w:rPr>
          <w:rFonts w:ascii="Times New Roman" w:hAnsi="Times New Roman" w:cs="Times New Roman"/>
          <w:bCs/>
          <w:sz w:val="24"/>
          <w:szCs w:val="24"/>
        </w:rPr>
      </w:pPr>
      <w:r w:rsidRPr="00C47F90">
        <w:rPr>
          <w:rFonts w:ascii="Times New Roman" w:hAnsi="Times New Roman" w:cs="Times New Roman"/>
          <w:bCs/>
          <w:sz w:val="24"/>
          <w:szCs w:val="24"/>
        </w:rPr>
        <w:t xml:space="preserve">Tõendi ja tõendi esitamise sätete puhul on kasutatud töövaidluskomisjonile </w:t>
      </w:r>
      <w:r w:rsidR="00FD7F29" w:rsidRPr="00C47F90">
        <w:rPr>
          <w:rFonts w:ascii="Times New Roman" w:hAnsi="Times New Roman" w:cs="Times New Roman"/>
          <w:bCs/>
          <w:sz w:val="24"/>
          <w:szCs w:val="24"/>
        </w:rPr>
        <w:t xml:space="preserve">tõendite esitamisega </w:t>
      </w:r>
      <w:r w:rsidRPr="00C47F90">
        <w:rPr>
          <w:rFonts w:ascii="Times New Roman" w:hAnsi="Times New Roman" w:cs="Times New Roman"/>
          <w:bCs/>
          <w:sz w:val="24"/>
          <w:szCs w:val="24"/>
        </w:rPr>
        <w:t>sarnast regulatsiooni.</w:t>
      </w:r>
      <w:r w:rsidR="00BF6D95">
        <w:rPr>
          <w:rFonts w:ascii="Times New Roman" w:hAnsi="Times New Roman" w:cs="Times New Roman"/>
          <w:bCs/>
          <w:sz w:val="24"/>
          <w:szCs w:val="24"/>
        </w:rPr>
        <w:t xml:space="preserve"> </w:t>
      </w:r>
    </w:p>
    <w:p w14:paraId="117082A4" w14:textId="24507D3C" w:rsidR="005374F7" w:rsidRPr="00C47F90" w:rsidRDefault="005374F7">
      <w:pPr>
        <w:spacing w:after="0" w:line="240" w:lineRule="auto"/>
        <w:jc w:val="both"/>
        <w:rPr>
          <w:rFonts w:ascii="Times New Roman" w:hAnsi="Times New Roman" w:cs="Times New Roman"/>
          <w:bCs/>
          <w:sz w:val="24"/>
          <w:szCs w:val="24"/>
        </w:rPr>
      </w:pPr>
    </w:p>
    <w:p w14:paraId="3EE12E5B" w14:textId="76F5E6CC" w:rsidR="005374F7" w:rsidRPr="00C47F90" w:rsidRDefault="005374F7">
      <w:pPr>
        <w:spacing w:after="0" w:line="240" w:lineRule="auto"/>
        <w:jc w:val="both"/>
        <w:rPr>
          <w:rFonts w:ascii="Times New Roman" w:hAnsi="Times New Roman"/>
          <w:bCs/>
          <w:sz w:val="24"/>
          <w:szCs w:val="24"/>
        </w:rPr>
      </w:pPr>
      <w:r w:rsidRPr="00C51920">
        <w:rPr>
          <w:rFonts w:ascii="Times New Roman" w:hAnsi="Times New Roman" w:cs="Times New Roman"/>
          <w:b/>
          <w:sz w:val="24"/>
          <w:szCs w:val="24"/>
        </w:rPr>
        <w:t>TKS</w:t>
      </w:r>
      <w:r w:rsidR="008163E0" w:rsidRPr="00C51920">
        <w:rPr>
          <w:rFonts w:ascii="Times New Roman" w:hAnsi="Times New Roman" w:cs="Times New Roman"/>
          <w:b/>
          <w:sz w:val="24"/>
          <w:szCs w:val="24"/>
        </w:rPr>
        <w:noBreakHyphen/>
        <w:t>i</w:t>
      </w:r>
      <w:r w:rsidRPr="00C51920">
        <w:rPr>
          <w:rFonts w:ascii="Times New Roman" w:hAnsi="Times New Roman" w:cs="Times New Roman"/>
          <w:b/>
          <w:sz w:val="24"/>
          <w:szCs w:val="24"/>
        </w:rPr>
        <w:t xml:space="preserve"> §-s 5</w:t>
      </w:r>
      <w:r w:rsidR="00143C70">
        <w:rPr>
          <w:rFonts w:ascii="Times New Roman" w:hAnsi="Times New Roman" w:cs="Times New Roman"/>
          <w:b/>
          <w:sz w:val="24"/>
          <w:szCs w:val="24"/>
        </w:rPr>
        <w:t>3</w:t>
      </w:r>
      <w:r w:rsidRPr="00C51920">
        <w:rPr>
          <w:rFonts w:ascii="Times New Roman" w:hAnsi="Times New Roman" w:cs="Times New Roman"/>
          <w:b/>
          <w:sz w:val="24"/>
          <w:szCs w:val="24"/>
          <w:vertAlign w:val="superscript"/>
        </w:rPr>
        <w:t>2</w:t>
      </w:r>
      <w:r w:rsidRPr="00C47F90">
        <w:rPr>
          <w:rFonts w:ascii="Times New Roman" w:hAnsi="Times New Roman" w:cs="Times New Roman"/>
          <w:bCs/>
          <w:sz w:val="24"/>
          <w:szCs w:val="24"/>
        </w:rPr>
        <w:t xml:space="preserve"> on reguleeritud tunnistaja kaasamine. Kehtivas seaduses asjakohane säte puudub ja </w:t>
      </w:r>
      <w:r w:rsidR="008C0CAB" w:rsidRPr="00C47F90">
        <w:rPr>
          <w:rFonts w:ascii="Times New Roman" w:hAnsi="Times New Roman" w:cs="Times New Roman"/>
          <w:bCs/>
          <w:sz w:val="24"/>
          <w:szCs w:val="24"/>
        </w:rPr>
        <w:t>kui tarbijavaidluse lahendamine eeldab tunnistajate ärakuulamist, on tänase regulatsiooni puhul komisjonil õigus tarbijavaidluse menetlemisest keelduda või selle menetlemine lõpetada.</w:t>
      </w:r>
      <w:r w:rsidR="00975BEF" w:rsidRPr="00C47F90">
        <w:rPr>
          <w:rFonts w:ascii="Times New Roman" w:hAnsi="Times New Roman" w:cs="Times New Roman"/>
          <w:bCs/>
          <w:sz w:val="24"/>
          <w:szCs w:val="24"/>
        </w:rPr>
        <w:t xml:space="preserve"> </w:t>
      </w:r>
    </w:p>
    <w:p w14:paraId="13EA799B" w14:textId="588058F0" w:rsidR="00C8790A" w:rsidRPr="00C47F90" w:rsidRDefault="008C0CAB">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Eelnõuga kavandatava regulatsiooni puhul on </w:t>
      </w:r>
      <w:r w:rsidR="00C8790A" w:rsidRPr="00C47F90">
        <w:rPr>
          <w:rFonts w:ascii="Times New Roman" w:hAnsi="Times New Roman"/>
          <w:bCs/>
          <w:sz w:val="24"/>
          <w:szCs w:val="24"/>
        </w:rPr>
        <w:t xml:space="preserve">üheks </w:t>
      </w:r>
      <w:r w:rsidRPr="00C47F90">
        <w:rPr>
          <w:rFonts w:ascii="Times New Roman" w:hAnsi="Times New Roman"/>
          <w:bCs/>
          <w:sz w:val="24"/>
          <w:szCs w:val="24"/>
        </w:rPr>
        <w:t xml:space="preserve">eesmärgiks jõuda </w:t>
      </w:r>
      <w:r w:rsidR="00C8790A" w:rsidRPr="00C47F90">
        <w:rPr>
          <w:rFonts w:ascii="Times New Roman" w:hAnsi="Times New Roman"/>
          <w:bCs/>
          <w:sz w:val="24"/>
          <w:szCs w:val="24"/>
        </w:rPr>
        <w:t xml:space="preserve">tarbijavaidlusasja </w:t>
      </w:r>
      <w:r w:rsidRPr="00C47F90">
        <w:rPr>
          <w:rFonts w:ascii="Times New Roman" w:hAnsi="Times New Roman"/>
          <w:bCs/>
          <w:sz w:val="24"/>
          <w:szCs w:val="24"/>
        </w:rPr>
        <w:t xml:space="preserve">menetluse tulemusena pooltele õiguslikult siduva ja täitemenetluse korras täidetava otsuseni </w:t>
      </w:r>
      <w:r w:rsidR="00C8790A" w:rsidRPr="00C47F90">
        <w:rPr>
          <w:rFonts w:ascii="Times New Roman" w:hAnsi="Times New Roman"/>
          <w:bCs/>
          <w:sz w:val="24"/>
          <w:szCs w:val="24"/>
        </w:rPr>
        <w:t xml:space="preserve">ning teiseks eesmärk on anda võimalus lahendada kohtuväliselt ka </w:t>
      </w:r>
      <w:commentRangeStart w:id="40"/>
      <w:r w:rsidR="00C8790A" w:rsidRPr="00C47F90">
        <w:rPr>
          <w:rFonts w:ascii="Times New Roman" w:hAnsi="Times New Roman"/>
          <w:bCs/>
          <w:sz w:val="24"/>
          <w:szCs w:val="24"/>
        </w:rPr>
        <w:t>keerukamaid tarbijavaidlusi</w:t>
      </w:r>
      <w:commentRangeEnd w:id="40"/>
      <w:r w:rsidR="0060015F">
        <w:rPr>
          <w:rStyle w:val="Kommentaariviide"/>
        </w:rPr>
        <w:commentReference w:id="40"/>
      </w:r>
      <w:r w:rsidR="00C8790A" w:rsidRPr="00C47F90">
        <w:rPr>
          <w:rFonts w:ascii="Times New Roman" w:hAnsi="Times New Roman"/>
          <w:bCs/>
          <w:sz w:val="24"/>
          <w:szCs w:val="24"/>
        </w:rPr>
        <w:t xml:space="preserve">, kus õiguspärase ja kaalutletud otsuse tegemiseks oleks tunnistaja ärakuulamine vajalik. Eelnõuga võimaldatakse komisjoni menetluses ka tunnistajate kaasamine. </w:t>
      </w:r>
    </w:p>
    <w:p w14:paraId="7E59CC1C" w14:textId="001CB0CB" w:rsidR="00EB4ED9" w:rsidRPr="00C47F90" w:rsidRDefault="00EB4ED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1</w:t>
      </w:r>
      <w:r w:rsidRPr="00C47F90">
        <w:rPr>
          <w:rFonts w:ascii="Times New Roman" w:hAnsi="Times New Roman"/>
          <w:bCs/>
          <w:sz w:val="24"/>
          <w:szCs w:val="24"/>
        </w:rPr>
        <w:t xml:space="preserve"> sätestatakse, et komisjon</w:t>
      </w:r>
      <w:r w:rsidR="007318B9" w:rsidRPr="00C47F90">
        <w:rPr>
          <w:rFonts w:ascii="Times New Roman" w:hAnsi="Times New Roman"/>
          <w:bCs/>
          <w:sz w:val="24"/>
          <w:szCs w:val="24"/>
        </w:rPr>
        <w:t>i</w:t>
      </w:r>
      <w:r w:rsidRPr="00C47F90">
        <w:rPr>
          <w:rFonts w:ascii="Times New Roman" w:hAnsi="Times New Roman"/>
          <w:bCs/>
          <w:sz w:val="24"/>
          <w:szCs w:val="24"/>
        </w:rPr>
        <w:t xml:space="preserve"> menetluses toimub tunnistaja kaasamine poole taotluse alusel. Taotluses märgitakse tunnistaja nimi ja asjaolud, mille kohta tunnistaja ütlusi annab, et komisjon saaks otsustada tunnistaja kaasamise vajaduse üle. </w:t>
      </w:r>
    </w:p>
    <w:p w14:paraId="40E07274" w14:textId="7FF1D009" w:rsidR="00EB4ED9" w:rsidRPr="00C47F90" w:rsidRDefault="00EB4ED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saab tunnistajaks olla kolmas isik, kes teab või võib teada asjaolusid, mis on tarbijavaidlusasja lahendamisel olulised.</w:t>
      </w:r>
    </w:p>
    <w:p w14:paraId="04109DBF" w14:textId="67B7081A" w:rsidR="00753582" w:rsidRPr="00C47F90" w:rsidRDefault="00EB4ED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antakse komisjonile õigus</w:t>
      </w:r>
      <w:r w:rsidR="00753582" w:rsidRPr="00C47F90">
        <w:rPr>
          <w:rFonts w:ascii="Times New Roman" w:hAnsi="Times New Roman"/>
          <w:bCs/>
          <w:sz w:val="24"/>
          <w:szCs w:val="24"/>
        </w:rPr>
        <w:t xml:space="preserve"> mitte rahuldada tunnistaja kaasamiseks esitatud taotlust, kui komisjoni hinnangul ei ole kolmanda isiku kaasamine ja temalt ütluste saamine vajalik, arvestades tarbijavaidlusasja asjaolusid. Tunnistaja kaasamise taotluse rahuldamata jätmise õiguse andmine komisjonile on vajalik, et ära hoida menetlusosaliste pahatahtlikku menetluse takistamist ning komisjonile asjatu halduskoormuse tekitamist.</w:t>
      </w:r>
    </w:p>
    <w:p w14:paraId="3123580C" w14:textId="77777777" w:rsidR="00753582" w:rsidRPr="00C47F90" w:rsidRDefault="00753582">
      <w:pPr>
        <w:spacing w:after="0" w:line="240" w:lineRule="auto"/>
        <w:jc w:val="both"/>
        <w:rPr>
          <w:rFonts w:ascii="Times New Roman" w:hAnsi="Times New Roman"/>
          <w:bCs/>
          <w:sz w:val="24"/>
          <w:szCs w:val="24"/>
        </w:rPr>
      </w:pPr>
    </w:p>
    <w:p w14:paraId="7AC6F92D" w14:textId="52A4252E" w:rsidR="00EB4ED9" w:rsidRPr="00C47F90" w:rsidRDefault="00753582">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58437B"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143C70">
        <w:rPr>
          <w:rFonts w:ascii="Times New Roman" w:hAnsi="Times New Roman"/>
          <w:b/>
          <w:sz w:val="24"/>
          <w:szCs w:val="24"/>
        </w:rPr>
        <w:t>3</w:t>
      </w:r>
      <w:r w:rsidRPr="00C51920">
        <w:rPr>
          <w:rFonts w:ascii="Times New Roman" w:hAnsi="Times New Roman"/>
          <w:b/>
          <w:sz w:val="24"/>
          <w:szCs w:val="24"/>
          <w:vertAlign w:val="superscript"/>
        </w:rPr>
        <w:t>3</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reguleeritakse tunnistaja ütluste andmist.</w:t>
      </w:r>
    </w:p>
    <w:p w14:paraId="2B1903D2" w14:textId="09EE4F0A" w:rsidR="00753582" w:rsidRPr="00C47F90" w:rsidRDefault="00CD560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on annab tunnistaja ütlusi kirjalikult, vastates komisjoni esimehe esitatud küsimusele ettenähtud tähtaja jooksul. Ütluse kirjaliku andmise eelduseks on komisjoni hinnang, et kirjalik ütlus on tõendamiseks piisav küsimuse sisu ja tunnistaja isikut arvestades. </w:t>
      </w:r>
    </w:p>
    <w:p w14:paraId="30C945DB" w14:textId="0669D0C8" w:rsidR="00072607" w:rsidRPr="00C47F90" w:rsidRDefault="00CD560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komisjonile ette võimalus kutsuda tunnistaja </w:t>
      </w:r>
      <w:r w:rsidR="00072607" w:rsidRPr="00C47F90">
        <w:rPr>
          <w:rFonts w:ascii="Times New Roman" w:hAnsi="Times New Roman"/>
          <w:bCs/>
          <w:sz w:val="24"/>
          <w:szCs w:val="24"/>
        </w:rPr>
        <w:t xml:space="preserve">istungile ütluste andmiseks </w:t>
      </w:r>
      <w:r w:rsidRPr="00C47F90">
        <w:rPr>
          <w:rFonts w:ascii="Times New Roman" w:hAnsi="Times New Roman"/>
          <w:bCs/>
          <w:sz w:val="24"/>
          <w:szCs w:val="24"/>
        </w:rPr>
        <w:t>suulis</w:t>
      </w:r>
      <w:r w:rsidR="00072607" w:rsidRPr="00C47F90">
        <w:rPr>
          <w:rFonts w:ascii="Times New Roman" w:hAnsi="Times New Roman"/>
          <w:bCs/>
          <w:sz w:val="24"/>
          <w:szCs w:val="24"/>
        </w:rPr>
        <w:t>elt. Istungile võib kutsuda ka tunnistaja, kes on varem andnud kirjaliku ütluse. Sealjuures peab tunnistaja istungil osalemise tagama pool, kelle taotlusel tunnistaja istungile kutsutakse. Tunnistaja osalemine istungil toimub tema vaba tahte alusel ja komisjonil ei ole kohustust tagada tunnistaja osalemine istungil.</w:t>
      </w:r>
    </w:p>
    <w:p w14:paraId="7A34BB45" w14:textId="09543E61" w:rsidR="00B65DBE" w:rsidRPr="00C47F90" w:rsidRDefault="00B65DBE" w:rsidP="00B65DB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sätestatakse, et komisjon teeb kindlaks tunnistaja isiku ning selgitab välja tema seose asjaga ja vastastikused suhted pooltega.</w:t>
      </w:r>
    </w:p>
    <w:p w14:paraId="500895C7" w14:textId="47177B12" w:rsidR="00B65DBE" w:rsidRPr="00C47F90" w:rsidRDefault="00B65DBE" w:rsidP="00B65DB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4</w:t>
      </w:r>
      <w:r w:rsidRPr="00C47F90">
        <w:rPr>
          <w:rFonts w:ascii="Times New Roman" w:hAnsi="Times New Roman"/>
          <w:bCs/>
          <w:sz w:val="24"/>
          <w:szCs w:val="24"/>
        </w:rPr>
        <w:t xml:space="preserve"> sätestatakse, et tunnistajad kuulatakse üle üksteisest eraldi. Üle kuulamata tunnistajad ei või asja arutamise ajal viibida istungiruumis. Ülekuulatud tunnistaja jääb istungiruumi kuni asja arutamise lõpetamiseni, kui komisjon ei luba tal varem lahkuda.</w:t>
      </w:r>
    </w:p>
    <w:p w14:paraId="634A0890" w14:textId="0F7AF387" w:rsidR="00B65DBE" w:rsidRPr="00C47F90" w:rsidRDefault="00B65DBE" w:rsidP="00B65DB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5</w:t>
      </w:r>
      <w:r w:rsidRPr="00C47F90">
        <w:rPr>
          <w:rFonts w:ascii="Times New Roman" w:hAnsi="Times New Roman"/>
          <w:bCs/>
          <w:sz w:val="24"/>
          <w:szCs w:val="24"/>
        </w:rPr>
        <w:t xml:space="preserve"> sätestatakse, et kui komisjonil on alust arvata, et tunnistaja pelgab või ei räägi muul põhjusel komisjonile menetlusosalise juuresolekul tõtt, võib komisjon tunnistaja ülekuulamise ajaks selle menetlusosalise istungiruumist eemaldada.</w:t>
      </w:r>
    </w:p>
    <w:p w14:paraId="165AD660" w14:textId="0D89AC24" w:rsidR="00CD560B" w:rsidRPr="00C47F90" w:rsidRDefault="00072607">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w:t>
      </w:r>
      <w:r w:rsidR="00B65DBE" w:rsidRPr="00C47F90">
        <w:rPr>
          <w:rFonts w:ascii="Times New Roman" w:hAnsi="Times New Roman"/>
          <w:bCs/>
          <w:sz w:val="24"/>
          <w:szCs w:val="24"/>
          <w:u w:val="single"/>
        </w:rPr>
        <w:t>6</w:t>
      </w:r>
      <w:r w:rsidRPr="00C47F90">
        <w:rPr>
          <w:rFonts w:ascii="Times New Roman" w:hAnsi="Times New Roman"/>
          <w:bCs/>
          <w:sz w:val="24"/>
          <w:szCs w:val="24"/>
        </w:rPr>
        <w:t xml:space="preserve"> sätestatakse </w:t>
      </w:r>
      <w:r w:rsidR="00BE28AA" w:rsidRPr="00C47F90">
        <w:rPr>
          <w:rFonts w:ascii="Times New Roman" w:hAnsi="Times New Roman"/>
          <w:bCs/>
          <w:sz w:val="24"/>
          <w:szCs w:val="24"/>
        </w:rPr>
        <w:t>isiku</w:t>
      </w:r>
      <w:r w:rsidRPr="00C47F90">
        <w:rPr>
          <w:rFonts w:ascii="Times New Roman" w:hAnsi="Times New Roman"/>
          <w:bCs/>
          <w:sz w:val="24"/>
          <w:szCs w:val="24"/>
        </w:rPr>
        <w:t xml:space="preserve"> õigus keelduda </w:t>
      </w:r>
      <w:r w:rsidR="00BE28AA" w:rsidRPr="00C47F90">
        <w:rPr>
          <w:rFonts w:ascii="Times New Roman" w:hAnsi="Times New Roman"/>
          <w:bCs/>
          <w:sz w:val="24"/>
          <w:szCs w:val="24"/>
        </w:rPr>
        <w:t xml:space="preserve">tunnistajana </w:t>
      </w:r>
      <w:r w:rsidRPr="00C47F90">
        <w:rPr>
          <w:rFonts w:ascii="Times New Roman" w:hAnsi="Times New Roman"/>
          <w:bCs/>
          <w:sz w:val="24"/>
          <w:szCs w:val="24"/>
        </w:rPr>
        <w:t>ütluste andmisest</w:t>
      </w:r>
      <w:r w:rsidR="00853F05" w:rsidRPr="00C47F90">
        <w:rPr>
          <w:rFonts w:ascii="Times New Roman" w:hAnsi="Times New Roman"/>
          <w:bCs/>
          <w:sz w:val="24"/>
          <w:szCs w:val="24"/>
        </w:rPr>
        <w:t xml:space="preserve"> </w:t>
      </w:r>
      <w:r w:rsidR="00BE28AA" w:rsidRPr="00C47F90">
        <w:rPr>
          <w:rFonts w:ascii="Times New Roman" w:hAnsi="Times New Roman"/>
          <w:bCs/>
          <w:sz w:val="24"/>
          <w:szCs w:val="24"/>
        </w:rPr>
        <w:t>vastavalt tsiviilkohtumenetluse seadustiku §-le 257.</w:t>
      </w:r>
    </w:p>
    <w:p w14:paraId="2D5A2094" w14:textId="75A087AF" w:rsidR="00BE28AA" w:rsidRPr="00C47F90" w:rsidRDefault="00BE28AA">
      <w:pPr>
        <w:spacing w:after="0" w:line="240" w:lineRule="auto"/>
        <w:jc w:val="both"/>
        <w:rPr>
          <w:rFonts w:ascii="Times New Roman" w:hAnsi="Times New Roman"/>
          <w:bCs/>
          <w:sz w:val="24"/>
          <w:szCs w:val="24"/>
        </w:rPr>
      </w:pPr>
    </w:p>
    <w:p w14:paraId="2A822E13" w14:textId="7E334653" w:rsidR="00BE28AA" w:rsidRPr="00C47F90" w:rsidRDefault="00BE28AA">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5162C6" w:rsidRPr="00C47F90">
        <w:rPr>
          <w:rFonts w:ascii="Times New Roman" w:hAnsi="Times New Roman"/>
          <w:b/>
          <w:sz w:val="24"/>
          <w:szCs w:val="24"/>
        </w:rPr>
        <w:noBreakHyphen/>
        <w:t xml:space="preserve">i </w:t>
      </w:r>
      <w:r w:rsidRPr="00C51920">
        <w:rPr>
          <w:rFonts w:ascii="Times New Roman" w:hAnsi="Times New Roman"/>
          <w:b/>
          <w:sz w:val="24"/>
          <w:szCs w:val="24"/>
        </w:rPr>
        <w:t>§-s 5</w:t>
      </w:r>
      <w:r w:rsidR="00143C70">
        <w:rPr>
          <w:rFonts w:ascii="Times New Roman" w:hAnsi="Times New Roman"/>
          <w:b/>
          <w:sz w:val="24"/>
          <w:szCs w:val="24"/>
        </w:rPr>
        <w:t>4</w:t>
      </w:r>
      <w:r w:rsidRPr="00C47F90">
        <w:rPr>
          <w:rFonts w:ascii="Times New Roman" w:hAnsi="Times New Roman"/>
          <w:bCs/>
          <w:sz w:val="24"/>
          <w:szCs w:val="24"/>
        </w:rPr>
        <w:t xml:space="preserve"> </w:t>
      </w:r>
      <w:r w:rsidR="004B7E26" w:rsidRPr="00C47F90">
        <w:rPr>
          <w:rFonts w:ascii="Times New Roman" w:hAnsi="Times New Roman"/>
          <w:bCs/>
          <w:sz w:val="24"/>
          <w:szCs w:val="24"/>
        </w:rPr>
        <w:t>sätestatakse</w:t>
      </w:r>
      <w:r w:rsidRPr="00C47F90">
        <w:rPr>
          <w:rFonts w:ascii="Times New Roman" w:hAnsi="Times New Roman"/>
          <w:bCs/>
          <w:sz w:val="24"/>
          <w:szCs w:val="24"/>
        </w:rPr>
        <w:t xml:space="preserve"> tarbijavaidlusasja arutami</w:t>
      </w:r>
      <w:r w:rsidR="004B7E26" w:rsidRPr="00C47F90">
        <w:rPr>
          <w:rFonts w:ascii="Times New Roman" w:hAnsi="Times New Roman"/>
          <w:bCs/>
          <w:sz w:val="24"/>
          <w:szCs w:val="24"/>
        </w:rPr>
        <w:t>ne</w:t>
      </w:r>
      <w:r w:rsidRPr="00C47F90">
        <w:rPr>
          <w:rFonts w:ascii="Times New Roman" w:hAnsi="Times New Roman"/>
          <w:bCs/>
          <w:sz w:val="24"/>
          <w:szCs w:val="24"/>
        </w:rPr>
        <w:t xml:space="preserve"> istungil</w:t>
      </w:r>
      <w:r w:rsidR="004B7E26" w:rsidRPr="00C47F90">
        <w:rPr>
          <w:rFonts w:ascii="Times New Roman" w:hAnsi="Times New Roman"/>
          <w:bCs/>
          <w:sz w:val="24"/>
          <w:szCs w:val="24"/>
        </w:rPr>
        <w:t xml:space="preserve"> samamoodi</w:t>
      </w:r>
      <w:r w:rsidRPr="00C47F90">
        <w:rPr>
          <w:rFonts w:ascii="Times New Roman" w:hAnsi="Times New Roman"/>
          <w:bCs/>
          <w:sz w:val="24"/>
          <w:szCs w:val="24"/>
        </w:rPr>
        <w:t xml:space="preserve"> kehtiva seaduse</w:t>
      </w:r>
      <w:r w:rsidR="004B7E26" w:rsidRPr="00C47F90">
        <w:rPr>
          <w:rFonts w:ascii="Times New Roman" w:hAnsi="Times New Roman"/>
          <w:bCs/>
          <w:sz w:val="24"/>
          <w:szCs w:val="24"/>
        </w:rPr>
        <w:t>ga</w:t>
      </w:r>
      <w:r w:rsidRPr="00C47F90">
        <w:rPr>
          <w:rFonts w:ascii="Times New Roman" w:hAnsi="Times New Roman"/>
          <w:bCs/>
          <w:sz w:val="24"/>
          <w:szCs w:val="24"/>
        </w:rPr>
        <w:t>.</w:t>
      </w:r>
    </w:p>
    <w:p w14:paraId="094E860A" w14:textId="4325A65F" w:rsidR="00BE28AA" w:rsidRPr="00C47F90" w:rsidRDefault="00BE28AA">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võib komisjon korraldada istungi omal algatusel või menetlusosalise taotlusel, kui istungi korraldamine</w:t>
      </w:r>
      <w:r w:rsidR="00975BEF" w:rsidRPr="00C47F90">
        <w:rPr>
          <w:rFonts w:ascii="Times New Roman" w:hAnsi="Times New Roman"/>
          <w:bCs/>
          <w:sz w:val="24"/>
          <w:szCs w:val="24"/>
        </w:rPr>
        <w:t xml:space="preserve"> </w:t>
      </w:r>
      <w:r w:rsidRPr="00C47F90">
        <w:rPr>
          <w:rFonts w:ascii="Times New Roman" w:hAnsi="Times New Roman"/>
          <w:bCs/>
          <w:sz w:val="24"/>
          <w:szCs w:val="24"/>
        </w:rPr>
        <w:t xml:space="preserve">aitab kaasa </w:t>
      </w:r>
      <w:r w:rsidR="006C1917" w:rsidRPr="00C47F90">
        <w:rPr>
          <w:rFonts w:ascii="Times New Roman" w:hAnsi="Times New Roman"/>
          <w:bCs/>
          <w:sz w:val="24"/>
          <w:szCs w:val="24"/>
        </w:rPr>
        <w:t>tarbijavaidlusasja kiiremale ja õigele lahendamisele.</w:t>
      </w:r>
      <w:r w:rsidRPr="00C47F90">
        <w:rPr>
          <w:rFonts w:ascii="Times New Roman" w:hAnsi="Times New Roman"/>
          <w:bCs/>
          <w:sz w:val="24"/>
          <w:szCs w:val="24"/>
        </w:rPr>
        <w:t xml:space="preserve"> </w:t>
      </w:r>
    </w:p>
    <w:p w14:paraId="1BAD9D5D" w14:textId="7681381F" w:rsidR="006C1917" w:rsidRPr="00C47F90" w:rsidRDefault="006C1917">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sätestatakse, et istungil viibivateks isikuteks on tarbijavaidlusasja menetleva komisjoni koosseisu liikmed ja menetlusosalised, sealhulgas asjakohasel juhul ka menetlusse kaasatud tunnistaja</w:t>
      </w:r>
      <w:r w:rsidR="00176038" w:rsidRPr="00C47F90">
        <w:rPr>
          <w:rFonts w:ascii="Times New Roman" w:hAnsi="Times New Roman"/>
          <w:bCs/>
          <w:sz w:val="24"/>
          <w:szCs w:val="24"/>
        </w:rPr>
        <w:t xml:space="preserve"> ja istungile kutsutud ekspert</w:t>
      </w:r>
      <w:r w:rsidRPr="00C47F90">
        <w:rPr>
          <w:rFonts w:ascii="Times New Roman" w:hAnsi="Times New Roman"/>
          <w:bCs/>
          <w:sz w:val="24"/>
          <w:szCs w:val="24"/>
        </w:rPr>
        <w:t xml:space="preserve">. Istungi juhatajaks on tarbijavaidlusasja menetleva komisjoni koosseisu kuuluv </w:t>
      </w:r>
      <w:r w:rsidR="00190BB5" w:rsidRPr="00C47F90">
        <w:rPr>
          <w:rFonts w:ascii="Times New Roman" w:hAnsi="Times New Roman"/>
          <w:bCs/>
          <w:sz w:val="24"/>
          <w:szCs w:val="24"/>
        </w:rPr>
        <w:t xml:space="preserve">komisjoni </w:t>
      </w:r>
      <w:r w:rsidR="00330509" w:rsidRPr="00C47F90">
        <w:rPr>
          <w:rFonts w:ascii="Times New Roman" w:hAnsi="Times New Roman"/>
          <w:bCs/>
          <w:sz w:val="24"/>
          <w:szCs w:val="24"/>
        </w:rPr>
        <w:t>alaline liige</w:t>
      </w:r>
      <w:r w:rsidR="00190BB5" w:rsidRPr="00C47F90">
        <w:rPr>
          <w:rFonts w:ascii="Times New Roman" w:hAnsi="Times New Roman"/>
          <w:bCs/>
          <w:sz w:val="24"/>
          <w:szCs w:val="24"/>
        </w:rPr>
        <w:t>.</w:t>
      </w:r>
    </w:p>
    <w:p w14:paraId="41905EC8" w14:textId="77777777" w:rsidR="00190BB5" w:rsidRPr="00C47F90" w:rsidRDefault="00190BB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3 </w:t>
      </w:r>
      <w:r w:rsidRPr="00C47F90">
        <w:rPr>
          <w:rFonts w:ascii="Times New Roman" w:hAnsi="Times New Roman"/>
          <w:bCs/>
          <w:sz w:val="24"/>
          <w:szCs w:val="24"/>
        </w:rPr>
        <w:t xml:space="preserve">sätestatakse, et kui istungile kutsutu ei saa istungil osaleda, siis peab ta sellest teatama enne istungi algust ja teatama istungile ilmumist takistava põhjuse. </w:t>
      </w:r>
    </w:p>
    <w:p w14:paraId="536B24EB" w14:textId="153535E9" w:rsidR="00190BB5" w:rsidRPr="00C47F90" w:rsidRDefault="00190BB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4</w:t>
      </w:r>
      <w:r w:rsidRPr="00C47F90">
        <w:rPr>
          <w:rFonts w:ascii="Times New Roman" w:hAnsi="Times New Roman"/>
          <w:bCs/>
          <w:sz w:val="24"/>
          <w:szCs w:val="24"/>
        </w:rPr>
        <w:t xml:space="preserve"> nähakse ette, et kui tarbijavaidlusasja pool jätab mõjuva põhjuseta istungile ilmumata, siis </w:t>
      </w:r>
      <w:r w:rsidR="0071221F" w:rsidRPr="00C47F90">
        <w:rPr>
          <w:rFonts w:ascii="Times New Roman" w:hAnsi="Times New Roman"/>
          <w:bCs/>
          <w:sz w:val="24"/>
          <w:szCs w:val="24"/>
        </w:rPr>
        <w:t>toimub tarbijavaidlusasja arutamine istungil tema kohalolekuta.</w:t>
      </w:r>
    </w:p>
    <w:p w14:paraId="2A95D955" w14:textId="51BF4BDF" w:rsidR="0071221F" w:rsidRPr="00C47F90" w:rsidRDefault="0071221F">
      <w:pPr>
        <w:spacing w:after="0" w:line="240" w:lineRule="auto"/>
        <w:jc w:val="both"/>
        <w:rPr>
          <w:rFonts w:ascii="Times New Roman" w:hAnsi="Times New Roman"/>
          <w:bCs/>
          <w:sz w:val="24"/>
          <w:szCs w:val="24"/>
        </w:rPr>
      </w:pPr>
    </w:p>
    <w:p w14:paraId="32CE9A7B" w14:textId="6454AC74" w:rsidR="0071221F" w:rsidRPr="00C47F90" w:rsidRDefault="00EB5BF8">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EF4012"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976AA3">
        <w:rPr>
          <w:rFonts w:ascii="Times New Roman" w:hAnsi="Times New Roman"/>
          <w:b/>
          <w:sz w:val="24"/>
          <w:szCs w:val="24"/>
        </w:rPr>
        <w:t>4</w:t>
      </w:r>
      <w:r w:rsidR="00B806BA">
        <w:rPr>
          <w:rFonts w:ascii="Times New Roman" w:hAnsi="Times New Roman"/>
          <w:b/>
          <w:sz w:val="24"/>
          <w:szCs w:val="24"/>
          <w:vertAlign w:val="superscript"/>
        </w:rPr>
        <w:t>1</w:t>
      </w:r>
      <w:r w:rsidRPr="00C47F90">
        <w:rPr>
          <w:rFonts w:ascii="Times New Roman" w:hAnsi="Times New Roman"/>
          <w:bCs/>
          <w:sz w:val="24"/>
          <w:szCs w:val="24"/>
          <w:vertAlign w:val="superscript"/>
        </w:rPr>
        <w:t xml:space="preserve"> </w:t>
      </w:r>
      <w:r w:rsidR="00F51680" w:rsidRPr="00C47F90">
        <w:rPr>
          <w:rFonts w:ascii="Times New Roman" w:hAnsi="Times New Roman"/>
          <w:bCs/>
          <w:sz w:val="24"/>
          <w:szCs w:val="24"/>
        </w:rPr>
        <w:t>sätestatakse istungi läbiviimise kord, mis sarnaneb kehtivas seaduses sisalduvale regulatsioonile.</w:t>
      </w:r>
    </w:p>
    <w:p w14:paraId="59134972" w14:textId="5E8A77F7" w:rsidR="00F51680" w:rsidRPr="00C47F90" w:rsidRDefault="00F51680">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505F60"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teeb istungit juhatav komisjoni </w:t>
      </w:r>
      <w:r w:rsidR="00C92562" w:rsidRPr="00C47F90">
        <w:rPr>
          <w:rFonts w:ascii="Times New Roman" w:hAnsi="Times New Roman"/>
          <w:bCs/>
          <w:sz w:val="24"/>
          <w:szCs w:val="24"/>
        </w:rPr>
        <w:t>alaline liige</w:t>
      </w:r>
      <w:r w:rsidRPr="00C47F90">
        <w:rPr>
          <w:rFonts w:ascii="Times New Roman" w:hAnsi="Times New Roman"/>
          <w:bCs/>
          <w:sz w:val="24"/>
          <w:szCs w:val="24"/>
        </w:rPr>
        <w:t xml:space="preserve"> kindlaks istungil osalejate isikusamasuse ja esindajate volitused</w:t>
      </w:r>
      <w:r w:rsidR="00D81FD8" w:rsidRPr="00C47F90">
        <w:rPr>
          <w:rFonts w:ascii="Times New Roman" w:hAnsi="Times New Roman"/>
          <w:bCs/>
          <w:sz w:val="24"/>
          <w:szCs w:val="24"/>
        </w:rPr>
        <w:t>, kontrollib komisjoni liikmete taandamise aluste puudumist</w:t>
      </w:r>
      <w:r w:rsidRPr="00C47F90">
        <w:rPr>
          <w:rFonts w:ascii="Times New Roman" w:hAnsi="Times New Roman"/>
          <w:bCs/>
          <w:sz w:val="24"/>
          <w:szCs w:val="24"/>
        </w:rPr>
        <w:t xml:space="preserve"> ning selgitab läbiviidava menetluse tulemuse õiguslikku tähendust.</w:t>
      </w:r>
    </w:p>
    <w:p w14:paraId="0757617F" w14:textId="6C271509" w:rsidR="00D81FD8" w:rsidRPr="00C47F90" w:rsidRDefault="00F51680">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C47F90">
        <w:rPr>
          <w:rFonts w:ascii="Times New Roman" w:hAnsi="Times New Roman"/>
          <w:bCs/>
          <w:sz w:val="24"/>
          <w:szCs w:val="24"/>
          <w:u w:val="single"/>
        </w:rPr>
        <w:t>Lõi</w:t>
      </w:r>
      <w:r w:rsidR="00130626" w:rsidRPr="00C47F90">
        <w:rPr>
          <w:rFonts w:ascii="Times New Roman" w:hAnsi="Times New Roman"/>
          <w:bCs/>
          <w:sz w:val="24"/>
          <w:szCs w:val="24"/>
          <w:u w:val="single"/>
        </w:rPr>
        <w:t>get</w:t>
      </w:r>
      <w:r w:rsidRPr="00C47F90">
        <w:rPr>
          <w:rFonts w:ascii="Times New Roman" w:hAnsi="Times New Roman"/>
          <w:bCs/>
          <w:sz w:val="24"/>
          <w:szCs w:val="24"/>
          <w:u w:val="single"/>
        </w:rPr>
        <w:t xml:space="preserve">e 2 </w:t>
      </w:r>
      <w:r w:rsidR="00130626" w:rsidRPr="00C47F90">
        <w:rPr>
          <w:rFonts w:ascii="Times New Roman" w:hAnsi="Times New Roman"/>
          <w:bCs/>
          <w:sz w:val="24"/>
          <w:szCs w:val="24"/>
          <w:u w:val="single"/>
        </w:rPr>
        <w:t>ja 3</w:t>
      </w:r>
      <w:r w:rsidR="00130626" w:rsidRPr="00C47F90">
        <w:rPr>
          <w:rFonts w:ascii="Times New Roman" w:hAnsi="Times New Roman"/>
          <w:bCs/>
          <w:sz w:val="24"/>
          <w:szCs w:val="24"/>
        </w:rPr>
        <w:t xml:space="preserve"> </w:t>
      </w:r>
      <w:r w:rsidRPr="00C47F90">
        <w:rPr>
          <w:rFonts w:ascii="Times New Roman" w:hAnsi="Times New Roman"/>
          <w:bCs/>
          <w:sz w:val="24"/>
          <w:szCs w:val="24"/>
        </w:rPr>
        <w:t xml:space="preserve">kohaselt selgitab komisjoni </w:t>
      </w:r>
      <w:r w:rsidR="00C92562" w:rsidRPr="00C47F90">
        <w:rPr>
          <w:rFonts w:ascii="Times New Roman" w:hAnsi="Times New Roman"/>
          <w:bCs/>
          <w:sz w:val="24"/>
          <w:szCs w:val="24"/>
        </w:rPr>
        <w:t>alaline liige</w:t>
      </w:r>
      <w:r w:rsidRPr="00C47F90">
        <w:rPr>
          <w:rFonts w:ascii="Times New Roman" w:hAnsi="Times New Roman"/>
          <w:bCs/>
          <w:sz w:val="24"/>
          <w:szCs w:val="24"/>
        </w:rPr>
        <w:t xml:space="preserve"> istungil tarbijavaidluse sisu ja vaidlusaluse lepinguga </w:t>
      </w:r>
      <w:r w:rsidR="00130626" w:rsidRPr="00C47F90">
        <w:rPr>
          <w:rFonts w:ascii="Times New Roman" w:hAnsi="Times New Roman"/>
          <w:bCs/>
          <w:sz w:val="24"/>
          <w:szCs w:val="24"/>
        </w:rPr>
        <w:t>ja lepingu esemega seotud asjakohaseid õigusaktide norme. Istungil tutvu</w:t>
      </w:r>
      <w:r w:rsidR="00F5690C" w:rsidRPr="00C47F90">
        <w:rPr>
          <w:rFonts w:ascii="Times New Roman" w:hAnsi="Times New Roman"/>
          <w:bCs/>
          <w:sz w:val="24"/>
          <w:szCs w:val="24"/>
        </w:rPr>
        <w:t xml:space="preserve">takse esitatud tõenditega ja pooled võivad esitada täiendavaid tõendeid, mille varasem esitamine ei olnud võimalik. Vastaspoolele antakse võimalus istungil esitatud </w:t>
      </w:r>
      <w:r w:rsidR="00FA41E7" w:rsidRPr="00C47F90">
        <w:rPr>
          <w:rFonts w:ascii="Times New Roman" w:hAnsi="Times New Roman"/>
          <w:bCs/>
          <w:sz w:val="24"/>
          <w:szCs w:val="24"/>
        </w:rPr>
        <w:t>lisa</w:t>
      </w:r>
      <w:r w:rsidR="00FE16B1" w:rsidRPr="00C47F90">
        <w:rPr>
          <w:rFonts w:ascii="Times New Roman" w:hAnsi="Times New Roman"/>
          <w:bCs/>
          <w:sz w:val="24"/>
          <w:szCs w:val="24"/>
        </w:rPr>
        <w:t xml:space="preserve">tõendite </w:t>
      </w:r>
      <w:r w:rsidR="00FA41E7" w:rsidRPr="00C47F90">
        <w:rPr>
          <w:rFonts w:ascii="Times New Roman" w:hAnsi="Times New Roman"/>
          <w:bCs/>
          <w:sz w:val="24"/>
          <w:szCs w:val="24"/>
        </w:rPr>
        <w:t>kohta</w:t>
      </w:r>
      <w:r w:rsidR="00FE16B1" w:rsidRPr="00C47F90">
        <w:rPr>
          <w:rFonts w:ascii="Times New Roman" w:hAnsi="Times New Roman"/>
          <w:bCs/>
          <w:sz w:val="24"/>
          <w:szCs w:val="24"/>
        </w:rPr>
        <w:t xml:space="preserve"> esitada oma seisukoht. Poolte esitatud tõendite vastuvõtmise otsustab komisjoni esimees.</w:t>
      </w:r>
      <w:r w:rsidR="00D81FD8" w:rsidRPr="00C47F90">
        <w:rPr>
          <w:rFonts w:ascii="Times New Roman" w:hAnsi="Times New Roman"/>
          <w:bCs/>
          <w:sz w:val="24"/>
          <w:szCs w:val="24"/>
        </w:rPr>
        <w:t xml:space="preserve"> </w:t>
      </w:r>
      <w:r w:rsidR="00D81FD8" w:rsidRPr="00C47F90">
        <w:rPr>
          <w:rFonts w:ascii="Times New Roman" w:eastAsia="Times New Roman" w:hAnsi="Times New Roman" w:cs="Times New Roman"/>
          <w:color w:val="202020"/>
          <w:sz w:val="24"/>
          <w:szCs w:val="24"/>
          <w:lang w:eastAsia="et-EE"/>
        </w:rPr>
        <w:t>Istungil võib tarbija</w:t>
      </w:r>
      <w:r w:rsidR="00BB4355" w:rsidRPr="00C47F90">
        <w:rPr>
          <w:rFonts w:ascii="Times New Roman" w:eastAsia="Times New Roman" w:hAnsi="Times New Roman" w:cs="Times New Roman"/>
          <w:color w:val="202020"/>
          <w:sz w:val="24"/>
          <w:szCs w:val="24"/>
          <w:lang w:eastAsia="et-EE"/>
        </w:rPr>
        <w:t xml:space="preserve"> </w:t>
      </w:r>
      <w:r w:rsidR="00D81FD8" w:rsidRPr="00C47F90">
        <w:rPr>
          <w:rFonts w:ascii="Times New Roman" w:eastAsia="Times New Roman" w:hAnsi="Times New Roman" w:cs="Times New Roman"/>
          <w:color w:val="202020"/>
          <w:sz w:val="24"/>
          <w:szCs w:val="24"/>
          <w:lang w:eastAsia="et-EE"/>
        </w:rPr>
        <w:t>kirjalikus avalduses esitatud nõudeid suuliselt täiendada või neist osaliselt või täielikult loobuda</w:t>
      </w:r>
      <w:r w:rsidR="00975BEF" w:rsidRPr="00C47F90">
        <w:rPr>
          <w:rFonts w:ascii="Times New Roman" w:eastAsia="Times New Roman" w:hAnsi="Times New Roman" w:cs="Times New Roman"/>
          <w:color w:val="202020"/>
          <w:sz w:val="24"/>
          <w:szCs w:val="24"/>
          <w:lang w:eastAsia="et-EE"/>
        </w:rPr>
        <w:t xml:space="preserve"> </w:t>
      </w:r>
      <w:r w:rsidR="00D81FD8" w:rsidRPr="00C47F90">
        <w:rPr>
          <w:rFonts w:ascii="Times New Roman" w:eastAsia="Times New Roman" w:hAnsi="Times New Roman" w:cs="Times New Roman"/>
          <w:color w:val="202020"/>
          <w:sz w:val="24"/>
          <w:szCs w:val="24"/>
          <w:lang w:eastAsia="et-EE"/>
        </w:rPr>
        <w:t xml:space="preserve">kuni tarbijavaidlusasja sisulise arutamiseni. </w:t>
      </w:r>
    </w:p>
    <w:p w14:paraId="7A7234CE" w14:textId="3E440BCB" w:rsidR="00FE16B1" w:rsidRPr="00C47F90" w:rsidRDefault="00FE16B1">
      <w:pPr>
        <w:spacing w:after="0" w:line="240" w:lineRule="auto"/>
        <w:jc w:val="both"/>
        <w:rPr>
          <w:rFonts w:ascii="Times New Roman" w:hAnsi="Times New Roman"/>
          <w:bCs/>
          <w:sz w:val="24"/>
          <w:szCs w:val="24"/>
        </w:rPr>
      </w:pPr>
    </w:p>
    <w:p w14:paraId="3820786F" w14:textId="796B0914" w:rsidR="00F51680" w:rsidRPr="00C47F90" w:rsidRDefault="00FE16B1">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4</w:t>
      </w:r>
      <w:r w:rsidRPr="00C47F90">
        <w:rPr>
          <w:rFonts w:ascii="Times New Roman" w:hAnsi="Times New Roman"/>
          <w:bCs/>
          <w:sz w:val="24"/>
          <w:szCs w:val="24"/>
        </w:rPr>
        <w:t xml:space="preserve"> kohaselt toimub istungil tarbijavaidlusasja sisuline arutamine, poolte selgituste ja tunnistajate ning ekspertide ärakuulamine, dokumentide ja muude tõenditega tutvumine ja nende uurimine ning poolte lõppseisukohtade ärakuulamine.</w:t>
      </w:r>
    </w:p>
    <w:p w14:paraId="1A484E83" w14:textId="311919E0" w:rsidR="00FE16B1" w:rsidRPr="00C47F90" w:rsidRDefault="00FE16B1">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F56AF0" w:rsidRPr="00C47F90">
        <w:rPr>
          <w:rFonts w:ascii="Times New Roman" w:hAnsi="Times New Roman"/>
          <w:bCs/>
          <w:sz w:val="24"/>
          <w:szCs w:val="24"/>
          <w:u w:val="single"/>
        </w:rPr>
        <w:t> </w:t>
      </w:r>
      <w:r w:rsidRPr="00C47F90">
        <w:rPr>
          <w:rFonts w:ascii="Times New Roman" w:hAnsi="Times New Roman"/>
          <w:bCs/>
          <w:sz w:val="24"/>
          <w:szCs w:val="24"/>
          <w:u w:val="single"/>
        </w:rPr>
        <w:t>5</w:t>
      </w:r>
      <w:r w:rsidRPr="00C47F90">
        <w:rPr>
          <w:rFonts w:ascii="Times New Roman" w:hAnsi="Times New Roman"/>
          <w:bCs/>
          <w:sz w:val="24"/>
          <w:szCs w:val="24"/>
        </w:rPr>
        <w:t xml:space="preserve"> kohaselt võivad pooled tarbijavaidlusasja arutamise käigus teha omapoolseid ettepanekuid</w:t>
      </w:r>
      <w:r w:rsidR="00313EE8" w:rsidRPr="00C47F90">
        <w:rPr>
          <w:rFonts w:ascii="Times New Roman" w:hAnsi="Times New Roman"/>
          <w:bCs/>
          <w:sz w:val="24"/>
          <w:szCs w:val="24"/>
        </w:rPr>
        <w:t xml:space="preserve"> vaidluse lahendamiseks kompromissi sõlmimisega. Ettepaneku kompromissi sõlmimiseks võib teha ka tarbijavaidlusasja läbivaatava komisjoni koosseisu kuuluv komisjoni </w:t>
      </w:r>
      <w:r w:rsidR="00693971" w:rsidRPr="00C47F90">
        <w:rPr>
          <w:rFonts w:ascii="Times New Roman" w:hAnsi="Times New Roman"/>
          <w:bCs/>
          <w:sz w:val="24"/>
          <w:szCs w:val="24"/>
        </w:rPr>
        <w:t>alaline liige</w:t>
      </w:r>
      <w:r w:rsidR="00313EE8" w:rsidRPr="00C47F90">
        <w:rPr>
          <w:rFonts w:ascii="Times New Roman" w:hAnsi="Times New Roman"/>
          <w:bCs/>
          <w:sz w:val="24"/>
          <w:szCs w:val="24"/>
        </w:rPr>
        <w:t>,</w:t>
      </w:r>
      <w:r w:rsidR="00BA2FDE" w:rsidRPr="00C47F90">
        <w:rPr>
          <w:rFonts w:ascii="Times New Roman" w:hAnsi="Times New Roman"/>
          <w:bCs/>
          <w:sz w:val="24"/>
          <w:szCs w:val="24"/>
        </w:rPr>
        <w:t xml:space="preserve"> </w:t>
      </w:r>
      <w:r w:rsidR="00313EE8" w:rsidRPr="00C47F90">
        <w:rPr>
          <w:rFonts w:ascii="Times New Roman" w:hAnsi="Times New Roman"/>
          <w:bCs/>
          <w:sz w:val="24"/>
          <w:szCs w:val="24"/>
        </w:rPr>
        <w:t>kui konkreetse vaidluse asjaolusid arvestades oleks see mõistlik ja aitaks tarbijavaidlusasja lahendada.</w:t>
      </w:r>
      <w:r w:rsidR="00BA2FDE" w:rsidRPr="00C47F90">
        <w:rPr>
          <w:rFonts w:ascii="Times New Roman" w:hAnsi="Times New Roman"/>
          <w:bCs/>
          <w:sz w:val="24"/>
          <w:szCs w:val="24"/>
        </w:rPr>
        <w:t xml:space="preserve"> </w:t>
      </w:r>
      <w:r w:rsidR="00F64641" w:rsidRPr="00C47F90">
        <w:rPr>
          <w:rFonts w:ascii="Times New Roman" w:hAnsi="Times New Roman"/>
          <w:bCs/>
          <w:sz w:val="24"/>
          <w:szCs w:val="24"/>
        </w:rPr>
        <w:t xml:space="preserve">Kompromissi sõlmimise ettepaneku teeb eelkõige komisjoni </w:t>
      </w:r>
      <w:r w:rsidR="00693971" w:rsidRPr="00C47F90">
        <w:rPr>
          <w:rFonts w:ascii="Times New Roman" w:hAnsi="Times New Roman"/>
          <w:bCs/>
          <w:sz w:val="24"/>
          <w:szCs w:val="24"/>
        </w:rPr>
        <w:t>alaline liige</w:t>
      </w:r>
      <w:r w:rsidR="00F64641" w:rsidRPr="00C47F90">
        <w:rPr>
          <w:rFonts w:ascii="Times New Roman" w:hAnsi="Times New Roman"/>
          <w:bCs/>
          <w:sz w:val="24"/>
          <w:szCs w:val="24"/>
        </w:rPr>
        <w:t xml:space="preserve"> ja mitte kaasistujad seetõttu, et </w:t>
      </w:r>
      <w:r w:rsidR="00693971" w:rsidRPr="00C47F90">
        <w:rPr>
          <w:rFonts w:ascii="Times New Roman" w:hAnsi="Times New Roman"/>
          <w:bCs/>
          <w:sz w:val="24"/>
          <w:szCs w:val="24"/>
        </w:rPr>
        <w:t>alaline liige</w:t>
      </w:r>
      <w:r w:rsidR="00F64641" w:rsidRPr="00C47F90">
        <w:rPr>
          <w:rFonts w:ascii="Times New Roman" w:hAnsi="Times New Roman"/>
          <w:bCs/>
          <w:sz w:val="24"/>
          <w:szCs w:val="24"/>
        </w:rPr>
        <w:t xml:space="preserve"> juhib tarbijavaidlusasja lahendamist, sh konkreetselt ka istungit. Samas</w:t>
      </w:r>
      <w:r w:rsidR="00D02894" w:rsidRPr="00C47F90">
        <w:rPr>
          <w:rFonts w:ascii="Times New Roman" w:hAnsi="Times New Roman"/>
          <w:bCs/>
          <w:sz w:val="24"/>
          <w:szCs w:val="24"/>
        </w:rPr>
        <w:t>,</w:t>
      </w:r>
      <w:r w:rsidR="00E54B91" w:rsidRPr="00C47F90">
        <w:rPr>
          <w:rFonts w:ascii="Times New Roman" w:hAnsi="Times New Roman"/>
          <w:bCs/>
          <w:sz w:val="24"/>
          <w:szCs w:val="24"/>
        </w:rPr>
        <w:t xml:space="preserve"> </w:t>
      </w:r>
      <w:r w:rsidR="00F64641" w:rsidRPr="00C47F90">
        <w:rPr>
          <w:rFonts w:ascii="Times New Roman" w:hAnsi="Times New Roman"/>
          <w:bCs/>
          <w:sz w:val="24"/>
          <w:szCs w:val="24"/>
        </w:rPr>
        <w:t>kaasistujatel ei ole keelatud esitada komisjoni esimehele soovitust kompromissettepaneku tegemiseks.</w:t>
      </w:r>
    </w:p>
    <w:p w14:paraId="7B032E5E" w14:textId="7CE8E62D" w:rsidR="00313EE8" w:rsidRPr="00C47F90" w:rsidRDefault="00313EE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6</w:t>
      </w:r>
      <w:r w:rsidRPr="00C47F90">
        <w:rPr>
          <w:rFonts w:ascii="Times New Roman" w:hAnsi="Times New Roman"/>
          <w:bCs/>
          <w:sz w:val="24"/>
          <w:szCs w:val="24"/>
        </w:rPr>
        <w:t xml:space="preserve"> kohaselt võib komisjoni </w:t>
      </w:r>
      <w:r w:rsidR="00693971" w:rsidRPr="00C47F90">
        <w:rPr>
          <w:rFonts w:ascii="Times New Roman" w:hAnsi="Times New Roman"/>
          <w:bCs/>
          <w:sz w:val="24"/>
          <w:szCs w:val="24"/>
        </w:rPr>
        <w:t>alaline liige</w:t>
      </w:r>
      <w:r w:rsidRPr="00C47F90">
        <w:rPr>
          <w:rFonts w:ascii="Times New Roman" w:hAnsi="Times New Roman"/>
          <w:bCs/>
          <w:sz w:val="24"/>
          <w:szCs w:val="24"/>
        </w:rPr>
        <w:t xml:space="preserve"> asja arutamise istungil edasi lükata, kui komisjoni liige taandub istungil, kui vaidluse pool ei ilmunud istungile mõjuval põhjusel või kui ilmneb muu taki</w:t>
      </w:r>
      <w:r w:rsidR="007318B9" w:rsidRPr="00C47F90">
        <w:rPr>
          <w:rFonts w:ascii="Times New Roman" w:hAnsi="Times New Roman"/>
          <w:bCs/>
          <w:sz w:val="24"/>
          <w:szCs w:val="24"/>
        </w:rPr>
        <w:t>s</w:t>
      </w:r>
      <w:r w:rsidRPr="00C47F90">
        <w:rPr>
          <w:rFonts w:ascii="Times New Roman" w:hAnsi="Times New Roman"/>
          <w:bCs/>
          <w:sz w:val="24"/>
          <w:szCs w:val="24"/>
        </w:rPr>
        <w:t>tus, mida ei ole võimalik istungil kõrvaldada.</w:t>
      </w:r>
    </w:p>
    <w:p w14:paraId="298573DC" w14:textId="4FC0B586" w:rsidR="00313EE8" w:rsidRPr="00C47F90" w:rsidRDefault="00476296">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022A82" w:rsidRPr="00C47F90">
        <w:rPr>
          <w:rFonts w:ascii="Times New Roman" w:hAnsi="Times New Roman"/>
          <w:bCs/>
          <w:sz w:val="24"/>
          <w:szCs w:val="24"/>
          <w:u w:val="single"/>
        </w:rPr>
        <w:t> </w:t>
      </w:r>
      <w:r w:rsidRPr="00C47F90">
        <w:rPr>
          <w:rFonts w:ascii="Times New Roman" w:hAnsi="Times New Roman"/>
          <w:bCs/>
          <w:sz w:val="24"/>
          <w:szCs w:val="24"/>
          <w:u w:val="single"/>
        </w:rPr>
        <w:t>7</w:t>
      </w:r>
      <w:r w:rsidRPr="00C47F90">
        <w:rPr>
          <w:rFonts w:ascii="Times New Roman" w:hAnsi="Times New Roman"/>
          <w:bCs/>
          <w:sz w:val="24"/>
          <w:szCs w:val="24"/>
        </w:rPr>
        <w:t xml:space="preserve"> kohaselt </w:t>
      </w:r>
      <w:r w:rsidR="00D43BB9" w:rsidRPr="00C47F90">
        <w:rPr>
          <w:rFonts w:ascii="Times New Roman" w:hAnsi="Times New Roman"/>
          <w:bCs/>
          <w:sz w:val="24"/>
          <w:szCs w:val="24"/>
        </w:rPr>
        <w:t>teatab</w:t>
      </w:r>
      <w:r w:rsidRPr="00C47F90">
        <w:rPr>
          <w:rFonts w:ascii="Times New Roman" w:hAnsi="Times New Roman"/>
          <w:bCs/>
          <w:sz w:val="24"/>
          <w:szCs w:val="24"/>
        </w:rPr>
        <w:t xml:space="preserve"> komisjoni </w:t>
      </w:r>
      <w:r w:rsidR="00693971" w:rsidRPr="00C47F90">
        <w:rPr>
          <w:rFonts w:ascii="Times New Roman" w:hAnsi="Times New Roman"/>
          <w:bCs/>
          <w:sz w:val="24"/>
          <w:szCs w:val="24"/>
        </w:rPr>
        <w:t>alaline liige</w:t>
      </w:r>
      <w:r w:rsidRPr="00C47F90">
        <w:rPr>
          <w:rFonts w:ascii="Times New Roman" w:hAnsi="Times New Roman"/>
          <w:bCs/>
          <w:sz w:val="24"/>
          <w:szCs w:val="24"/>
        </w:rPr>
        <w:t xml:space="preserve"> pärast tarbijavaidlusasja sisulist arutamist </w:t>
      </w:r>
      <w:r w:rsidR="00D43BB9" w:rsidRPr="00C47F90">
        <w:rPr>
          <w:rFonts w:ascii="Times New Roman" w:hAnsi="Times New Roman"/>
          <w:bCs/>
          <w:sz w:val="24"/>
          <w:szCs w:val="24"/>
        </w:rPr>
        <w:t xml:space="preserve">otsuse teatavakstegemise aja. </w:t>
      </w:r>
    </w:p>
    <w:p w14:paraId="6EB2F898" w14:textId="77777777" w:rsidR="00D43BB9" w:rsidRPr="00C47F90" w:rsidRDefault="00D43BB9">
      <w:pPr>
        <w:spacing w:after="0" w:line="240" w:lineRule="auto"/>
        <w:jc w:val="both"/>
        <w:rPr>
          <w:rFonts w:ascii="Times New Roman" w:hAnsi="Times New Roman"/>
          <w:bCs/>
          <w:sz w:val="24"/>
          <w:szCs w:val="24"/>
          <w:u w:val="single"/>
        </w:rPr>
      </w:pPr>
    </w:p>
    <w:p w14:paraId="320DBED6" w14:textId="725A0757" w:rsidR="00313EE8" w:rsidRPr="00C47F90" w:rsidRDefault="00313EE8">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9203C9"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B806BA">
        <w:rPr>
          <w:rFonts w:ascii="Times New Roman" w:hAnsi="Times New Roman"/>
          <w:b/>
          <w:sz w:val="24"/>
          <w:szCs w:val="24"/>
        </w:rPr>
        <w:t>4</w:t>
      </w:r>
      <w:r w:rsidR="00B806BA">
        <w:rPr>
          <w:rFonts w:ascii="Times New Roman" w:hAnsi="Times New Roman"/>
          <w:b/>
          <w:sz w:val="24"/>
          <w:szCs w:val="24"/>
          <w:vertAlign w:val="superscript"/>
        </w:rPr>
        <w:t>2</w:t>
      </w:r>
      <w:r w:rsidRPr="00C47F90">
        <w:rPr>
          <w:rFonts w:ascii="Times New Roman" w:hAnsi="Times New Roman"/>
          <w:bCs/>
          <w:sz w:val="24"/>
          <w:szCs w:val="24"/>
        </w:rPr>
        <w:t xml:space="preserve"> reguleeritakse istungi pidamist me</w:t>
      </w:r>
      <w:r w:rsidR="00476296" w:rsidRPr="00C47F90">
        <w:rPr>
          <w:rFonts w:ascii="Times New Roman" w:hAnsi="Times New Roman"/>
          <w:bCs/>
          <w:sz w:val="24"/>
          <w:szCs w:val="24"/>
        </w:rPr>
        <w:t>n</w:t>
      </w:r>
      <w:r w:rsidRPr="00C47F90">
        <w:rPr>
          <w:rFonts w:ascii="Times New Roman" w:hAnsi="Times New Roman"/>
          <w:bCs/>
          <w:sz w:val="24"/>
          <w:szCs w:val="24"/>
        </w:rPr>
        <w:t xml:space="preserve">etluskonverentsina. </w:t>
      </w:r>
      <w:r w:rsidR="00476296" w:rsidRPr="00C47F90">
        <w:rPr>
          <w:rFonts w:ascii="Times New Roman" w:hAnsi="Times New Roman"/>
          <w:bCs/>
          <w:sz w:val="24"/>
          <w:szCs w:val="24"/>
        </w:rPr>
        <w:t>Asjakohane säte kehtivas seaduses puudub</w:t>
      </w:r>
      <w:r w:rsidR="00D43BB9" w:rsidRPr="00C47F90">
        <w:rPr>
          <w:rFonts w:ascii="Times New Roman" w:hAnsi="Times New Roman"/>
          <w:bCs/>
          <w:sz w:val="24"/>
          <w:szCs w:val="24"/>
        </w:rPr>
        <w:t>. Samas on infoühiskonna ja e-teenuste arengut ning inimeste piiriülest liikumist arvestades praktiline vajadus võimaldada istungi korraldamist kaasaegsete infotehnoloogiliste võimaluste abil.</w:t>
      </w:r>
    </w:p>
    <w:p w14:paraId="65CE0E18" w14:textId="571587C4" w:rsidR="00894550" w:rsidRPr="00C47F90" w:rsidRDefault="00D43BB9">
      <w:pPr>
        <w:spacing w:after="0" w:line="240" w:lineRule="auto"/>
        <w:jc w:val="both"/>
        <w:rPr>
          <w:rFonts w:ascii="Times New Roman" w:hAnsi="Times New Roman"/>
          <w:bCs/>
          <w:sz w:val="24"/>
          <w:szCs w:val="24"/>
        </w:rPr>
      </w:pPr>
      <w:r w:rsidRPr="00976AA3">
        <w:rPr>
          <w:rFonts w:ascii="Times New Roman" w:hAnsi="Times New Roman"/>
          <w:bCs/>
          <w:sz w:val="24"/>
          <w:szCs w:val="24"/>
          <w:u w:val="single"/>
        </w:rPr>
        <w:t>Lõike 1</w:t>
      </w:r>
      <w:r w:rsidRPr="00C47F90">
        <w:rPr>
          <w:rFonts w:ascii="Times New Roman" w:hAnsi="Times New Roman"/>
          <w:bCs/>
          <w:sz w:val="24"/>
          <w:szCs w:val="24"/>
        </w:rPr>
        <w:t xml:space="preserve"> kohaselt võib komisjoni istungi korraldada menetluskonverentsina kas täielikult või osaliselt. Menetlusosalisel või tema esindajal on võimalik istungi ajal viibida muus kohas ja teha menetlustoiminguid reaalajas.</w:t>
      </w:r>
      <w:r w:rsidR="00894550" w:rsidRPr="00C47F90">
        <w:rPr>
          <w:rFonts w:ascii="Times New Roman" w:hAnsi="Times New Roman"/>
          <w:bCs/>
          <w:sz w:val="24"/>
          <w:szCs w:val="24"/>
        </w:rPr>
        <w:t xml:space="preserve"> Võimalik on menetluskonverentsi läbi viia ka viisil, kus osad menetlusosalised viibivad istungiruumis ja teised muus kohas.</w:t>
      </w:r>
    </w:p>
    <w:p w14:paraId="2258CEF7" w14:textId="3D59F772" w:rsidR="008907B8" w:rsidRPr="00C47F90" w:rsidRDefault="00894550">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peab menetluskonverentsina korraldatud istungil olema tehniliselt turvaliselt tagatud</w:t>
      </w:r>
      <w:r w:rsidR="00D43BB9" w:rsidRPr="00C47F90">
        <w:rPr>
          <w:rFonts w:ascii="Times New Roman" w:hAnsi="Times New Roman"/>
          <w:bCs/>
          <w:sz w:val="24"/>
          <w:szCs w:val="24"/>
        </w:rPr>
        <w:t xml:space="preserve"> </w:t>
      </w:r>
      <w:r w:rsidRPr="00C47F90">
        <w:rPr>
          <w:rFonts w:ascii="Times New Roman" w:hAnsi="Times New Roman"/>
          <w:bCs/>
          <w:sz w:val="24"/>
          <w:szCs w:val="24"/>
        </w:rPr>
        <w:t xml:space="preserve">isikute osalemine istungil ja istungi läbiviimine nii pildi kui </w:t>
      </w:r>
      <w:r w:rsidR="00C11F18" w:rsidRPr="00C47F90">
        <w:rPr>
          <w:rFonts w:ascii="Times New Roman" w:hAnsi="Times New Roman"/>
          <w:bCs/>
          <w:sz w:val="24"/>
          <w:szCs w:val="24"/>
        </w:rPr>
        <w:t xml:space="preserve">ka </w:t>
      </w:r>
      <w:r w:rsidRPr="00C47F90">
        <w:rPr>
          <w:rFonts w:ascii="Times New Roman" w:hAnsi="Times New Roman"/>
          <w:bCs/>
          <w:sz w:val="24"/>
          <w:szCs w:val="24"/>
        </w:rPr>
        <w:t>heli reaalajas ülekandmisel. Välistatud peab olema kõrvaliste isikute sekkumine menetluskonverentsi ajal.</w:t>
      </w:r>
    </w:p>
    <w:p w14:paraId="724C7CFE" w14:textId="7B6407B8" w:rsidR="00DD776D" w:rsidRPr="00C47F90" w:rsidRDefault="00DD776D">
      <w:pPr>
        <w:spacing w:after="0" w:line="240" w:lineRule="auto"/>
        <w:jc w:val="both"/>
        <w:rPr>
          <w:rFonts w:ascii="Times New Roman" w:hAnsi="Times New Roman"/>
          <w:bCs/>
          <w:sz w:val="24"/>
          <w:szCs w:val="24"/>
        </w:rPr>
      </w:pPr>
    </w:p>
    <w:p w14:paraId="478909F7" w14:textId="4941E169" w:rsidR="00DD776D" w:rsidRPr="00C47F90" w:rsidRDefault="00DD776D">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8F656E" w:rsidRPr="00C47F90">
        <w:rPr>
          <w:rFonts w:ascii="Times New Roman" w:hAnsi="Times New Roman"/>
          <w:b/>
          <w:sz w:val="24"/>
          <w:szCs w:val="24"/>
        </w:rPr>
        <w:noBreakHyphen/>
        <w:t xml:space="preserve">i </w:t>
      </w:r>
      <w:r w:rsidRPr="00C51920">
        <w:rPr>
          <w:rFonts w:ascii="Times New Roman" w:hAnsi="Times New Roman"/>
          <w:b/>
          <w:sz w:val="24"/>
          <w:szCs w:val="24"/>
        </w:rPr>
        <w:t>§-s 5</w:t>
      </w:r>
      <w:r w:rsidR="001F2174">
        <w:rPr>
          <w:rFonts w:ascii="Times New Roman" w:hAnsi="Times New Roman"/>
          <w:b/>
          <w:sz w:val="24"/>
          <w:szCs w:val="24"/>
        </w:rPr>
        <w:t>4</w:t>
      </w:r>
      <w:r w:rsidR="001F2174">
        <w:rPr>
          <w:rFonts w:ascii="Times New Roman" w:hAnsi="Times New Roman"/>
          <w:b/>
          <w:sz w:val="24"/>
          <w:szCs w:val="24"/>
          <w:vertAlign w:val="superscript"/>
        </w:rPr>
        <w:t>3</w:t>
      </w:r>
      <w:r w:rsidRPr="00C47F90">
        <w:rPr>
          <w:rFonts w:ascii="Times New Roman" w:hAnsi="Times New Roman"/>
          <w:bCs/>
          <w:sz w:val="24"/>
          <w:szCs w:val="24"/>
        </w:rPr>
        <w:t xml:space="preserve"> täpsustatakse tarbijavaidlusasja menet</w:t>
      </w:r>
      <w:r w:rsidR="00AD314A" w:rsidRPr="00C47F90">
        <w:rPr>
          <w:rFonts w:ascii="Times New Roman" w:hAnsi="Times New Roman"/>
          <w:bCs/>
          <w:sz w:val="24"/>
          <w:szCs w:val="24"/>
        </w:rPr>
        <w:t>lemisel kompromissi sõlmimist. Ka kehtiv seadus võimaldab komisjoni menetluses lahendada vaidlus pooltevahelise kompromissiga, kuid täpsemalt ei ole seda reguleeritud. Kompromissiga lõpeb ligi viiendik komisjoni</w:t>
      </w:r>
      <w:r w:rsidR="007318B9" w:rsidRPr="00C47F90">
        <w:rPr>
          <w:rFonts w:ascii="Times New Roman" w:hAnsi="Times New Roman"/>
          <w:bCs/>
          <w:sz w:val="24"/>
          <w:szCs w:val="24"/>
        </w:rPr>
        <w:t>s</w:t>
      </w:r>
      <w:r w:rsidR="00AD314A" w:rsidRPr="00C47F90">
        <w:rPr>
          <w:rFonts w:ascii="Times New Roman" w:hAnsi="Times New Roman"/>
          <w:bCs/>
          <w:sz w:val="24"/>
          <w:szCs w:val="24"/>
        </w:rPr>
        <w:t xml:space="preserve"> menet</w:t>
      </w:r>
      <w:r w:rsidR="009B2789" w:rsidRPr="00C47F90">
        <w:rPr>
          <w:rFonts w:ascii="Times New Roman" w:hAnsi="Times New Roman"/>
          <w:bCs/>
          <w:sz w:val="24"/>
          <w:szCs w:val="24"/>
        </w:rPr>
        <w:t>letavatest tarbijavaidlusasjadest.</w:t>
      </w:r>
    </w:p>
    <w:p w14:paraId="122A9E56" w14:textId="28AFCDFF" w:rsidR="00AD314A" w:rsidRPr="00C47F90" w:rsidRDefault="00AD314A">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võivad nii vaidluse pooled kui tarbijavaidlusasja menetlev komisjoni </w:t>
      </w:r>
      <w:r w:rsidR="00B44484" w:rsidRPr="00C47F90">
        <w:rPr>
          <w:rFonts w:ascii="Times New Roman" w:hAnsi="Times New Roman"/>
          <w:bCs/>
          <w:sz w:val="24"/>
          <w:szCs w:val="24"/>
        </w:rPr>
        <w:t>alaline liige</w:t>
      </w:r>
      <w:r w:rsidRPr="00C47F90">
        <w:rPr>
          <w:rFonts w:ascii="Times New Roman" w:hAnsi="Times New Roman"/>
          <w:bCs/>
          <w:sz w:val="24"/>
          <w:szCs w:val="24"/>
        </w:rPr>
        <w:t xml:space="preserve"> teha menetluse kestel omapoolse ettepaneku vaidluse lahendamiseks kompromissiga.</w:t>
      </w:r>
    </w:p>
    <w:p w14:paraId="641DC548" w14:textId="1E08A750" w:rsidR="009B2789" w:rsidRPr="00C47F90" w:rsidRDefault="009B278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E11449" w:rsidRPr="00C47F90">
        <w:rPr>
          <w:rFonts w:ascii="Times New Roman" w:hAnsi="Times New Roman"/>
          <w:bCs/>
          <w:sz w:val="24"/>
          <w:szCs w:val="24"/>
          <w:u w:val="single"/>
        </w:rPr>
        <w:t> </w:t>
      </w:r>
      <w:r w:rsidRPr="00C47F90">
        <w:rPr>
          <w:rFonts w:ascii="Times New Roman" w:hAnsi="Times New Roman"/>
          <w:bCs/>
          <w:sz w:val="24"/>
          <w:szCs w:val="24"/>
          <w:u w:val="single"/>
        </w:rPr>
        <w:t>2</w:t>
      </w:r>
      <w:r w:rsidRPr="00C47F90">
        <w:rPr>
          <w:rFonts w:ascii="Times New Roman" w:hAnsi="Times New Roman"/>
          <w:bCs/>
          <w:sz w:val="24"/>
          <w:szCs w:val="24"/>
        </w:rPr>
        <w:t xml:space="preserve"> kohaselt on kompromissi sõlmimine </w:t>
      </w:r>
      <w:r w:rsidR="00840F5B" w:rsidRPr="00C47F90">
        <w:rPr>
          <w:rFonts w:ascii="Times New Roman" w:hAnsi="Times New Roman"/>
          <w:bCs/>
          <w:sz w:val="24"/>
          <w:szCs w:val="24"/>
        </w:rPr>
        <w:t xml:space="preserve">võimalik </w:t>
      </w:r>
      <w:r w:rsidRPr="00C47F90">
        <w:rPr>
          <w:rFonts w:ascii="Times New Roman" w:hAnsi="Times New Roman"/>
          <w:bCs/>
          <w:sz w:val="24"/>
          <w:szCs w:val="24"/>
        </w:rPr>
        <w:t xml:space="preserve">kuni tarbijavaidlusasjas otsuse jõustumiseni. </w:t>
      </w:r>
      <w:r w:rsidR="007318B9" w:rsidRPr="00C47F90">
        <w:rPr>
          <w:rFonts w:ascii="Times New Roman" w:hAnsi="Times New Roman"/>
          <w:bCs/>
          <w:sz w:val="24"/>
          <w:szCs w:val="24"/>
        </w:rPr>
        <w:t>V</w:t>
      </w:r>
      <w:r w:rsidRPr="00C47F90">
        <w:rPr>
          <w:rFonts w:ascii="Times New Roman" w:hAnsi="Times New Roman"/>
          <w:bCs/>
          <w:sz w:val="24"/>
          <w:szCs w:val="24"/>
        </w:rPr>
        <w:t>aidluse lahendamis</w:t>
      </w:r>
      <w:r w:rsidR="007318B9" w:rsidRPr="00C47F90">
        <w:rPr>
          <w:rFonts w:ascii="Times New Roman" w:hAnsi="Times New Roman"/>
          <w:bCs/>
          <w:sz w:val="24"/>
          <w:szCs w:val="24"/>
        </w:rPr>
        <w:t>e</w:t>
      </w:r>
      <w:r w:rsidRPr="00C47F90">
        <w:rPr>
          <w:rFonts w:ascii="Times New Roman" w:hAnsi="Times New Roman"/>
          <w:bCs/>
          <w:sz w:val="24"/>
          <w:szCs w:val="24"/>
        </w:rPr>
        <w:t xml:space="preserve"> </w:t>
      </w:r>
      <w:r w:rsidR="007318B9" w:rsidRPr="00C47F90">
        <w:rPr>
          <w:rFonts w:ascii="Times New Roman" w:hAnsi="Times New Roman"/>
          <w:bCs/>
          <w:sz w:val="24"/>
          <w:szCs w:val="24"/>
        </w:rPr>
        <w:t xml:space="preserve">võimaldamine </w:t>
      </w:r>
      <w:r w:rsidRPr="00C47F90">
        <w:rPr>
          <w:rFonts w:ascii="Times New Roman" w:hAnsi="Times New Roman"/>
          <w:bCs/>
          <w:sz w:val="24"/>
          <w:szCs w:val="24"/>
        </w:rPr>
        <w:t>kompromissiga on mõistlik, kuna sel</w:t>
      </w:r>
      <w:r w:rsidR="006C4A8F" w:rsidRPr="00C47F90">
        <w:rPr>
          <w:rFonts w:ascii="Times New Roman" w:hAnsi="Times New Roman"/>
          <w:bCs/>
          <w:sz w:val="24"/>
          <w:szCs w:val="24"/>
        </w:rPr>
        <w:t>lisel</w:t>
      </w:r>
      <w:r w:rsidRPr="00C47F90">
        <w:rPr>
          <w:rFonts w:ascii="Times New Roman" w:hAnsi="Times New Roman"/>
          <w:bCs/>
          <w:sz w:val="24"/>
          <w:szCs w:val="24"/>
        </w:rPr>
        <w:t xml:space="preserve"> juhul ei ole kaotajaid ega võitjaid</w:t>
      </w:r>
      <w:r w:rsidR="006A53BC" w:rsidRPr="00C47F90">
        <w:rPr>
          <w:rFonts w:ascii="Times New Roman" w:hAnsi="Times New Roman"/>
          <w:bCs/>
          <w:sz w:val="24"/>
          <w:szCs w:val="24"/>
        </w:rPr>
        <w:t xml:space="preserve"> – </w:t>
      </w:r>
      <w:r w:rsidRPr="00C47F90">
        <w:rPr>
          <w:rFonts w:ascii="Times New Roman" w:hAnsi="Times New Roman"/>
          <w:bCs/>
          <w:sz w:val="24"/>
          <w:szCs w:val="24"/>
        </w:rPr>
        <w:t xml:space="preserve">vaidluse pooled leiavad oma probleemile lahenduse ja jääb ära edasine vaidlemine </w:t>
      </w:r>
      <w:r w:rsidR="00D2772E" w:rsidRPr="00C47F90">
        <w:rPr>
          <w:rFonts w:ascii="Times New Roman" w:hAnsi="Times New Roman"/>
          <w:bCs/>
          <w:sz w:val="24"/>
          <w:szCs w:val="24"/>
        </w:rPr>
        <w:t xml:space="preserve">komisjonis või </w:t>
      </w:r>
      <w:r w:rsidRPr="00C47F90">
        <w:rPr>
          <w:rFonts w:ascii="Times New Roman" w:hAnsi="Times New Roman"/>
          <w:bCs/>
          <w:sz w:val="24"/>
          <w:szCs w:val="24"/>
        </w:rPr>
        <w:t xml:space="preserve">kohtus. Kompromiss võib olla tingimuslik. See tähendab, et üks pool on nõus täitma oma kohustusi ja rahuldama nõuet, kui teine pool </w:t>
      </w:r>
      <w:r w:rsidR="00D2772E" w:rsidRPr="00C47F90">
        <w:rPr>
          <w:rFonts w:ascii="Times New Roman" w:hAnsi="Times New Roman"/>
          <w:bCs/>
          <w:sz w:val="24"/>
          <w:szCs w:val="24"/>
        </w:rPr>
        <w:t>tagab selleks vajalikud tingimused.</w:t>
      </w:r>
    </w:p>
    <w:p w14:paraId="06318462" w14:textId="1A99EF40" w:rsidR="00D2772E" w:rsidRDefault="00D2772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3</w:t>
      </w:r>
      <w:r w:rsidRPr="00C47F90">
        <w:rPr>
          <w:rFonts w:ascii="Times New Roman" w:hAnsi="Times New Roman"/>
          <w:bCs/>
          <w:sz w:val="24"/>
          <w:szCs w:val="24"/>
        </w:rPr>
        <w:t xml:space="preserve"> kohaselt võivad pooled esitada nende poolt allkirjastatud kompromisslepingu komisjoni</w:t>
      </w:r>
      <w:r w:rsidR="00174265" w:rsidRPr="00C47F90">
        <w:rPr>
          <w:rFonts w:ascii="Times New Roman" w:hAnsi="Times New Roman"/>
          <w:bCs/>
          <w:sz w:val="24"/>
          <w:szCs w:val="24"/>
        </w:rPr>
        <w:t>le</w:t>
      </w:r>
      <w:r w:rsidRPr="00C47F90">
        <w:rPr>
          <w:rFonts w:ascii="Times New Roman" w:hAnsi="Times New Roman"/>
          <w:bCs/>
          <w:sz w:val="24"/>
          <w:szCs w:val="24"/>
        </w:rPr>
        <w:t xml:space="preserve"> kinnitamiseks</w:t>
      </w:r>
      <w:r w:rsidR="00174265" w:rsidRPr="00C47F90">
        <w:rPr>
          <w:rFonts w:ascii="Times New Roman" w:hAnsi="Times New Roman"/>
          <w:bCs/>
          <w:sz w:val="24"/>
          <w:szCs w:val="24"/>
        </w:rPr>
        <w:t xml:space="preserve"> või teevad komisjonile teatavaks poolte vahel sõlmitud kompromissi selliselt, et kompromissi sõlmimise fakt ja tingimused oleks võimalik kanda protokolli</w:t>
      </w:r>
      <w:r w:rsidRPr="00C47F90">
        <w:rPr>
          <w:rFonts w:ascii="Times New Roman" w:hAnsi="Times New Roman"/>
          <w:bCs/>
          <w:sz w:val="24"/>
          <w:szCs w:val="24"/>
        </w:rPr>
        <w:t xml:space="preserve">. </w:t>
      </w:r>
      <w:r w:rsidR="00B153E5" w:rsidRPr="00C47F90">
        <w:rPr>
          <w:rFonts w:ascii="Times New Roman" w:hAnsi="Times New Roman"/>
          <w:bCs/>
          <w:sz w:val="24"/>
          <w:szCs w:val="24"/>
        </w:rPr>
        <w:t xml:space="preserve">Protokolli alusel </w:t>
      </w:r>
      <w:r w:rsidR="00B44484" w:rsidRPr="00C47F90">
        <w:rPr>
          <w:rFonts w:ascii="Times New Roman" w:hAnsi="Times New Roman"/>
          <w:bCs/>
          <w:sz w:val="24"/>
          <w:szCs w:val="24"/>
        </w:rPr>
        <w:t>teeb</w:t>
      </w:r>
      <w:r w:rsidR="00B153E5" w:rsidRPr="00C47F90">
        <w:rPr>
          <w:rFonts w:ascii="Times New Roman" w:hAnsi="Times New Roman"/>
          <w:bCs/>
          <w:sz w:val="24"/>
          <w:szCs w:val="24"/>
        </w:rPr>
        <w:t xml:space="preserve"> komisjoni </w:t>
      </w:r>
      <w:r w:rsidR="00B44484" w:rsidRPr="00C47F90">
        <w:rPr>
          <w:rFonts w:ascii="Times New Roman" w:hAnsi="Times New Roman"/>
          <w:bCs/>
          <w:sz w:val="24"/>
          <w:szCs w:val="24"/>
        </w:rPr>
        <w:t>alaline liige</w:t>
      </w:r>
      <w:r w:rsidR="00B153E5" w:rsidRPr="00C47F90">
        <w:rPr>
          <w:rFonts w:ascii="Times New Roman" w:hAnsi="Times New Roman"/>
          <w:bCs/>
          <w:sz w:val="24"/>
          <w:szCs w:val="24"/>
        </w:rPr>
        <w:t xml:space="preserve"> kompromissi kinnitava </w:t>
      </w:r>
      <w:r w:rsidR="00B44484" w:rsidRPr="00C47F90">
        <w:rPr>
          <w:rFonts w:ascii="Times New Roman" w:hAnsi="Times New Roman"/>
          <w:bCs/>
          <w:sz w:val="24"/>
          <w:szCs w:val="24"/>
        </w:rPr>
        <w:t>otsuse</w:t>
      </w:r>
      <w:r w:rsidR="00B153E5" w:rsidRPr="00C47F90">
        <w:rPr>
          <w:rFonts w:ascii="Times New Roman" w:hAnsi="Times New Roman"/>
          <w:bCs/>
          <w:sz w:val="24"/>
          <w:szCs w:val="24"/>
        </w:rPr>
        <w:t xml:space="preserve">. </w:t>
      </w:r>
      <w:r w:rsidRPr="00C47F90">
        <w:rPr>
          <w:rFonts w:ascii="Times New Roman" w:hAnsi="Times New Roman"/>
          <w:bCs/>
          <w:sz w:val="24"/>
          <w:szCs w:val="24"/>
        </w:rPr>
        <w:t xml:space="preserve">Kompromissi kinnitava </w:t>
      </w:r>
      <w:r w:rsidR="00B44484" w:rsidRPr="00C47F90">
        <w:rPr>
          <w:rFonts w:ascii="Times New Roman" w:hAnsi="Times New Roman"/>
          <w:bCs/>
          <w:sz w:val="24"/>
          <w:szCs w:val="24"/>
        </w:rPr>
        <w:t xml:space="preserve">otsusega </w:t>
      </w:r>
      <w:r w:rsidRPr="00C47F90">
        <w:rPr>
          <w:rFonts w:ascii="Times New Roman" w:hAnsi="Times New Roman"/>
          <w:bCs/>
          <w:sz w:val="24"/>
          <w:szCs w:val="24"/>
        </w:rPr>
        <w:t>lõpetatakse ühtlas</w:t>
      </w:r>
      <w:r w:rsidR="00B153E5" w:rsidRPr="00C47F90">
        <w:rPr>
          <w:rFonts w:ascii="Times New Roman" w:hAnsi="Times New Roman"/>
          <w:bCs/>
          <w:sz w:val="24"/>
          <w:szCs w:val="24"/>
        </w:rPr>
        <w:t>i</w:t>
      </w:r>
      <w:r w:rsidRPr="00C47F90">
        <w:rPr>
          <w:rFonts w:ascii="Times New Roman" w:hAnsi="Times New Roman"/>
          <w:bCs/>
          <w:sz w:val="24"/>
          <w:szCs w:val="24"/>
        </w:rPr>
        <w:t xml:space="preserve"> tarbijavaidlusasja menetlus. </w:t>
      </w:r>
    </w:p>
    <w:p w14:paraId="63ABEF65" w14:textId="41765540" w:rsidR="0005621F" w:rsidRPr="00C47F90" w:rsidRDefault="0005621F">
      <w:pPr>
        <w:spacing w:after="0" w:line="240" w:lineRule="auto"/>
        <w:jc w:val="both"/>
        <w:rPr>
          <w:rFonts w:ascii="Times New Roman" w:hAnsi="Times New Roman"/>
          <w:bCs/>
          <w:sz w:val="24"/>
          <w:szCs w:val="24"/>
        </w:rPr>
      </w:pPr>
      <w:r w:rsidRPr="004175DB">
        <w:rPr>
          <w:rFonts w:ascii="Times New Roman" w:hAnsi="Times New Roman"/>
          <w:bCs/>
          <w:sz w:val="24"/>
          <w:szCs w:val="24"/>
          <w:u w:val="single"/>
        </w:rPr>
        <w:t>Lõike 4</w:t>
      </w:r>
      <w:r>
        <w:rPr>
          <w:rFonts w:ascii="Times New Roman" w:hAnsi="Times New Roman"/>
          <w:bCs/>
          <w:sz w:val="24"/>
          <w:szCs w:val="24"/>
        </w:rPr>
        <w:t xml:space="preserve"> </w:t>
      </w:r>
      <w:r w:rsidRPr="0005621F">
        <w:rPr>
          <w:rFonts w:ascii="Times New Roman" w:hAnsi="Times New Roman"/>
          <w:bCs/>
          <w:sz w:val="24"/>
          <w:szCs w:val="24"/>
        </w:rPr>
        <w:t xml:space="preserve">kohaselt </w:t>
      </w:r>
      <w:r>
        <w:rPr>
          <w:rFonts w:ascii="Times New Roman" w:hAnsi="Times New Roman"/>
          <w:bCs/>
          <w:sz w:val="24"/>
          <w:szCs w:val="24"/>
        </w:rPr>
        <w:t>kinnitab komisjoni alaline liige kompromissi otsusega, milles märgitakse kompormissi tingimused ning millega ühtlasi lõpetatakse tarbijavaidlusasja menetlus.</w:t>
      </w:r>
    </w:p>
    <w:p w14:paraId="3E2EEF61" w14:textId="7297D2BC" w:rsidR="00B153E5" w:rsidRPr="00C47F90" w:rsidRDefault="00B153E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w:t>
      </w:r>
      <w:r w:rsidR="0005621F">
        <w:rPr>
          <w:rFonts w:ascii="Times New Roman" w:hAnsi="Times New Roman"/>
          <w:bCs/>
          <w:sz w:val="24"/>
          <w:szCs w:val="24"/>
          <w:u w:val="single"/>
        </w:rPr>
        <w:t>5</w:t>
      </w:r>
      <w:r w:rsidRPr="00C47F90">
        <w:rPr>
          <w:rFonts w:ascii="Times New Roman" w:hAnsi="Times New Roman"/>
          <w:bCs/>
          <w:sz w:val="24"/>
          <w:szCs w:val="24"/>
        </w:rPr>
        <w:t xml:space="preserve"> kohaselt ei kinnita komisjoni </w:t>
      </w:r>
      <w:r w:rsidR="00B44484" w:rsidRPr="00C47F90">
        <w:rPr>
          <w:rFonts w:ascii="Times New Roman" w:hAnsi="Times New Roman"/>
          <w:bCs/>
          <w:sz w:val="24"/>
          <w:szCs w:val="24"/>
        </w:rPr>
        <w:t>alaline liige</w:t>
      </w:r>
      <w:r w:rsidRPr="00C47F90">
        <w:rPr>
          <w:rFonts w:ascii="Times New Roman" w:hAnsi="Times New Roman"/>
          <w:bCs/>
          <w:sz w:val="24"/>
          <w:szCs w:val="24"/>
        </w:rPr>
        <w:t xml:space="preserve"> kompromissi, kui tema hinnangul on see vastuolus seadusest tulenevate normidega või heade kommetega või kui kompromissi ei ole võimalik täita. Kompromissiga ei või jätta tarbijat ilma talle seadusega antud õigustest. Kui kompromissi ei ole</w:t>
      </w:r>
      <w:r w:rsidR="00331766" w:rsidRPr="00C47F90">
        <w:rPr>
          <w:rFonts w:ascii="Times New Roman" w:hAnsi="Times New Roman"/>
          <w:bCs/>
          <w:sz w:val="24"/>
          <w:szCs w:val="24"/>
        </w:rPr>
        <w:t xml:space="preserve"> </w:t>
      </w:r>
      <w:r w:rsidRPr="00C47F90">
        <w:rPr>
          <w:rFonts w:ascii="Times New Roman" w:hAnsi="Times New Roman"/>
          <w:bCs/>
          <w:sz w:val="24"/>
          <w:szCs w:val="24"/>
        </w:rPr>
        <w:t>võimalik kinnita</w:t>
      </w:r>
      <w:r w:rsidR="00331766" w:rsidRPr="00C47F90">
        <w:rPr>
          <w:rFonts w:ascii="Times New Roman" w:hAnsi="Times New Roman"/>
          <w:bCs/>
          <w:sz w:val="24"/>
          <w:szCs w:val="24"/>
        </w:rPr>
        <w:t xml:space="preserve">da, teeb komisjoni </w:t>
      </w:r>
      <w:r w:rsidR="00B44484" w:rsidRPr="00C47F90">
        <w:rPr>
          <w:rFonts w:ascii="Times New Roman" w:hAnsi="Times New Roman"/>
          <w:bCs/>
          <w:sz w:val="24"/>
          <w:szCs w:val="24"/>
        </w:rPr>
        <w:t>alaline liige</w:t>
      </w:r>
      <w:r w:rsidR="00331766" w:rsidRPr="00C47F90">
        <w:rPr>
          <w:rFonts w:ascii="Times New Roman" w:hAnsi="Times New Roman"/>
          <w:bCs/>
          <w:sz w:val="24"/>
          <w:szCs w:val="24"/>
        </w:rPr>
        <w:t xml:space="preserve"> selle kohta </w:t>
      </w:r>
      <w:commentRangeStart w:id="41"/>
      <w:r w:rsidR="00331766" w:rsidRPr="00C47F90">
        <w:rPr>
          <w:rFonts w:ascii="Times New Roman" w:hAnsi="Times New Roman"/>
          <w:bCs/>
          <w:sz w:val="24"/>
          <w:szCs w:val="24"/>
        </w:rPr>
        <w:t>määruse</w:t>
      </w:r>
      <w:commentRangeEnd w:id="41"/>
      <w:r w:rsidR="000311AB">
        <w:rPr>
          <w:rStyle w:val="Kommentaariviide"/>
        </w:rPr>
        <w:commentReference w:id="41"/>
      </w:r>
      <w:r w:rsidR="00331766" w:rsidRPr="00C47F90">
        <w:rPr>
          <w:rFonts w:ascii="Times New Roman" w:hAnsi="Times New Roman"/>
          <w:bCs/>
          <w:sz w:val="24"/>
          <w:szCs w:val="24"/>
        </w:rPr>
        <w:t>, milles põhjendab kompromissi kinnitamisest keeldumist. Kompromissi mittekinnitamisel jätkatakse tarbijavaidlusasja menetlemist.</w:t>
      </w:r>
    </w:p>
    <w:p w14:paraId="4E89D806" w14:textId="7848DE57" w:rsidR="00331766" w:rsidRPr="00C47F90" w:rsidRDefault="00331766">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w:t>
      </w:r>
      <w:r w:rsidR="0005621F">
        <w:rPr>
          <w:rFonts w:ascii="Times New Roman" w:hAnsi="Times New Roman"/>
          <w:bCs/>
          <w:sz w:val="24"/>
          <w:szCs w:val="24"/>
          <w:u w:val="single"/>
        </w:rPr>
        <w:t>6</w:t>
      </w:r>
      <w:r w:rsidRPr="00C47F90">
        <w:rPr>
          <w:rFonts w:ascii="Times New Roman" w:hAnsi="Times New Roman"/>
          <w:bCs/>
          <w:sz w:val="24"/>
          <w:szCs w:val="24"/>
        </w:rPr>
        <w:t xml:space="preserve"> kohaselt jõustub komisjoni </w:t>
      </w:r>
      <w:r w:rsidR="00B44484" w:rsidRPr="00C47F90">
        <w:rPr>
          <w:rFonts w:ascii="Times New Roman" w:hAnsi="Times New Roman"/>
          <w:bCs/>
          <w:sz w:val="24"/>
          <w:szCs w:val="24"/>
        </w:rPr>
        <w:t>alalise liikme otsus</w:t>
      </w:r>
      <w:r w:rsidRPr="00C47F90">
        <w:rPr>
          <w:rFonts w:ascii="Times New Roman" w:hAnsi="Times New Roman"/>
          <w:bCs/>
          <w:sz w:val="24"/>
          <w:szCs w:val="24"/>
        </w:rPr>
        <w:t xml:space="preserve"> kompromissi kinnitamise kohta selle allkirjastamisel. </w:t>
      </w:r>
      <w:r w:rsidR="00B44484" w:rsidRPr="00C47F90">
        <w:rPr>
          <w:rFonts w:ascii="Times New Roman" w:hAnsi="Times New Roman"/>
          <w:bCs/>
          <w:sz w:val="24"/>
          <w:szCs w:val="24"/>
        </w:rPr>
        <w:t>K</w:t>
      </w:r>
      <w:r w:rsidRPr="00C47F90">
        <w:rPr>
          <w:rFonts w:ascii="Times New Roman" w:hAnsi="Times New Roman"/>
          <w:bCs/>
          <w:sz w:val="24"/>
          <w:szCs w:val="24"/>
        </w:rPr>
        <w:t>innitatud kompromissil on selle täitmise osas samasugune õiguslik tähendus ja tagajärg nagu on komisjoni otsusel</w:t>
      </w:r>
      <w:r w:rsidR="00B44484" w:rsidRPr="00C47F90">
        <w:rPr>
          <w:rFonts w:ascii="Times New Roman" w:hAnsi="Times New Roman"/>
          <w:bCs/>
          <w:sz w:val="24"/>
          <w:szCs w:val="24"/>
        </w:rPr>
        <w:t xml:space="preserve"> vaidluse sisulise lahenduse kohta</w:t>
      </w:r>
      <w:r w:rsidRPr="00C47F90">
        <w:rPr>
          <w:rFonts w:ascii="Times New Roman" w:hAnsi="Times New Roman"/>
          <w:bCs/>
          <w:sz w:val="24"/>
          <w:szCs w:val="24"/>
        </w:rPr>
        <w:t xml:space="preserve">. Seega </w:t>
      </w:r>
      <w:r w:rsidR="00ED0308" w:rsidRPr="00C47F90">
        <w:rPr>
          <w:rFonts w:ascii="Times New Roman" w:hAnsi="Times New Roman"/>
          <w:bCs/>
          <w:sz w:val="24"/>
          <w:szCs w:val="24"/>
        </w:rPr>
        <w:t xml:space="preserve">on </w:t>
      </w:r>
      <w:r w:rsidRPr="00C47F90">
        <w:rPr>
          <w:rFonts w:ascii="Times New Roman" w:hAnsi="Times New Roman"/>
          <w:bCs/>
          <w:sz w:val="24"/>
          <w:szCs w:val="24"/>
        </w:rPr>
        <w:t xml:space="preserve">kompromissi kinnitav </w:t>
      </w:r>
      <w:r w:rsidR="00B44484" w:rsidRPr="00C47F90">
        <w:rPr>
          <w:rFonts w:ascii="Times New Roman" w:hAnsi="Times New Roman"/>
          <w:bCs/>
          <w:sz w:val="24"/>
          <w:szCs w:val="24"/>
        </w:rPr>
        <w:t>otsus</w:t>
      </w:r>
      <w:r w:rsidRPr="00C47F90">
        <w:rPr>
          <w:rFonts w:ascii="Times New Roman" w:hAnsi="Times New Roman"/>
          <w:bCs/>
          <w:sz w:val="24"/>
          <w:szCs w:val="24"/>
        </w:rPr>
        <w:t xml:space="preserve"> </w:t>
      </w:r>
      <w:r w:rsidR="00ED0308" w:rsidRPr="00C47F90">
        <w:rPr>
          <w:rFonts w:ascii="Times New Roman" w:hAnsi="Times New Roman"/>
          <w:bCs/>
          <w:sz w:val="24"/>
          <w:szCs w:val="24"/>
        </w:rPr>
        <w:t xml:space="preserve">täitedokumendiks täitemenetluse seaduse tähenduses ja kuulub </w:t>
      </w:r>
      <w:r w:rsidRPr="00C47F90">
        <w:rPr>
          <w:rFonts w:ascii="Times New Roman" w:hAnsi="Times New Roman"/>
          <w:bCs/>
          <w:sz w:val="24"/>
          <w:szCs w:val="24"/>
        </w:rPr>
        <w:t xml:space="preserve">pärast </w:t>
      </w:r>
      <w:r w:rsidR="00ED0308" w:rsidRPr="00C47F90">
        <w:rPr>
          <w:rFonts w:ascii="Times New Roman" w:hAnsi="Times New Roman"/>
          <w:bCs/>
          <w:sz w:val="24"/>
          <w:szCs w:val="24"/>
        </w:rPr>
        <w:t xml:space="preserve">jõustumist täitmisele vastavalt </w:t>
      </w:r>
      <w:r w:rsidRPr="00C47F90">
        <w:rPr>
          <w:rFonts w:ascii="Times New Roman" w:hAnsi="Times New Roman"/>
          <w:bCs/>
          <w:sz w:val="24"/>
          <w:szCs w:val="24"/>
        </w:rPr>
        <w:t>täitemenetluse seadustikus sätestatud korra</w:t>
      </w:r>
      <w:r w:rsidR="00ED0308" w:rsidRPr="00C47F90">
        <w:rPr>
          <w:rFonts w:ascii="Times New Roman" w:hAnsi="Times New Roman"/>
          <w:bCs/>
          <w:sz w:val="24"/>
          <w:szCs w:val="24"/>
        </w:rPr>
        <w:t>le</w:t>
      </w:r>
      <w:r w:rsidRPr="00C47F90">
        <w:rPr>
          <w:rFonts w:ascii="Times New Roman" w:hAnsi="Times New Roman"/>
          <w:bCs/>
          <w:sz w:val="24"/>
          <w:szCs w:val="24"/>
        </w:rPr>
        <w:t>.</w:t>
      </w:r>
    </w:p>
    <w:p w14:paraId="7F50013B" w14:textId="3B4C3529" w:rsidR="00ED0308" w:rsidRPr="00C47F90" w:rsidRDefault="00ED0308">
      <w:pPr>
        <w:spacing w:after="0" w:line="240" w:lineRule="auto"/>
        <w:jc w:val="both"/>
        <w:rPr>
          <w:rFonts w:ascii="Times New Roman" w:hAnsi="Times New Roman"/>
          <w:bCs/>
          <w:sz w:val="24"/>
          <w:szCs w:val="24"/>
        </w:rPr>
      </w:pPr>
    </w:p>
    <w:p w14:paraId="75A04221" w14:textId="3CA5B266" w:rsidR="00ED0308" w:rsidRPr="00C47F90" w:rsidRDefault="00ED0308">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B7366A"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1F2174">
        <w:rPr>
          <w:rFonts w:ascii="Times New Roman" w:hAnsi="Times New Roman"/>
          <w:b/>
          <w:sz w:val="24"/>
          <w:szCs w:val="24"/>
        </w:rPr>
        <w:t>4</w:t>
      </w:r>
      <w:r w:rsidR="001F2174">
        <w:rPr>
          <w:rFonts w:ascii="Times New Roman" w:hAnsi="Times New Roman"/>
          <w:b/>
          <w:sz w:val="24"/>
          <w:szCs w:val="24"/>
          <w:vertAlign w:val="superscript"/>
        </w:rPr>
        <w:t>4</w:t>
      </w:r>
      <w:r w:rsidRPr="00C47F90">
        <w:rPr>
          <w:rFonts w:ascii="Times New Roman" w:hAnsi="Times New Roman"/>
          <w:bCs/>
          <w:sz w:val="24"/>
          <w:szCs w:val="24"/>
        </w:rPr>
        <w:t xml:space="preserve"> sätestatakse komisjoni menetluse lõpetamise alused. Samadel alustel lõpetatakse tarbijavaidlusasja menetlus tarbijavaidluste komisjonis ka kehtiva seaduse alusel.</w:t>
      </w:r>
    </w:p>
    <w:p w14:paraId="44112D84" w14:textId="1B170EBA" w:rsidR="00ED0308" w:rsidRDefault="00ED030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E61551"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lõpetab komisjoni </w:t>
      </w:r>
      <w:r w:rsidR="00331313" w:rsidRPr="00C47F90">
        <w:rPr>
          <w:rFonts w:ascii="Times New Roman" w:hAnsi="Times New Roman"/>
          <w:bCs/>
          <w:sz w:val="24"/>
          <w:szCs w:val="24"/>
        </w:rPr>
        <w:t>alaline liige</w:t>
      </w:r>
      <w:r w:rsidRPr="00C47F90">
        <w:rPr>
          <w:rFonts w:ascii="Times New Roman" w:hAnsi="Times New Roman"/>
          <w:bCs/>
          <w:sz w:val="24"/>
          <w:szCs w:val="24"/>
        </w:rPr>
        <w:t xml:space="preserve"> tarbijavaidlusasja menetluse, kui tarbija loobub avaldusest, kui tarbija soovil minnakse üle lepitusmenetlusse</w:t>
      </w:r>
      <w:r w:rsidR="007D4E06">
        <w:rPr>
          <w:rFonts w:ascii="Times New Roman" w:hAnsi="Times New Roman"/>
          <w:bCs/>
          <w:sz w:val="24"/>
          <w:szCs w:val="24"/>
        </w:rPr>
        <w:t xml:space="preserve"> või</w:t>
      </w:r>
      <w:r w:rsidRPr="00C47F90">
        <w:rPr>
          <w:rFonts w:ascii="Times New Roman" w:hAnsi="Times New Roman"/>
          <w:bCs/>
          <w:sz w:val="24"/>
          <w:szCs w:val="24"/>
        </w:rPr>
        <w:t xml:space="preserve"> kui </w:t>
      </w:r>
      <w:r w:rsidR="005131FA" w:rsidRPr="00C47F90">
        <w:rPr>
          <w:rFonts w:ascii="Times New Roman" w:hAnsi="Times New Roman"/>
          <w:bCs/>
          <w:sz w:val="24"/>
          <w:szCs w:val="24"/>
        </w:rPr>
        <w:t xml:space="preserve">komisjoni </w:t>
      </w:r>
      <w:r w:rsidR="00331313" w:rsidRPr="00C47F90">
        <w:rPr>
          <w:rFonts w:ascii="Times New Roman" w:hAnsi="Times New Roman"/>
          <w:bCs/>
          <w:sz w:val="24"/>
          <w:szCs w:val="24"/>
        </w:rPr>
        <w:t>alaline liige</w:t>
      </w:r>
      <w:r w:rsidR="005131FA" w:rsidRPr="00C47F90">
        <w:rPr>
          <w:rFonts w:ascii="Times New Roman" w:hAnsi="Times New Roman"/>
          <w:bCs/>
          <w:sz w:val="24"/>
          <w:szCs w:val="24"/>
        </w:rPr>
        <w:t xml:space="preserve"> kinnitab poolt</w:t>
      </w:r>
      <w:r w:rsidR="005E17D8" w:rsidRPr="00C47F90">
        <w:rPr>
          <w:rFonts w:ascii="Times New Roman" w:hAnsi="Times New Roman"/>
          <w:bCs/>
          <w:sz w:val="24"/>
          <w:szCs w:val="24"/>
        </w:rPr>
        <w:t>e</w:t>
      </w:r>
      <w:r w:rsidR="005131FA" w:rsidRPr="00C47F90">
        <w:rPr>
          <w:rFonts w:ascii="Times New Roman" w:hAnsi="Times New Roman"/>
          <w:bCs/>
          <w:sz w:val="24"/>
          <w:szCs w:val="24"/>
        </w:rPr>
        <w:t xml:space="preserve"> sõlmitud kompromissi</w:t>
      </w:r>
      <w:r w:rsidR="007D4E06">
        <w:rPr>
          <w:rFonts w:ascii="Times New Roman" w:hAnsi="Times New Roman"/>
          <w:bCs/>
          <w:sz w:val="24"/>
          <w:szCs w:val="24"/>
        </w:rPr>
        <w:t>.</w:t>
      </w:r>
    </w:p>
    <w:p w14:paraId="039FEB93" w14:textId="19A5171F" w:rsidR="0068480D" w:rsidRPr="00C47F90" w:rsidRDefault="0068480D">
      <w:pPr>
        <w:spacing w:after="0" w:line="240" w:lineRule="auto"/>
        <w:jc w:val="both"/>
        <w:rPr>
          <w:rFonts w:ascii="Times New Roman" w:hAnsi="Times New Roman"/>
          <w:bCs/>
          <w:sz w:val="24"/>
          <w:szCs w:val="24"/>
        </w:rPr>
      </w:pPr>
      <w:r w:rsidRPr="0068480D">
        <w:rPr>
          <w:rFonts w:ascii="Times New Roman" w:hAnsi="Times New Roman"/>
          <w:bCs/>
          <w:sz w:val="24"/>
          <w:szCs w:val="24"/>
          <w:u w:val="single"/>
        </w:rPr>
        <w:t>Lõike 2</w:t>
      </w:r>
      <w:r>
        <w:rPr>
          <w:rFonts w:ascii="Times New Roman" w:hAnsi="Times New Roman"/>
          <w:bCs/>
          <w:sz w:val="24"/>
          <w:szCs w:val="24"/>
        </w:rPr>
        <w:t xml:space="preserve"> kohaselt nimetatakse otsuses menetluse lõpetamise alus ning lõpetamise otsus tehakse pooltele viivitamatult kirjalikult teatavaks.</w:t>
      </w:r>
    </w:p>
    <w:p w14:paraId="79D2C70B" w14:textId="262AFA1E" w:rsidR="005131FA" w:rsidRPr="00C47F90" w:rsidRDefault="005131FA">
      <w:pPr>
        <w:spacing w:after="0" w:line="240" w:lineRule="auto"/>
        <w:jc w:val="both"/>
        <w:rPr>
          <w:rFonts w:ascii="Times New Roman" w:hAnsi="Times New Roman"/>
          <w:bCs/>
          <w:sz w:val="24"/>
          <w:szCs w:val="24"/>
        </w:rPr>
      </w:pPr>
    </w:p>
    <w:p w14:paraId="1F2CF3DB" w14:textId="65B46157" w:rsidR="00BB37B8" w:rsidRPr="00C47F90" w:rsidRDefault="005131FA">
      <w:pPr>
        <w:spacing w:after="0" w:line="240" w:lineRule="auto"/>
        <w:jc w:val="both"/>
        <w:rPr>
          <w:rFonts w:ascii="Times New Roman" w:hAnsi="Times New Roman"/>
          <w:b/>
          <w:sz w:val="24"/>
          <w:szCs w:val="24"/>
        </w:rPr>
      </w:pPr>
      <w:r w:rsidRPr="00C51920">
        <w:rPr>
          <w:rFonts w:ascii="Times New Roman" w:hAnsi="Times New Roman"/>
          <w:b/>
          <w:sz w:val="24"/>
          <w:szCs w:val="24"/>
        </w:rPr>
        <w:t>TKS</w:t>
      </w:r>
      <w:r w:rsidR="00BA73C4" w:rsidRPr="00C47F90">
        <w:rPr>
          <w:rFonts w:ascii="Times New Roman" w:hAnsi="Times New Roman"/>
          <w:b/>
          <w:sz w:val="24"/>
          <w:szCs w:val="24"/>
        </w:rPr>
        <w:t>-i</w:t>
      </w:r>
      <w:r w:rsidRPr="00C51920">
        <w:rPr>
          <w:rFonts w:ascii="Times New Roman" w:hAnsi="Times New Roman"/>
          <w:b/>
          <w:sz w:val="24"/>
          <w:szCs w:val="24"/>
        </w:rPr>
        <w:t xml:space="preserve"> 6.</w:t>
      </w:r>
      <w:r w:rsidR="00E6578F" w:rsidRPr="00C47F90">
        <w:rPr>
          <w:rFonts w:ascii="Times New Roman" w:hAnsi="Times New Roman"/>
          <w:b/>
          <w:sz w:val="24"/>
          <w:szCs w:val="24"/>
        </w:rPr>
        <w:t> </w:t>
      </w:r>
      <w:r w:rsidRPr="00C51920">
        <w:rPr>
          <w:rFonts w:ascii="Times New Roman" w:hAnsi="Times New Roman"/>
          <w:b/>
          <w:sz w:val="24"/>
          <w:szCs w:val="24"/>
        </w:rPr>
        <w:t>peatüki 6.</w:t>
      </w:r>
      <w:r w:rsidR="00E6578F" w:rsidRPr="00C47F90">
        <w:rPr>
          <w:rFonts w:ascii="Times New Roman" w:hAnsi="Times New Roman"/>
          <w:b/>
          <w:sz w:val="24"/>
          <w:szCs w:val="24"/>
        </w:rPr>
        <w:t> </w:t>
      </w:r>
      <w:r w:rsidRPr="00C51920">
        <w:rPr>
          <w:rFonts w:ascii="Times New Roman" w:hAnsi="Times New Roman"/>
          <w:b/>
          <w:sz w:val="24"/>
          <w:szCs w:val="24"/>
        </w:rPr>
        <w:t>jaos</w:t>
      </w:r>
    </w:p>
    <w:p w14:paraId="59CA13F5" w14:textId="6E9A8B1C" w:rsidR="005131FA" w:rsidRPr="00C47F90" w:rsidRDefault="005131FA">
      <w:pPr>
        <w:spacing w:after="0" w:line="240" w:lineRule="auto"/>
        <w:jc w:val="both"/>
        <w:rPr>
          <w:rFonts w:ascii="Times New Roman" w:hAnsi="Times New Roman"/>
          <w:bCs/>
          <w:sz w:val="24"/>
          <w:szCs w:val="24"/>
        </w:rPr>
      </w:pPr>
      <w:r w:rsidRPr="00C47F90">
        <w:rPr>
          <w:rFonts w:ascii="Times New Roman" w:hAnsi="Times New Roman"/>
          <w:bCs/>
          <w:sz w:val="24"/>
          <w:szCs w:val="24"/>
        </w:rPr>
        <w:t>sätestatakse nõuded komisjoni otsuse tegemisele ja otsuse sisule ning</w:t>
      </w:r>
      <w:r w:rsidR="00975BEF" w:rsidRPr="00C47F90">
        <w:rPr>
          <w:rFonts w:ascii="Times New Roman" w:hAnsi="Times New Roman"/>
          <w:bCs/>
          <w:sz w:val="24"/>
          <w:szCs w:val="24"/>
        </w:rPr>
        <w:t xml:space="preserve"> </w:t>
      </w:r>
      <w:r w:rsidRPr="00C47F90">
        <w:rPr>
          <w:rFonts w:ascii="Times New Roman" w:hAnsi="Times New Roman"/>
          <w:bCs/>
          <w:sz w:val="24"/>
          <w:szCs w:val="24"/>
        </w:rPr>
        <w:t xml:space="preserve">otsuse jõustumisele. Võrreldes kehtiva seadusega on eelnõus suurim muudatus komisjoni otsuse õiguslik tähendus. Eelnõu kohaselt asendub senine soovituslik otsus </w:t>
      </w:r>
      <w:r w:rsidR="001C20EC" w:rsidRPr="00C47F90">
        <w:rPr>
          <w:rFonts w:ascii="Times New Roman" w:hAnsi="Times New Roman"/>
          <w:bCs/>
          <w:spacing w:val="24"/>
          <w:sz w:val="24"/>
          <w:szCs w:val="24"/>
        </w:rPr>
        <w:t>õiguslikult siduva otsusega</w:t>
      </w:r>
      <w:r w:rsidR="001C20EC" w:rsidRPr="00C47F90">
        <w:rPr>
          <w:rFonts w:ascii="Times New Roman" w:hAnsi="Times New Roman"/>
          <w:bCs/>
          <w:sz w:val="24"/>
          <w:szCs w:val="24"/>
        </w:rPr>
        <w:t xml:space="preserve">, mida on pärast selle jõustumist võimalik pöörata täitmisele täitemenetluse seadustikus sätestatud korras. Sellest tingituna on eelnõus </w:t>
      </w:r>
      <w:r w:rsidR="00274EF6" w:rsidRPr="00C47F90">
        <w:rPr>
          <w:rFonts w:ascii="Times New Roman" w:hAnsi="Times New Roman"/>
          <w:bCs/>
          <w:sz w:val="24"/>
          <w:szCs w:val="24"/>
        </w:rPr>
        <w:t>võrreldes kehtiva seadusega märkimisväärselt</w:t>
      </w:r>
      <w:r w:rsidR="001C20EC" w:rsidRPr="00C47F90">
        <w:rPr>
          <w:rFonts w:ascii="Times New Roman" w:hAnsi="Times New Roman"/>
          <w:bCs/>
          <w:sz w:val="24"/>
          <w:szCs w:val="24"/>
        </w:rPr>
        <w:t xml:space="preserve"> põhjalikum</w:t>
      </w:r>
      <w:r w:rsidR="009C617D" w:rsidRPr="00C47F90">
        <w:rPr>
          <w:rFonts w:ascii="Times New Roman" w:hAnsi="Times New Roman"/>
          <w:bCs/>
          <w:sz w:val="24"/>
          <w:szCs w:val="24"/>
        </w:rPr>
        <w:t>ini</w:t>
      </w:r>
      <w:r w:rsidR="00B7090D" w:rsidRPr="00C47F90">
        <w:rPr>
          <w:rFonts w:ascii="Times New Roman" w:hAnsi="Times New Roman"/>
          <w:bCs/>
          <w:sz w:val="24"/>
          <w:szCs w:val="24"/>
        </w:rPr>
        <w:t xml:space="preserve"> korraldatud</w:t>
      </w:r>
      <w:r w:rsidR="001C20EC" w:rsidRPr="00C47F90">
        <w:rPr>
          <w:rFonts w:ascii="Times New Roman" w:hAnsi="Times New Roman"/>
          <w:bCs/>
          <w:sz w:val="24"/>
          <w:szCs w:val="24"/>
        </w:rPr>
        <w:t xml:space="preserve"> komisjoni otsusega seonduv.</w:t>
      </w:r>
      <w:r w:rsidR="00975BEF" w:rsidRPr="00C47F90">
        <w:rPr>
          <w:rFonts w:ascii="Times New Roman" w:hAnsi="Times New Roman"/>
          <w:bCs/>
          <w:sz w:val="24"/>
          <w:szCs w:val="24"/>
        </w:rPr>
        <w:t xml:space="preserve"> </w:t>
      </w:r>
    </w:p>
    <w:p w14:paraId="6DCC6374" w14:textId="55104484" w:rsidR="001C20EC" w:rsidRPr="00C47F90" w:rsidRDefault="001C20EC">
      <w:pPr>
        <w:spacing w:after="0" w:line="240" w:lineRule="auto"/>
        <w:jc w:val="both"/>
        <w:rPr>
          <w:rFonts w:ascii="Times New Roman" w:hAnsi="Times New Roman"/>
          <w:bCs/>
          <w:sz w:val="24"/>
          <w:szCs w:val="24"/>
        </w:rPr>
      </w:pPr>
    </w:p>
    <w:p w14:paraId="6C215198" w14:textId="3BB9CCE5" w:rsidR="001C20EC" w:rsidRPr="00C47F90" w:rsidRDefault="001C20EC">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BD2041"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1F2174">
        <w:rPr>
          <w:rFonts w:ascii="Times New Roman" w:hAnsi="Times New Roman"/>
          <w:b/>
          <w:sz w:val="24"/>
          <w:szCs w:val="24"/>
        </w:rPr>
        <w:t>5</w:t>
      </w:r>
      <w:r w:rsidRPr="00C47F90">
        <w:rPr>
          <w:rFonts w:ascii="Times New Roman" w:hAnsi="Times New Roman"/>
          <w:bCs/>
          <w:sz w:val="24"/>
          <w:szCs w:val="24"/>
        </w:rPr>
        <w:t xml:space="preserve"> sätestatakse komisjoni</w:t>
      </w:r>
      <w:r w:rsidR="00F54EEC" w:rsidRPr="00C47F90">
        <w:rPr>
          <w:rFonts w:ascii="Times New Roman" w:hAnsi="Times New Roman"/>
          <w:bCs/>
          <w:sz w:val="24"/>
          <w:szCs w:val="24"/>
        </w:rPr>
        <w:t xml:space="preserve"> tarbijavaidlusasja sisulise</w:t>
      </w:r>
      <w:r w:rsidRPr="00C47F90">
        <w:rPr>
          <w:rFonts w:ascii="Times New Roman" w:hAnsi="Times New Roman"/>
          <w:bCs/>
          <w:sz w:val="24"/>
          <w:szCs w:val="24"/>
        </w:rPr>
        <w:t xml:space="preserve"> otsuse tegemise tingimused ja aeg.</w:t>
      </w:r>
    </w:p>
    <w:p w14:paraId="69578AD4" w14:textId="54164792" w:rsidR="001C20EC" w:rsidRPr="00C47F90" w:rsidRDefault="001C20EC">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B764A7" w:rsidRPr="00C47F90">
        <w:rPr>
          <w:rFonts w:ascii="Times New Roman" w:hAnsi="Times New Roman"/>
          <w:bCs/>
          <w:sz w:val="24"/>
          <w:szCs w:val="24"/>
          <w:u w:val="single"/>
        </w:rPr>
        <w:t xml:space="preserve"> 1</w:t>
      </w:r>
      <w:r w:rsidR="00B764A7" w:rsidRPr="00C47F90">
        <w:rPr>
          <w:rFonts w:ascii="Times New Roman" w:hAnsi="Times New Roman"/>
          <w:bCs/>
          <w:sz w:val="24"/>
          <w:szCs w:val="24"/>
        </w:rPr>
        <w:t xml:space="preserve"> antakse komisjonile kaalutlusõigus teha tarbijavaidlusasjas otsus siis, kui asja on põhjalikult arutatud ja tarbijavaidlusasi on täielikult valmis, et teha asjas lõplik lahend.</w:t>
      </w:r>
    </w:p>
    <w:p w14:paraId="37C6AE14" w14:textId="77777777" w:rsidR="008B1497" w:rsidRPr="00C47F90" w:rsidRDefault="00B764A7" w:rsidP="00C078AA">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ette, et enne otsuse tegemist annab komisjoni </w:t>
      </w:r>
      <w:r w:rsidR="00F54EEC" w:rsidRPr="00C47F90">
        <w:rPr>
          <w:rFonts w:ascii="Times New Roman" w:hAnsi="Times New Roman"/>
          <w:bCs/>
          <w:sz w:val="24"/>
          <w:szCs w:val="24"/>
        </w:rPr>
        <w:t>alaline liige</w:t>
      </w:r>
      <w:r w:rsidRPr="00C47F90">
        <w:rPr>
          <w:rFonts w:ascii="Times New Roman" w:hAnsi="Times New Roman"/>
          <w:bCs/>
          <w:sz w:val="24"/>
          <w:szCs w:val="24"/>
        </w:rPr>
        <w:t xml:space="preserve"> pooltele </w:t>
      </w:r>
      <w:r w:rsidR="00411463" w:rsidRPr="00C47F90">
        <w:rPr>
          <w:rFonts w:ascii="Times New Roman" w:hAnsi="Times New Roman"/>
          <w:bCs/>
          <w:sz w:val="24"/>
          <w:szCs w:val="24"/>
        </w:rPr>
        <w:t>täiendavate avalduste ja tõendite esitamise võimaluse ja määrab nende esitamise tähtpäeva ning teavitab otsuse tegemise kuupäevast. Määratud tähtpäeva võib muuta, kui seda tingib menetlusolukorra muutumine.</w:t>
      </w:r>
      <w:r w:rsidR="00F54EEC" w:rsidRPr="00C47F90">
        <w:rPr>
          <w:rFonts w:ascii="Times New Roman" w:hAnsi="Times New Roman"/>
          <w:bCs/>
          <w:sz w:val="24"/>
          <w:szCs w:val="24"/>
        </w:rPr>
        <w:t xml:space="preserve"> </w:t>
      </w:r>
    </w:p>
    <w:p w14:paraId="1540F333" w14:textId="77777777" w:rsidR="008B1497" w:rsidRPr="00C47F90" w:rsidRDefault="008B1497" w:rsidP="00C078AA">
      <w:pPr>
        <w:spacing w:after="0" w:line="240" w:lineRule="auto"/>
        <w:jc w:val="both"/>
        <w:rPr>
          <w:rFonts w:ascii="Times New Roman" w:hAnsi="Times New Roman"/>
          <w:bCs/>
          <w:sz w:val="24"/>
          <w:szCs w:val="24"/>
        </w:rPr>
      </w:pPr>
    </w:p>
    <w:p w14:paraId="4A5BEC8B" w14:textId="2C5A43CD" w:rsidR="008B1497" w:rsidRPr="00C47F90" w:rsidRDefault="00F54EEC" w:rsidP="00C078AA">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Seega võib praktikas ette tulla olukord, kus pool esitab </w:t>
      </w:r>
      <w:r w:rsidR="00CE70D9" w:rsidRPr="00C47F90">
        <w:rPr>
          <w:rFonts w:ascii="Times New Roman" w:hAnsi="Times New Roman"/>
          <w:bCs/>
          <w:sz w:val="24"/>
          <w:szCs w:val="24"/>
        </w:rPr>
        <w:t>lisa</w:t>
      </w:r>
      <w:r w:rsidRPr="00C47F90">
        <w:rPr>
          <w:rFonts w:ascii="Times New Roman" w:hAnsi="Times New Roman"/>
          <w:bCs/>
          <w:sz w:val="24"/>
          <w:szCs w:val="24"/>
        </w:rPr>
        <w:t xml:space="preserve">tõendi vahetult enne otsuse tegemist. </w:t>
      </w:r>
      <w:r w:rsidR="008B1497" w:rsidRPr="00AB08C2">
        <w:rPr>
          <w:rFonts w:ascii="Times New Roman" w:hAnsi="Times New Roman"/>
          <w:bCs/>
          <w:sz w:val="24"/>
          <w:szCs w:val="24"/>
        </w:rPr>
        <w:t>Kusjuures</w:t>
      </w:r>
      <w:r w:rsidR="003D0AE3" w:rsidRPr="00AB08C2">
        <w:rPr>
          <w:rFonts w:ascii="Times New Roman" w:hAnsi="Times New Roman"/>
          <w:bCs/>
          <w:sz w:val="24"/>
          <w:szCs w:val="24"/>
        </w:rPr>
        <w:t>,</w:t>
      </w:r>
      <w:r w:rsidR="008B1497" w:rsidRPr="00AB08C2">
        <w:rPr>
          <w:rFonts w:ascii="Times New Roman" w:hAnsi="Times New Roman"/>
          <w:bCs/>
          <w:sz w:val="24"/>
          <w:szCs w:val="24"/>
        </w:rPr>
        <w:t xml:space="preserve"> ka komisjoni alaline liige saab §</w:t>
      </w:r>
      <w:r w:rsidR="00685FA2" w:rsidRPr="00AB08C2">
        <w:rPr>
          <w:rFonts w:ascii="Times New Roman" w:hAnsi="Times New Roman"/>
          <w:bCs/>
          <w:sz w:val="24"/>
          <w:szCs w:val="24"/>
        </w:rPr>
        <w:t> </w:t>
      </w:r>
      <w:r w:rsidR="008B1497" w:rsidRPr="00AB08C2">
        <w:rPr>
          <w:rFonts w:ascii="Times New Roman" w:hAnsi="Times New Roman"/>
          <w:bCs/>
          <w:sz w:val="24"/>
          <w:szCs w:val="24"/>
        </w:rPr>
        <w:t>5</w:t>
      </w:r>
      <w:r w:rsidR="00326057" w:rsidRPr="00AB08C2">
        <w:rPr>
          <w:rFonts w:ascii="Times New Roman" w:hAnsi="Times New Roman"/>
          <w:bCs/>
          <w:sz w:val="24"/>
          <w:szCs w:val="24"/>
        </w:rPr>
        <w:t>2</w:t>
      </w:r>
      <w:r w:rsidR="008B1497" w:rsidRPr="00AB08C2">
        <w:rPr>
          <w:rFonts w:ascii="Times New Roman" w:hAnsi="Times New Roman"/>
          <w:bCs/>
          <w:sz w:val="24"/>
          <w:szCs w:val="24"/>
        </w:rPr>
        <w:t xml:space="preserve"> lõike</w:t>
      </w:r>
      <w:r w:rsidR="00FE57B2" w:rsidRPr="00AB08C2">
        <w:rPr>
          <w:rFonts w:ascii="Times New Roman" w:hAnsi="Times New Roman"/>
          <w:bCs/>
          <w:sz w:val="24"/>
          <w:szCs w:val="24"/>
        </w:rPr>
        <w:t> </w:t>
      </w:r>
      <w:r w:rsidR="008B1497" w:rsidRPr="00AB08C2">
        <w:rPr>
          <w:rFonts w:ascii="Times New Roman" w:hAnsi="Times New Roman"/>
          <w:bCs/>
          <w:sz w:val="24"/>
          <w:szCs w:val="24"/>
        </w:rPr>
        <w:t xml:space="preserve">3 </w:t>
      </w:r>
      <w:r w:rsidR="00FE57B2" w:rsidRPr="00AB08C2">
        <w:rPr>
          <w:rFonts w:ascii="Times New Roman" w:hAnsi="Times New Roman"/>
          <w:bCs/>
          <w:sz w:val="24"/>
          <w:szCs w:val="24"/>
        </w:rPr>
        <w:t xml:space="preserve">järgi </w:t>
      </w:r>
      <w:r w:rsidR="008B1497" w:rsidRPr="00AB08C2">
        <w:rPr>
          <w:rFonts w:ascii="Times New Roman" w:hAnsi="Times New Roman"/>
          <w:bCs/>
          <w:sz w:val="24"/>
          <w:szCs w:val="24"/>
        </w:rPr>
        <w:t>vajaduse</w:t>
      </w:r>
      <w:r w:rsidR="00FE57B2" w:rsidRPr="00AB08C2">
        <w:rPr>
          <w:rFonts w:ascii="Times New Roman" w:hAnsi="Times New Roman"/>
          <w:bCs/>
          <w:sz w:val="24"/>
          <w:szCs w:val="24"/>
        </w:rPr>
        <w:t xml:space="preserve"> korra</w:t>
      </w:r>
      <w:r w:rsidR="008B1497" w:rsidRPr="00AB08C2">
        <w:rPr>
          <w:rFonts w:ascii="Times New Roman" w:hAnsi="Times New Roman"/>
          <w:bCs/>
          <w:sz w:val="24"/>
          <w:szCs w:val="24"/>
        </w:rPr>
        <w:t xml:space="preserve">l selgitada lisatõendite esitamise vajadust. Juhul, kui </w:t>
      </w:r>
      <w:r w:rsidR="00810DE2" w:rsidRPr="00AB08C2">
        <w:rPr>
          <w:rFonts w:ascii="Times New Roman" w:hAnsi="Times New Roman"/>
          <w:bCs/>
          <w:sz w:val="24"/>
          <w:szCs w:val="24"/>
        </w:rPr>
        <w:t>lisa</w:t>
      </w:r>
      <w:r w:rsidR="008B1497" w:rsidRPr="00AB08C2">
        <w:rPr>
          <w:rFonts w:ascii="Times New Roman" w:hAnsi="Times New Roman"/>
          <w:bCs/>
          <w:sz w:val="24"/>
          <w:szCs w:val="24"/>
        </w:rPr>
        <w:t>tõend esitatakse,</w:t>
      </w:r>
      <w:r w:rsidRPr="00AB08C2">
        <w:rPr>
          <w:rFonts w:ascii="Times New Roman" w:hAnsi="Times New Roman"/>
          <w:bCs/>
          <w:sz w:val="24"/>
          <w:szCs w:val="24"/>
        </w:rPr>
        <w:t xml:space="preserve"> on komisjon</w:t>
      </w:r>
      <w:r w:rsidR="00026E5F" w:rsidRPr="00AB08C2">
        <w:rPr>
          <w:rFonts w:ascii="Times New Roman" w:hAnsi="Times New Roman"/>
          <w:bCs/>
          <w:sz w:val="24"/>
          <w:szCs w:val="24"/>
        </w:rPr>
        <w:t xml:space="preserve">il </w:t>
      </w:r>
      <w:r w:rsidR="00A146D0" w:rsidRPr="00AB08C2">
        <w:rPr>
          <w:rFonts w:ascii="Times New Roman" w:hAnsi="Times New Roman"/>
          <w:bCs/>
          <w:sz w:val="24"/>
          <w:szCs w:val="24"/>
        </w:rPr>
        <w:t xml:space="preserve">käesoleva </w:t>
      </w:r>
      <w:r w:rsidR="00026E5F" w:rsidRPr="00AB08C2">
        <w:rPr>
          <w:rFonts w:ascii="Times New Roman" w:hAnsi="Times New Roman"/>
          <w:bCs/>
          <w:sz w:val="24"/>
          <w:szCs w:val="24"/>
        </w:rPr>
        <w:t>eelnõu §</w:t>
      </w:r>
      <w:r w:rsidR="007F3C78" w:rsidRPr="00AB08C2">
        <w:rPr>
          <w:rFonts w:ascii="Times New Roman" w:hAnsi="Times New Roman"/>
          <w:bCs/>
          <w:sz w:val="24"/>
          <w:szCs w:val="24"/>
        </w:rPr>
        <w:t> </w:t>
      </w:r>
      <w:r w:rsidR="00026E5F" w:rsidRPr="00AB08C2">
        <w:rPr>
          <w:rFonts w:ascii="Times New Roman" w:hAnsi="Times New Roman"/>
          <w:bCs/>
          <w:sz w:val="24"/>
          <w:szCs w:val="24"/>
        </w:rPr>
        <w:t>5</w:t>
      </w:r>
      <w:r w:rsidR="00326057" w:rsidRPr="00AB08C2">
        <w:rPr>
          <w:rFonts w:ascii="Times New Roman" w:hAnsi="Times New Roman"/>
          <w:bCs/>
          <w:sz w:val="24"/>
          <w:szCs w:val="24"/>
        </w:rPr>
        <w:t>6</w:t>
      </w:r>
      <w:r w:rsidR="00026E5F" w:rsidRPr="00AB08C2">
        <w:rPr>
          <w:rFonts w:ascii="Times New Roman" w:hAnsi="Times New Roman"/>
          <w:bCs/>
          <w:sz w:val="24"/>
          <w:szCs w:val="24"/>
        </w:rPr>
        <w:t xml:space="preserve"> lõike 2</w:t>
      </w:r>
      <w:r w:rsidR="00026E5F" w:rsidRPr="00C47F90">
        <w:rPr>
          <w:rFonts w:ascii="Times New Roman" w:hAnsi="Times New Roman"/>
          <w:bCs/>
          <w:sz w:val="24"/>
          <w:szCs w:val="24"/>
        </w:rPr>
        <w:t xml:space="preserve"> järgi </w:t>
      </w:r>
      <w:r w:rsidRPr="00C47F90">
        <w:rPr>
          <w:rFonts w:ascii="Times New Roman" w:hAnsi="Times New Roman"/>
          <w:bCs/>
          <w:sz w:val="24"/>
          <w:szCs w:val="24"/>
        </w:rPr>
        <w:t xml:space="preserve">endiselt tarvis võimaldada teisel poolel </w:t>
      </w:r>
      <w:r w:rsidR="008B1497" w:rsidRPr="00C47F90">
        <w:rPr>
          <w:rFonts w:ascii="Times New Roman" w:hAnsi="Times New Roman"/>
          <w:bCs/>
          <w:sz w:val="24"/>
          <w:szCs w:val="24"/>
        </w:rPr>
        <w:t>tõendiga tutvuda ja arvamust avaldada. Se</w:t>
      </w:r>
      <w:r w:rsidR="00E85D71" w:rsidRPr="00C47F90">
        <w:rPr>
          <w:rFonts w:ascii="Times New Roman" w:hAnsi="Times New Roman"/>
          <w:bCs/>
          <w:sz w:val="24"/>
          <w:szCs w:val="24"/>
        </w:rPr>
        <w:t>etõttu</w:t>
      </w:r>
      <w:r w:rsidR="008B1497" w:rsidRPr="00C47F90">
        <w:rPr>
          <w:rFonts w:ascii="Times New Roman" w:hAnsi="Times New Roman"/>
          <w:bCs/>
          <w:sz w:val="24"/>
          <w:szCs w:val="24"/>
        </w:rPr>
        <w:t xml:space="preserve"> võidakse ka otsuse tegemise tähtpäeva </w:t>
      </w:r>
      <w:r w:rsidR="00E85D71" w:rsidRPr="00C47F90">
        <w:rPr>
          <w:rFonts w:ascii="Times New Roman" w:hAnsi="Times New Roman"/>
          <w:bCs/>
          <w:sz w:val="24"/>
          <w:szCs w:val="24"/>
        </w:rPr>
        <w:t xml:space="preserve">vajaduse korral </w:t>
      </w:r>
      <w:r w:rsidR="008B1497" w:rsidRPr="00C47F90">
        <w:rPr>
          <w:rFonts w:ascii="Times New Roman" w:hAnsi="Times New Roman"/>
          <w:bCs/>
          <w:sz w:val="24"/>
          <w:szCs w:val="24"/>
        </w:rPr>
        <w:t>edasi lükata, määrat</w:t>
      </w:r>
      <w:r w:rsidR="00223F52" w:rsidRPr="00C47F90">
        <w:rPr>
          <w:rFonts w:ascii="Times New Roman" w:hAnsi="Times New Roman"/>
          <w:bCs/>
          <w:sz w:val="24"/>
          <w:szCs w:val="24"/>
        </w:rPr>
        <w:t>es</w:t>
      </w:r>
      <w:r w:rsidR="008B1497" w:rsidRPr="00C47F90">
        <w:rPr>
          <w:rFonts w:ascii="Times New Roman" w:hAnsi="Times New Roman"/>
          <w:bCs/>
          <w:sz w:val="24"/>
          <w:szCs w:val="24"/>
        </w:rPr>
        <w:t xml:space="preserve"> uu</w:t>
      </w:r>
      <w:r w:rsidR="00223F52" w:rsidRPr="00C47F90">
        <w:rPr>
          <w:rFonts w:ascii="Times New Roman" w:hAnsi="Times New Roman"/>
          <w:bCs/>
          <w:sz w:val="24"/>
          <w:szCs w:val="24"/>
        </w:rPr>
        <w:t>e</w:t>
      </w:r>
      <w:r w:rsidR="008B1497" w:rsidRPr="00C47F90">
        <w:rPr>
          <w:rFonts w:ascii="Times New Roman" w:hAnsi="Times New Roman"/>
          <w:bCs/>
          <w:sz w:val="24"/>
          <w:szCs w:val="24"/>
        </w:rPr>
        <w:t xml:space="preserve"> tähtpäev</w:t>
      </w:r>
      <w:r w:rsidR="00223F52" w:rsidRPr="00C47F90">
        <w:rPr>
          <w:rFonts w:ascii="Times New Roman" w:hAnsi="Times New Roman"/>
          <w:bCs/>
          <w:sz w:val="24"/>
          <w:szCs w:val="24"/>
        </w:rPr>
        <w:t>a</w:t>
      </w:r>
      <w:r w:rsidR="008B1497" w:rsidRPr="00C47F90">
        <w:rPr>
          <w:rFonts w:ascii="Times New Roman" w:hAnsi="Times New Roman"/>
          <w:bCs/>
          <w:sz w:val="24"/>
          <w:szCs w:val="24"/>
        </w:rPr>
        <w:t>.</w:t>
      </w:r>
    </w:p>
    <w:p w14:paraId="09ED1627" w14:textId="1B761213" w:rsidR="00387EFD" w:rsidRPr="00C47F90" w:rsidRDefault="00387EFD">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7E7BAF" w:rsidRPr="00C47F90">
        <w:rPr>
          <w:rFonts w:ascii="Times New Roman" w:hAnsi="Times New Roman"/>
          <w:bCs/>
          <w:sz w:val="24"/>
          <w:szCs w:val="24"/>
          <w:u w:val="single"/>
        </w:rPr>
        <w:t> </w:t>
      </w:r>
      <w:r w:rsidRPr="00C47F90">
        <w:rPr>
          <w:rFonts w:ascii="Times New Roman" w:hAnsi="Times New Roman"/>
          <w:bCs/>
          <w:sz w:val="24"/>
          <w:szCs w:val="24"/>
          <w:u w:val="single"/>
        </w:rPr>
        <w:t>3</w:t>
      </w:r>
      <w:r w:rsidRPr="00C47F90">
        <w:rPr>
          <w:rFonts w:ascii="Times New Roman" w:hAnsi="Times New Roman"/>
          <w:bCs/>
          <w:sz w:val="24"/>
          <w:szCs w:val="24"/>
        </w:rPr>
        <w:t xml:space="preserve"> kohaselt teeb komisjoni koosseis otsuse lihthäälteenamusega. Komisjoni liige võib jääda eriarvamusele ja tema eriarvamus kajastatakse komisjoni otsuses. Komisjoni liige ei saa jääda erapooletuk</w:t>
      </w:r>
      <w:r w:rsidR="00E55924" w:rsidRPr="00C47F90">
        <w:rPr>
          <w:rFonts w:ascii="Times New Roman" w:hAnsi="Times New Roman"/>
          <w:bCs/>
          <w:sz w:val="24"/>
          <w:szCs w:val="24"/>
        </w:rPr>
        <w:t>s</w:t>
      </w:r>
      <w:r w:rsidRPr="00C47F90">
        <w:rPr>
          <w:rFonts w:ascii="Times New Roman" w:hAnsi="Times New Roman"/>
          <w:bCs/>
          <w:sz w:val="24"/>
          <w:szCs w:val="24"/>
        </w:rPr>
        <w:t>.</w:t>
      </w:r>
    </w:p>
    <w:p w14:paraId="21F61BC3" w14:textId="7993BBE9" w:rsidR="00387EFD" w:rsidRPr="00C47F90" w:rsidRDefault="00387EFD">
      <w:pPr>
        <w:spacing w:after="0" w:line="240" w:lineRule="auto"/>
        <w:jc w:val="both"/>
        <w:rPr>
          <w:rFonts w:ascii="Times New Roman" w:hAnsi="Times New Roman"/>
          <w:bCs/>
          <w:sz w:val="24"/>
          <w:szCs w:val="24"/>
        </w:rPr>
      </w:pPr>
    </w:p>
    <w:p w14:paraId="25D47F20" w14:textId="61F63EDD" w:rsidR="00D50786" w:rsidRPr="00C47F90" w:rsidRDefault="00387EFD">
      <w:pPr>
        <w:spacing w:after="0" w:line="240" w:lineRule="auto"/>
        <w:jc w:val="both"/>
        <w:rPr>
          <w:rFonts w:ascii="Times New Roman" w:hAnsi="Times New Roman" w:cs="Times New Roman"/>
          <w:sz w:val="24"/>
          <w:szCs w:val="24"/>
        </w:rPr>
      </w:pPr>
      <w:r w:rsidRPr="00C51920">
        <w:rPr>
          <w:rFonts w:ascii="Times New Roman" w:hAnsi="Times New Roman"/>
          <w:b/>
          <w:sz w:val="24"/>
          <w:szCs w:val="24"/>
        </w:rPr>
        <w:t>TKS</w:t>
      </w:r>
      <w:r w:rsidR="006402C7"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1F2174">
        <w:rPr>
          <w:rFonts w:ascii="Times New Roman" w:hAnsi="Times New Roman"/>
          <w:b/>
          <w:sz w:val="24"/>
          <w:szCs w:val="24"/>
        </w:rPr>
        <w:t>6</w:t>
      </w:r>
      <w:r w:rsidRPr="00C47F90">
        <w:rPr>
          <w:rFonts w:ascii="Times New Roman" w:hAnsi="Times New Roman"/>
          <w:bCs/>
          <w:sz w:val="24"/>
          <w:szCs w:val="24"/>
        </w:rPr>
        <w:t xml:space="preserve"> sätestatakse komisjoni otsuse seaduslikkuse ja põhjendatuse nõue. </w:t>
      </w:r>
      <w:r w:rsidRPr="00C47F90">
        <w:rPr>
          <w:rFonts w:ascii="Times New Roman" w:hAnsi="Times New Roman" w:cs="Times New Roman"/>
          <w:sz w:val="24"/>
          <w:szCs w:val="24"/>
        </w:rPr>
        <w:t>Ernst</w:t>
      </w:r>
      <w:r w:rsidR="00CE4D0C" w:rsidRPr="00C47F90">
        <w:rPr>
          <w:rFonts w:ascii="Times New Roman" w:hAnsi="Times New Roman" w:cs="Times New Roman"/>
          <w:sz w:val="24"/>
          <w:szCs w:val="24"/>
        </w:rPr>
        <w:t> </w:t>
      </w:r>
      <w:r w:rsidRPr="00C47F90">
        <w:rPr>
          <w:rFonts w:ascii="Times New Roman" w:hAnsi="Times New Roman" w:cs="Times New Roman"/>
          <w:sz w:val="24"/>
          <w:szCs w:val="24"/>
        </w:rPr>
        <w:t>&amp;</w:t>
      </w:r>
      <w:r w:rsidR="00CE4D0C" w:rsidRPr="00C47F90">
        <w:rPr>
          <w:rFonts w:ascii="Times New Roman" w:hAnsi="Times New Roman" w:cs="Times New Roman"/>
          <w:sz w:val="24"/>
          <w:szCs w:val="24"/>
        </w:rPr>
        <w:t> </w:t>
      </w:r>
      <w:r w:rsidRPr="00C47F90">
        <w:rPr>
          <w:rFonts w:ascii="Times New Roman" w:hAnsi="Times New Roman" w:cs="Times New Roman"/>
          <w:sz w:val="24"/>
          <w:szCs w:val="24"/>
        </w:rPr>
        <w:t>Young Baltic AS</w:t>
      </w:r>
      <w:r w:rsidR="008C14B2" w:rsidRPr="00C47F90">
        <w:rPr>
          <w:rFonts w:ascii="Times New Roman" w:hAnsi="Times New Roman" w:cs="Times New Roman"/>
          <w:sz w:val="24"/>
          <w:szCs w:val="24"/>
        </w:rPr>
        <w:t>-i</w:t>
      </w:r>
      <w:r w:rsidRPr="00C47F90">
        <w:rPr>
          <w:rFonts w:ascii="Times New Roman" w:hAnsi="Times New Roman" w:cs="Times New Roman"/>
          <w:sz w:val="24"/>
          <w:szCs w:val="24"/>
        </w:rPr>
        <w:t xml:space="preserve"> </w:t>
      </w:r>
      <w:r w:rsidR="000A1B86" w:rsidRPr="00C47F90">
        <w:rPr>
          <w:rFonts w:ascii="Times New Roman" w:hAnsi="Times New Roman" w:cs="Times New Roman"/>
          <w:sz w:val="24"/>
          <w:szCs w:val="24"/>
        </w:rPr>
        <w:t>tehtud</w:t>
      </w:r>
      <w:r w:rsidRPr="00C47F90">
        <w:rPr>
          <w:rFonts w:ascii="Times New Roman" w:hAnsi="Times New Roman" w:cs="Times New Roman"/>
          <w:sz w:val="24"/>
          <w:szCs w:val="24"/>
        </w:rPr>
        <w:t xml:space="preserve"> uuringus toodi </w:t>
      </w:r>
      <w:r w:rsidR="000A1B86" w:rsidRPr="00C47F90">
        <w:rPr>
          <w:rFonts w:ascii="Times New Roman" w:hAnsi="Times New Roman" w:cs="Times New Roman"/>
          <w:sz w:val="24"/>
          <w:szCs w:val="24"/>
        </w:rPr>
        <w:t>esile</w:t>
      </w:r>
      <w:r w:rsidRPr="00C47F90">
        <w:rPr>
          <w:rFonts w:ascii="Times New Roman" w:hAnsi="Times New Roman" w:cs="Times New Roman"/>
          <w:sz w:val="24"/>
          <w:szCs w:val="24"/>
        </w:rPr>
        <w:t xml:space="preserve">, et </w:t>
      </w:r>
      <w:r w:rsidR="00B30013" w:rsidRPr="00C47F90">
        <w:rPr>
          <w:rFonts w:ascii="Times New Roman" w:hAnsi="Times New Roman" w:cs="Times New Roman"/>
          <w:sz w:val="24"/>
          <w:szCs w:val="24"/>
        </w:rPr>
        <w:t xml:space="preserve">komisjoni menetluses osalenute arvamuse kohaselt on komisjoni otsused ebakvaliteetsed, kuna sarnaste asjaoludega olukordi lahendatakse erinevalt, </w:t>
      </w:r>
      <w:r w:rsidR="00E55924" w:rsidRPr="00C47F90">
        <w:rPr>
          <w:rFonts w:ascii="Times New Roman" w:hAnsi="Times New Roman" w:cs="Times New Roman"/>
          <w:sz w:val="24"/>
          <w:szCs w:val="24"/>
        </w:rPr>
        <w:t xml:space="preserve">ning </w:t>
      </w:r>
      <w:r w:rsidR="00A55BF1" w:rsidRPr="00C47F90">
        <w:rPr>
          <w:rFonts w:ascii="Times New Roman" w:hAnsi="Times New Roman" w:cs="Times New Roman"/>
          <w:sz w:val="24"/>
          <w:szCs w:val="24"/>
        </w:rPr>
        <w:t xml:space="preserve">otsused on </w:t>
      </w:r>
      <w:r w:rsidR="00B30013" w:rsidRPr="00C47F90">
        <w:rPr>
          <w:rFonts w:ascii="Times New Roman" w:hAnsi="Times New Roman" w:cs="Times New Roman"/>
          <w:sz w:val="24"/>
          <w:szCs w:val="24"/>
        </w:rPr>
        <w:t>raskesti arusaadavad ja ebapiisavalt põhjendatud. Eelnõuga kavandatavad muudatused peaksid aitama</w:t>
      </w:r>
      <w:r w:rsidR="00827457" w:rsidRPr="00C47F90">
        <w:rPr>
          <w:rFonts w:ascii="Times New Roman" w:hAnsi="Times New Roman" w:cs="Times New Roman"/>
          <w:sz w:val="24"/>
          <w:szCs w:val="24"/>
        </w:rPr>
        <w:t xml:space="preserve"> muuta</w:t>
      </w:r>
      <w:r w:rsidR="00B30013" w:rsidRPr="00C47F90">
        <w:rPr>
          <w:rFonts w:ascii="Times New Roman" w:hAnsi="Times New Roman" w:cs="Times New Roman"/>
          <w:sz w:val="24"/>
          <w:szCs w:val="24"/>
        </w:rPr>
        <w:t xml:space="preserve"> komisjoni otsuse</w:t>
      </w:r>
      <w:r w:rsidR="00827457" w:rsidRPr="00C47F90">
        <w:rPr>
          <w:rFonts w:ascii="Times New Roman" w:hAnsi="Times New Roman" w:cs="Times New Roman"/>
          <w:sz w:val="24"/>
          <w:szCs w:val="24"/>
        </w:rPr>
        <w:t>d</w:t>
      </w:r>
      <w:r w:rsidR="00B30013" w:rsidRPr="00C47F90">
        <w:rPr>
          <w:rFonts w:ascii="Times New Roman" w:hAnsi="Times New Roman" w:cs="Times New Roman"/>
          <w:sz w:val="24"/>
          <w:szCs w:val="24"/>
        </w:rPr>
        <w:t xml:space="preserve"> kvaliteetsemaks.</w:t>
      </w:r>
    </w:p>
    <w:p w14:paraId="0BCBB96E" w14:textId="77777777" w:rsidR="00D50786" w:rsidRPr="00C47F90" w:rsidRDefault="00D50786">
      <w:pPr>
        <w:spacing w:after="0" w:line="240" w:lineRule="auto"/>
        <w:jc w:val="both"/>
        <w:rPr>
          <w:rFonts w:ascii="Times New Roman" w:hAnsi="Times New Roman" w:cs="Times New Roman"/>
          <w:sz w:val="24"/>
          <w:szCs w:val="24"/>
        </w:rPr>
      </w:pPr>
    </w:p>
    <w:p w14:paraId="4F1DB588" w14:textId="05EA64D1" w:rsidR="002B2BD6" w:rsidRPr="00C47F90" w:rsidRDefault="00B30013">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28071A"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1</w:t>
      </w:r>
      <w:r w:rsidRPr="00C47F90">
        <w:rPr>
          <w:rFonts w:ascii="Times New Roman" w:hAnsi="Times New Roman" w:cs="Times New Roman"/>
          <w:sz w:val="24"/>
          <w:szCs w:val="24"/>
        </w:rPr>
        <w:t xml:space="preserve"> kohaselt peab komisjoni otsus olema põhjendatud ja tuginema seadustel ning</w:t>
      </w:r>
      <w:r w:rsidR="00527FA3" w:rsidRPr="00C47F90">
        <w:rPr>
          <w:rFonts w:ascii="Times New Roman" w:hAnsi="Times New Roman" w:cs="Times New Roman"/>
          <w:sz w:val="24"/>
          <w:szCs w:val="24"/>
        </w:rPr>
        <w:t xml:space="preserve"> tarbijavaidlusasjas esitatud ja kogutud tõendite ja asjaolude õiguslikule hinnangule. </w:t>
      </w:r>
      <w:r w:rsidR="00026A39" w:rsidRPr="00C47F90">
        <w:rPr>
          <w:rFonts w:ascii="Times New Roman" w:hAnsi="Times New Roman" w:cs="Times New Roman"/>
          <w:sz w:val="24"/>
          <w:szCs w:val="24"/>
        </w:rPr>
        <w:t>Otsust tehes hindab komisjon tõendeid, otsustab, mis asjaolud on tuvastatud, millist õigusakti tuleb asjas kohaldada ja kas nõue kuulub rahuldamisele.</w:t>
      </w:r>
      <w:r w:rsidR="00026A39" w:rsidRPr="00C47F90">
        <w:t xml:space="preserve"> </w:t>
      </w:r>
      <w:r w:rsidR="002B2BD6" w:rsidRPr="00C47F90">
        <w:rPr>
          <w:rFonts w:ascii="Times New Roman" w:hAnsi="Times New Roman" w:cs="Times New Roman"/>
          <w:sz w:val="24"/>
          <w:szCs w:val="24"/>
        </w:rPr>
        <w:t xml:space="preserve">Poolte seaduslike õiguste ja huvide kaitse tagamise eesmärgil </w:t>
      </w:r>
      <w:r w:rsidR="00026A39" w:rsidRPr="00C47F90">
        <w:rPr>
          <w:rFonts w:ascii="Times New Roman" w:hAnsi="Times New Roman" w:cs="Times New Roman"/>
          <w:sz w:val="24"/>
          <w:szCs w:val="24"/>
        </w:rPr>
        <w:t xml:space="preserve">ei ole komisjon seotud poolte esitatud õiguslike väidetega ja </w:t>
      </w:r>
      <w:r w:rsidR="002B2BD6" w:rsidRPr="00C47F90">
        <w:rPr>
          <w:rFonts w:ascii="Times New Roman" w:hAnsi="Times New Roman" w:cs="Times New Roman"/>
          <w:sz w:val="24"/>
          <w:szCs w:val="24"/>
        </w:rPr>
        <w:t>võib täpsustada nõude õiguslikku kvalifikatsiooni</w:t>
      </w:r>
      <w:r w:rsidR="00D50786" w:rsidRPr="00C47F90">
        <w:rPr>
          <w:rFonts w:ascii="Times New Roman" w:hAnsi="Times New Roman" w:cs="Times New Roman"/>
          <w:sz w:val="24"/>
          <w:szCs w:val="24"/>
        </w:rPr>
        <w:t xml:space="preserve"> ning otsustab ise, millist õigusakti kohaldada.</w:t>
      </w:r>
    </w:p>
    <w:p w14:paraId="68106366" w14:textId="58047BFF" w:rsidR="002B2BD6" w:rsidRPr="00C47F90" w:rsidRDefault="002B2BD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w:t>
      </w:r>
      <w:r w:rsidR="00B145C2" w:rsidRPr="00C47F90">
        <w:rPr>
          <w:rFonts w:ascii="Times New Roman" w:hAnsi="Times New Roman" w:cs="Times New Roman"/>
          <w:sz w:val="24"/>
          <w:szCs w:val="24"/>
          <w:u w:val="single"/>
        </w:rPr>
        <w:t>ke</w:t>
      </w:r>
      <w:r w:rsidR="0028071A"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kohaselt võib komisjon otsustamisel tugineda ainult tarbijavaidlusasjas kogutud tõenditele</w:t>
      </w:r>
      <w:r w:rsidR="004A3F64" w:rsidRPr="00C47F90">
        <w:rPr>
          <w:rFonts w:ascii="Times New Roman" w:hAnsi="Times New Roman" w:cs="Times New Roman"/>
          <w:sz w:val="24"/>
          <w:szCs w:val="24"/>
        </w:rPr>
        <w:t>, mida pooltel oli võimalik uurida ja asjaoludele, mille</w:t>
      </w:r>
      <w:r w:rsidR="00B145C2" w:rsidRPr="00C47F90">
        <w:rPr>
          <w:rFonts w:ascii="Times New Roman" w:hAnsi="Times New Roman" w:cs="Times New Roman"/>
          <w:sz w:val="24"/>
          <w:szCs w:val="24"/>
        </w:rPr>
        <w:t xml:space="preserve"> kohta pooltel oli võimalik avaldada oma arvamust. Kui menetlusosaliste esile toodud asjaolusid hindab komisjon oma otsuses menetlusosalisest erinevalt, siis peab ta eelnevalt olema nende tähelepanu</w:t>
      </w:r>
      <w:r w:rsidR="00E55924" w:rsidRPr="00C47F90">
        <w:rPr>
          <w:rFonts w:ascii="Times New Roman" w:hAnsi="Times New Roman" w:cs="Times New Roman"/>
          <w:sz w:val="24"/>
          <w:szCs w:val="24"/>
        </w:rPr>
        <w:t xml:space="preserve"> </w:t>
      </w:r>
      <w:r w:rsidR="00B145C2" w:rsidRPr="00C47F90">
        <w:rPr>
          <w:rFonts w:ascii="Times New Roman" w:hAnsi="Times New Roman" w:cs="Times New Roman"/>
          <w:sz w:val="24"/>
          <w:szCs w:val="24"/>
        </w:rPr>
        <w:t>sellel</w:t>
      </w:r>
      <w:r w:rsidR="00E55924" w:rsidRPr="00C47F90">
        <w:rPr>
          <w:rFonts w:ascii="Times New Roman" w:hAnsi="Times New Roman" w:cs="Times New Roman"/>
          <w:sz w:val="24"/>
          <w:szCs w:val="24"/>
        </w:rPr>
        <w:t>e</w:t>
      </w:r>
      <w:r w:rsidR="00B145C2" w:rsidRPr="00C47F90">
        <w:rPr>
          <w:rFonts w:ascii="Times New Roman" w:hAnsi="Times New Roman" w:cs="Times New Roman"/>
          <w:sz w:val="24"/>
          <w:szCs w:val="24"/>
        </w:rPr>
        <w:t xml:space="preserve"> juhtinud ja andnud võimaluse seisukoha avaldamiseks. </w:t>
      </w:r>
    </w:p>
    <w:p w14:paraId="306F8337" w14:textId="0931CDEF" w:rsidR="00375540" w:rsidRPr="00C47F90" w:rsidRDefault="00B145C2" w:rsidP="004E7FB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sätestatakse, et kui </w:t>
      </w:r>
      <w:r w:rsidR="00BC398B" w:rsidRPr="00C47F90">
        <w:rPr>
          <w:rFonts w:ascii="Times New Roman" w:hAnsi="Times New Roman" w:cs="Times New Roman"/>
          <w:sz w:val="24"/>
          <w:szCs w:val="24"/>
        </w:rPr>
        <w:t>komisjoni menetluses on piiriülene vaidlus ja tekib kohaldatava õiguse küsimus</w:t>
      </w:r>
      <w:r w:rsidR="00E55924" w:rsidRPr="00C47F90">
        <w:rPr>
          <w:rFonts w:ascii="Times New Roman" w:hAnsi="Times New Roman" w:cs="Times New Roman"/>
          <w:sz w:val="24"/>
          <w:szCs w:val="24"/>
        </w:rPr>
        <w:t>, siis</w:t>
      </w:r>
      <w:r w:rsidR="00BC398B" w:rsidRPr="00C47F90">
        <w:rPr>
          <w:rFonts w:ascii="Times New Roman" w:hAnsi="Times New Roman" w:cs="Times New Roman"/>
          <w:sz w:val="24"/>
          <w:szCs w:val="24"/>
        </w:rPr>
        <w:t xml:space="preserve"> kohaldatav õigus määratakse kooskõlas Euroopa Parlamendi ja nõukogu määruse (EÜ) nr</w:t>
      </w:r>
      <w:r w:rsidR="000251D4" w:rsidRPr="00C47F90">
        <w:rPr>
          <w:rFonts w:ascii="Times New Roman" w:hAnsi="Times New Roman" w:cs="Times New Roman"/>
          <w:sz w:val="24"/>
          <w:szCs w:val="24"/>
        </w:rPr>
        <w:t> </w:t>
      </w:r>
      <w:r w:rsidR="00BC398B" w:rsidRPr="00C47F90">
        <w:rPr>
          <w:rFonts w:ascii="Times New Roman" w:hAnsi="Times New Roman" w:cs="Times New Roman"/>
          <w:sz w:val="24"/>
          <w:szCs w:val="24"/>
        </w:rPr>
        <w:t>593/2008, mis käsitleb lepinguliste võlasuhete suhtes kohaldatava õiguse määramist</w:t>
      </w:r>
      <w:r w:rsidR="008255CC" w:rsidRPr="00C47F90">
        <w:rPr>
          <w:rStyle w:val="Allmrkuseviide"/>
          <w:rFonts w:ascii="Times New Roman" w:hAnsi="Times New Roman" w:cs="Times New Roman"/>
          <w:sz w:val="24"/>
          <w:szCs w:val="24"/>
        </w:rPr>
        <w:footnoteReference w:id="20"/>
      </w:r>
      <w:r w:rsidR="00BC398B" w:rsidRPr="00C47F90">
        <w:rPr>
          <w:rFonts w:ascii="Times New Roman" w:hAnsi="Times New Roman" w:cs="Times New Roman"/>
          <w:sz w:val="24"/>
          <w:szCs w:val="24"/>
        </w:rPr>
        <w:t>, artikli</w:t>
      </w:r>
      <w:r w:rsidR="000251D4" w:rsidRPr="00C47F90">
        <w:rPr>
          <w:rFonts w:ascii="Times New Roman" w:hAnsi="Times New Roman" w:cs="Times New Roman"/>
          <w:sz w:val="24"/>
          <w:szCs w:val="24"/>
        </w:rPr>
        <w:t> </w:t>
      </w:r>
      <w:r w:rsidR="00BC398B" w:rsidRPr="00C47F90">
        <w:rPr>
          <w:rFonts w:ascii="Times New Roman" w:hAnsi="Times New Roman" w:cs="Times New Roman"/>
          <w:sz w:val="24"/>
          <w:szCs w:val="24"/>
        </w:rPr>
        <w:t>6 lõiget</w:t>
      </w:r>
      <w:r w:rsidR="00811B8D" w:rsidRPr="00C47F90">
        <w:rPr>
          <w:rFonts w:ascii="Times New Roman" w:hAnsi="Times New Roman" w:cs="Times New Roman"/>
          <w:sz w:val="24"/>
          <w:szCs w:val="24"/>
        </w:rPr>
        <w:t>e</w:t>
      </w:r>
      <w:r w:rsidR="00BC398B" w:rsidRPr="00C47F90">
        <w:rPr>
          <w:rFonts w:ascii="Times New Roman" w:hAnsi="Times New Roman" w:cs="Times New Roman"/>
          <w:sz w:val="24"/>
          <w:szCs w:val="24"/>
        </w:rPr>
        <w:t>ga</w:t>
      </w:r>
      <w:r w:rsidR="000251D4" w:rsidRPr="00C47F90">
        <w:rPr>
          <w:rFonts w:ascii="Times New Roman" w:hAnsi="Times New Roman" w:cs="Times New Roman"/>
          <w:sz w:val="24"/>
          <w:szCs w:val="24"/>
        </w:rPr>
        <w:t> </w:t>
      </w:r>
      <w:r w:rsidR="00BC398B" w:rsidRPr="00C47F90">
        <w:rPr>
          <w:rFonts w:ascii="Times New Roman" w:hAnsi="Times New Roman" w:cs="Times New Roman"/>
          <w:sz w:val="24"/>
          <w:szCs w:val="24"/>
        </w:rPr>
        <w:t>1 ja 2. Seejuures arvestatakse tarbijavaidlusasja lahendamisel ja otsuse tegemisel tarbija elukoha liikmesriigi lepinguõiguse sätteid, millest kõrvalekalduv kokkulepe on tühine</w:t>
      </w:r>
      <w:r w:rsidR="00811B8D" w:rsidRPr="00C47F90">
        <w:rPr>
          <w:rFonts w:ascii="Times New Roman" w:hAnsi="Times New Roman" w:cs="Times New Roman"/>
          <w:sz w:val="24"/>
          <w:szCs w:val="24"/>
        </w:rPr>
        <w:t xml:space="preserve">. Määruse </w:t>
      </w:r>
      <w:r w:rsidR="007731D6" w:rsidRPr="00C47F90">
        <w:rPr>
          <w:rFonts w:ascii="Times New Roman" w:hAnsi="Times New Roman" w:cs="Times New Roman"/>
          <w:sz w:val="24"/>
          <w:szCs w:val="24"/>
        </w:rPr>
        <w:t xml:space="preserve">(EÜ) </w:t>
      </w:r>
      <w:r w:rsidR="00811B8D" w:rsidRPr="00C47F90">
        <w:rPr>
          <w:rFonts w:ascii="Times New Roman" w:hAnsi="Times New Roman" w:cs="Times New Roman"/>
          <w:sz w:val="24"/>
          <w:szCs w:val="24"/>
        </w:rPr>
        <w:t>nr 593/2008 kohaselt kohaldub tarbijalepingule tarbija hariliku viibimiskoha õigus, kui lepingu pooleks olev kaupleja teostab oma tegevust või on suunanud oma tegevuse tarbija hariliku viibimiskoha liikmesriiki</w:t>
      </w:r>
      <w:r w:rsidR="00BC398B" w:rsidRPr="00C47F90">
        <w:rPr>
          <w:rFonts w:ascii="Times New Roman" w:hAnsi="Times New Roman" w:cs="Times New Roman"/>
          <w:sz w:val="24"/>
          <w:szCs w:val="24"/>
        </w:rPr>
        <w:t xml:space="preserve"> </w:t>
      </w:r>
      <w:r w:rsidR="00811B8D" w:rsidRPr="00C47F90">
        <w:rPr>
          <w:rFonts w:ascii="Times New Roman" w:hAnsi="Times New Roman" w:cs="Times New Roman"/>
          <w:sz w:val="24"/>
          <w:szCs w:val="24"/>
        </w:rPr>
        <w:t xml:space="preserve">ja leping jääb nende tegevuste raamesse. Näiteks kui Eesti kaupleja, kes on suunanud oma tegevuse Soome ja selle raames sõlmib lepinguid Soome tarbijatega, kohaldub lepingule Soome õigus. </w:t>
      </w:r>
      <w:r w:rsidR="00E55924" w:rsidRPr="00C47F90">
        <w:rPr>
          <w:rFonts w:ascii="Times New Roman" w:hAnsi="Times New Roman" w:cs="Times New Roman"/>
          <w:sz w:val="24"/>
          <w:szCs w:val="24"/>
        </w:rPr>
        <w:t>Seega</w:t>
      </w:r>
      <w:r w:rsidR="00E72FCB" w:rsidRPr="00C47F90">
        <w:rPr>
          <w:rFonts w:ascii="Times New Roman" w:hAnsi="Times New Roman" w:cs="Times New Roman"/>
          <w:sz w:val="24"/>
          <w:szCs w:val="24"/>
        </w:rPr>
        <w:t>,</w:t>
      </w:r>
      <w:r w:rsidR="00E55924" w:rsidRPr="00C47F90">
        <w:rPr>
          <w:rFonts w:ascii="Times New Roman" w:hAnsi="Times New Roman" w:cs="Times New Roman"/>
          <w:sz w:val="24"/>
          <w:szCs w:val="24"/>
        </w:rPr>
        <w:t xml:space="preserve"> s</w:t>
      </w:r>
      <w:r w:rsidR="00375540" w:rsidRPr="00C47F90">
        <w:rPr>
          <w:rFonts w:ascii="Times New Roman" w:hAnsi="Times New Roman" w:cs="Times New Roman"/>
          <w:sz w:val="24"/>
          <w:szCs w:val="24"/>
        </w:rPr>
        <w:t>ellise lepinguga seonduva vaidluse lahendamisel Eesti komisjonis tuleb arvestada Soome lepinguõiguse sätetega. Kui pooled valivad kohaldatavaks õiguseks Eesti õiguse, ei tohi see siiski põhjustada Soome tarbija ilma</w:t>
      </w:r>
      <w:r w:rsidR="00EA238E" w:rsidRPr="00C47F90">
        <w:rPr>
          <w:rFonts w:ascii="Times New Roman" w:hAnsi="Times New Roman" w:cs="Times New Roman"/>
          <w:sz w:val="24"/>
          <w:szCs w:val="24"/>
        </w:rPr>
        <w:t xml:space="preserve"> </w:t>
      </w:r>
      <w:r w:rsidR="00375540" w:rsidRPr="00C47F90">
        <w:rPr>
          <w:rFonts w:ascii="Times New Roman" w:hAnsi="Times New Roman" w:cs="Times New Roman"/>
          <w:sz w:val="24"/>
          <w:szCs w:val="24"/>
        </w:rPr>
        <w:t xml:space="preserve">jätmist kaitsest, mis on talle ette nähtud selliste sätetega, millest ei saa kokkuleppel kõrvale kalduda Soome õiguse alusel. Kui </w:t>
      </w:r>
      <w:r w:rsidR="00CB59E0" w:rsidRPr="00C47F90">
        <w:rPr>
          <w:rFonts w:ascii="Times New Roman" w:hAnsi="Times New Roman" w:cs="Times New Roman"/>
          <w:sz w:val="24"/>
          <w:szCs w:val="24"/>
        </w:rPr>
        <w:t>ajutiselt Eestis viibiv Soome turist sõlmib lepingu Eestis tegutseva kauplejaga, kohaldub sellele lepingule Eesti õigus.</w:t>
      </w:r>
      <w:r w:rsidR="004E7FB0" w:rsidRPr="00C47F90">
        <w:rPr>
          <w:rFonts w:ascii="Times New Roman" w:hAnsi="Times New Roman" w:cs="Times New Roman"/>
          <w:sz w:val="24"/>
          <w:szCs w:val="24"/>
        </w:rPr>
        <w:t xml:space="preserve"> See säte tuleneb direktiivist</w:t>
      </w:r>
      <w:r w:rsidR="00C333E2" w:rsidRPr="00C47F90">
        <w:rPr>
          <w:rFonts w:ascii="Times New Roman" w:hAnsi="Times New Roman" w:cs="Times New Roman"/>
          <w:sz w:val="24"/>
          <w:szCs w:val="24"/>
        </w:rPr>
        <w:t xml:space="preserve"> </w:t>
      </w:r>
      <w:r w:rsidR="001409A8" w:rsidRPr="00C51920">
        <w:rPr>
          <w:rFonts w:ascii="Times New Roman" w:hAnsi="Times New Roman" w:cs="Times New Roman"/>
          <w:sz w:val="24"/>
          <w:szCs w:val="24"/>
        </w:rPr>
        <w:t>2013/11/EL</w:t>
      </w:r>
      <w:r w:rsidR="004F68D4" w:rsidRPr="00C47F90">
        <w:rPr>
          <w:rStyle w:val="Allmrkuseviide"/>
          <w:rFonts w:ascii="Times New Roman" w:hAnsi="Times New Roman" w:cs="Times New Roman"/>
          <w:sz w:val="24"/>
          <w:szCs w:val="24"/>
        </w:rPr>
        <w:footnoteReference w:id="21"/>
      </w:r>
      <w:r w:rsidR="00234FCB" w:rsidRPr="00C47F90">
        <w:rPr>
          <w:rFonts w:ascii="Times New Roman" w:hAnsi="Times New Roman" w:cs="Times New Roman"/>
          <w:sz w:val="24"/>
          <w:szCs w:val="24"/>
        </w:rPr>
        <w:t xml:space="preserve">. </w:t>
      </w:r>
      <w:r w:rsidR="004E7FB0" w:rsidRPr="00C47F90">
        <w:rPr>
          <w:rFonts w:ascii="Times New Roman" w:hAnsi="Times New Roman" w:cs="Times New Roman"/>
          <w:sz w:val="24"/>
          <w:szCs w:val="24"/>
        </w:rPr>
        <w:t>Artik</w:t>
      </w:r>
      <w:r w:rsidR="00DD15AD" w:rsidRPr="00C47F90">
        <w:rPr>
          <w:rFonts w:ascii="Times New Roman" w:hAnsi="Times New Roman" w:cs="Times New Roman"/>
          <w:sz w:val="24"/>
          <w:szCs w:val="24"/>
        </w:rPr>
        <w:t>li </w:t>
      </w:r>
      <w:r w:rsidR="004E7FB0" w:rsidRPr="00C47F90">
        <w:rPr>
          <w:rFonts w:ascii="Times New Roman" w:hAnsi="Times New Roman" w:cs="Times New Roman"/>
          <w:sz w:val="24"/>
          <w:szCs w:val="24"/>
        </w:rPr>
        <w:t>11 lõige</w:t>
      </w:r>
      <w:r w:rsidR="001E7679" w:rsidRPr="00C47F90">
        <w:rPr>
          <w:rFonts w:ascii="Times New Roman" w:hAnsi="Times New Roman" w:cs="Times New Roman"/>
          <w:sz w:val="24"/>
          <w:szCs w:val="24"/>
        </w:rPr>
        <w:t> </w:t>
      </w:r>
      <w:r w:rsidR="004E7FB0" w:rsidRPr="00C47F90">
        <w:rPr>
          <w:rFonts w:ascii="Times New Roman" w:hAnsi="Times New Roman" w:cs="Times New Roman"/>
          <w:sz w:val="24"/>
          <w:szCs w:val="24"/>
        </w:rPr>
        <w:t xml:space="preserve">1(b) sätestab, et liikmesriigid tagavad, et vaidluste kohtuvälise lahendamise menetlustes, mille eesmärk on vaidluse lahendamine tarbijale määratava lahenduse abil: olukorras, kus </w:t>
      </w:r>
      <w:r w:rsidR="001F2E64" w:rsidRPr="00C47F90">
        <w:rPr>
          <w:rFonts w:ascii="Times New Roman" w:hAnsi="Times New Roman" w:cs="Times New Roman"/>
          <w:sz w:val="24"/>
          <w:szCs w:val="24"/>
        </w:rPr>
        <w:t>kerkib</w:t>
      </w:r>
      <w:r w:rsidR="004E7FB0" w:rsidRPr="00C47F90">
        <w:rPr>
          <w:rFonts w:ascii="Times New Roman" w:hAnsi="Times New Roman" w:cs="Times New Roman"/>
          <w:sz w:val="24"/>
          <w:szCs w:val="24"/>
        </w:rPr>
        <w:t xml:space="preserve"> kohaldatava õiguse küsimus, kui müügi- või teenuse osutamise lepingule kohaldatav õigus määratakse kindlaks kooskõlas määruse (EÜ)</w:t>
      </w:r>
      <w:r w:rsidR="004C24C7" w:rsidRPr="00C47F90">
        <w:rPr>
          <w:rFonts w:ascii="Times New Roman" w:hAnsi="Times New Roman" w:cs="Times New Roman"/>
          <w:sz w:val="24"/>
          <w:szCs w:val="24"/>
        </w:rPr>
        <w:t> </w:t>
      </w:r>
      <w:r w:rsidR="004E7FB0" w:rsidRPr="00C47F90">
        <w:rPr>
          <w:rFonts w:ascii="Times New Roman" w:hAnsi="Times New Roman" w:cs="Times New Roman"/>
          <w:sz w:val="24"/>
          <w:szCs w:val="24"/>
        </w:rPr>
        <w:t>nr</w:t>
      </w:r>
      <w:r w:rsidR="002B391C" w:rsidRPr="00C47F90">
        <w:rPr>
          <w:rFonts w:ascii="Times New Roman" w:hAnsi="Times New Roman" w:cs="Times New Roman"/>
          <w:sz w:val="24"/>
          <w:szCs w:val="24"/>
        </w:rPr>
        <w:t> </w:t>
      </w:r>
      <w:r w:rsidR="004E7FB0" w:rsidRPr="00C47F90">
        <w:rPr>
          <w:rFonts w:ascii="Times New Roman" w:hAnsi="Times New Roman" w:cs="Times New Roman"/>
          <w:sz w:val="24"/>
          <w:szCs w:val="24"/>
        </w:rPr>
        <w:t>593/2008 artikli</w:t>
      </w:r>
      <w:r w:rsidR="00080C10" w:rsidRPr="00C47F90">
        <w:rPr>
          <w:rFonts w:ascii="Times New Roman" w:hAnsi="Times New Roman" w:cs="Times New Roman"/>
          <w:sz w:val="24"/>
          <w:szCs w:val="24"/>
        </w:rPr>
        <w:t> </w:t>
      </w:r>
      <w:r w:rsidR="004E7FB0" w:rsidRPr="00C47F90">
        <w:rPr>
          <w:rFonts w:ascii="Times New Roman" w:hAnsi="Times New Roman" w:cs="Times New Roman"/>
          <w:sz w:val="24"/>
          <w:szCs w:val="24"/>
        </w:rPr>
        <w:t>6 lõigetega</w:t>
      </w:r>
      <w:r w:rsidR="002D1052" w:rsidRPr="00C47F90">
        <w:rPr>
          <w:rFonts w:ascii="Times New Roman" w:hAnsi="Times New Roman" w:cs="Times New Roman"/>
          <w:sz w:val="24"/>
          <w:szCs w:val="24"/>
        </w:rPr>
        <w:t> </w:t>
      </w:r>
      <w:r w:rsidR="004E7FB0" w:rsidRPr="00C47F90">
        <w:rPr>
          <w:rFonts w:ascii="Times New Roman" w:hAnsi="Times New Roman" w:cs="Times New Roman"/>
          <w:sz w:val="24"/>
          <w:szCs w:val="24"/>
        </w:rPr>
        <w:t>1 ja 2, ei tohi tarbijat vaidluste kohtuvälise lahendamise üksuse määratava lahenduse tulemusel ilma jätta selliste sätetega temale antavast kaitsest, millest ei saa tema hariliku viibimiskoha liikmesriigi õiguse kohaselt lepinguga kõrvale kalduda.</w:t>
      </w:r>
    </w:p>
    <w:p w14:paraId="26EFB4BA" w14:textId="7EC932BD" w:rsidR="00375540" w:rsidRPr="00C47F90" w:rsidRDefault="00375540">
      <w:pPr>
        <w:spacing w:after="0" w:line="240" w:lineRule="auto"/>
        <w:jc w:val="both"/>
        <w:rPr>
          <w:rFonts w:ascii="Times New Roman" w:hAnsi="Times New Roman" w:cs="Times New Roman"/>
          <w:sz w:val="24"/>
          <w:szCs w:val="24"/>
        </w:rPr>
      </w:pPr>
    </w:p>
    <w:p w14:paraId="07AC7D65" w14:textId="3ED67DAD" w:rsidR="00CB59E0" w:rsidRPr="00C47F90" w:rsidRDefault="00CB59E0">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BD0A8F"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§-s 5</w:t>
      </w:r>
      <w:r w:rsidR="001F2174">
        <w:rPr>
          <w:rFonts w:ascii="Times New Roman" w:hAnsi="Times New Roman" w:cs="Times New Roman"/>
          <w:b/>
          <w:bCs/>
          <w:sz w:val="24"/>
          <w:szCs w:val="24"/>
        </w:rPr>
        <w:t>6</w:t>
      </w:r>
      <w:r w:rsidRPr="00C47F90">
        <w:rPr>
          <w:rFonts w:ascii="Times New Roman" w:hAnsi="Times New Roman" w:cs="Times New Roman"/>
          <w:b/>
          <w:bCs/>
          <w:sz w:val="24"/>
          <w:szCs w:val="24"/>
          <w:vertAlign w:val="superscript"/>
        </w:rPr>
        <w:t>1</w:t>
      </w:r>
      <w:r w:rsidRPr="00C47F90">
        <w:rPr>
          <w:rFonts w:ascii="Times New Roman" w:hAnsi="Times New Roman" w:cs="Times New Roman"/>
          <w:sz w:val="24"/>
          <w:szCs w:val="24"/>
        </w:rPr>
        <w:t xml:space="preserve"> sätestatakse komisjoni </w:t>
      </w:r>
      <w:r w:rsidR="00DB082C" w:rsidRPr="00C47F90">
        <w:rPr>
          <w:rFonts w:ascii="Times New Roman" w:hAnsi="Times New Roman" w:cs="Times New Roman"/>
          <w:sz w:val="24"/>
          <w:szCs w:val="24"/>
        </w:rPr>
        <w:t xml:space="preserve">sisulisele </w:t>
      </w:r>
      <w:r w:rsidRPr="00C47F90">
        <w:rPr>
          <w:rFonts w:ascii="Times New Roman" w:hAnsi="Times New Roman" w:cs="Times New Roman"/>
          <w:sz w:val="24"/>
          <w:szCs w:val="24"/>
        </w:rPr>
        <w:t>otsusele esitatavad nõuded, mis on kehtiva seadusega võrreldes üksikasjalikumad.</w:t>
      </w:r>
    </w:p>
    <w:p w14:paraId="15605C45" w14:textId="0E81B12A" w:rsidR="00CB59E0" w:rsidRPr="00C47F90" w:rsidRDefault="00CB59E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sätestatakse, et otsus koosneb sissejuhatusest, resolutsioonist, kirjeldavast ja põhjendavast osas. Sama sisuga säte sisaldub kehtivas seaduses.</w:t>
      </w:r>
    </w:p>
    <w:p w14:paraId="21B14E2E" w14:textId="1D6FC7DC" w:rsidR="00CB59E0" w:rsidRPr="00C47F90" w:rsidRDefault="00CB59E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täpsustatakse otsuse sissejuhatuses kajastamist vajavaid andmeid. Otsuse sissejuhatuses peab olema märgitud otsuse tegemise aeg ja koht, tarbijavaidlusasja number, otsuse teinud komisjoni koosseisu liikmete nimed, kui otsuse tegi komisjoni koosseis, ja komisjoni esimehe nimi</w:t>
      </w:r>
      <w:r w:rsidR="005D49F0" w:rsidRPr="00C47F90">
        <w:rPr>
          <w:rFonts w:ascii="Times New Roman" w:hAnsi="Times New Roman" w:cs="Times New Roman"/>
          <w:sz w:val="24"/>
          <w:szCs w:val="24"/>
        </w:rPr>
        <w:t>, kui otsuse tegi komisjoni esimees ainuisikuliselt, poolte ja nende esindajate nimed ning isiku- ja registrikoodid või sünniajad, tarbija nõude ese,</w:t>
      </w:r>
      <w:r w:rsidR="00975BEF" w:rsidRPr="00C47F90">
        <w:rPr>
          <w:rFonts w:ascii="Times New Roman" w:hAnsi="Times New Roman" w:cs="Times New Roman"/>
          <w:sz w:val="24"/>
          <w:szCs w:val="24"/>
        </w:rPr>
        <w:t xml:space="preserve"> </w:t>
      </w:r>
      <w:r w:rsidR="005D49F0" w:rsidRPr="00C47F90">
        <w:rPr>
          <w:rFonts w:ascii="Times New Roman" w:hAnsi="Times New Roman" w:cs="Times New Roman"/>
          <w:sz w:val="24"/>
          <w:szCs w:val="24"/>
        </w:rPr>
        <w:t>istungi toimumise aeg või viide tarbijavaidlusasja lahendamisele kirjalikus menetluses ja</w:t>
      </w:r>
      <w:r w:rsidR="00975BEF" w:rsidRPr="00C47F90">
        <w:rPr>
          <w:rFonts w:ascii="Times New Roman" w:hAnsi="Times New Roman" w:cs="Times New Roman"/>
          <w:sz w:val="24"/>
          <w:szCs w:val="24"/>
        </w:rPr>
        <w:t xml:space="preserve"> </w:t>
      </w:r>
      <w:r w:rsidR="005D49F0" w:rsidRPr="00C47F90">
        <w:rPr>
          <w:rFonts w:ascii="Times New Roman" w:hAnsi="Times New Roman" w:cs="Times New Roman"/>
          <w:sz w:val="24"/>
          <w:szCs w:val="24"/>
        </w:rPr>
        <w:t>andmed poole osalemise kohta istungil.</w:t>
      </w:r>
    </w:p>
    <w:p w14:paraId="2A4C1D60" w14:textId="5E46E85C" w:rsidR="005D49F0" w:rsidRPr="00C47F90" w:rsidRDefault="005D49F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täpsustatakse nõudeid otsuse resolutsioonile. Resolutsiooniga lahendab komisjon selgelt ja ühemõtteliselt nõuded ja veel lahendamata taotlused. Resolutsioonis peab olema märgitud komisjoni seisukoht tarbija nõude rahuldamise</w:t>
      </w:r>
      <w:r w:rsidR="00645689" w:rsidRPr="00C47F90">
        <w:rPr>
          <w:rFonts w:ascii="Times New Roman" w:hAnsi="Times New Roman" w:cs="Times New Roman"/>
          <w:sz w:val="24"/>
          <w:szCs w:val="24"/>
        </w:rPr>
        <w:t>, osalise rahuldamise või rahuldamata jätmise kohta. Samuti märgitakse resolutsioonis otsuse vaidlustamise kord. Resolutsioon peab olema eristatav otsuse muudest osadest, olema sõnastatud selgelt ja olema arusaadav ning täidetav ka otsuse muude osadeta.</w:t>
      </w:r>
    </w:p>
    <w:p w14:paraId="614CF11B" w14:textId="1AF220C8" w:rsidR="00645689" w:rsidRPr="00C47F90" w:rsidRDefault="00E96E4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4</w:t>
      </w:r>
      <w:r w:rsidR="00645689" w:rsidRPr="00C47F90">
        <w:rPr>
          <w:rFonts w:ascii="Times New Roman" w:hAnsi="Times New Roman" w:cs="Times New Roman"/>
          <w:sz w:val="24"/>
          <w:szCs w:val="24"/>
        </w:rPr>
        <w:t xml:space="preserve"> täpsustatakse nõudeid otsuse kirjeldavale osale. Otsuse kirjeldavas osas tuleb eelkõige märkida </w:t>
      </w:r>
      <w:r w:rsidRPr="00C47F90">
        <w:rPr>
          <w:rFonts w:ascii="Times New Roman" w:hAnsi="Times New Roman" w:cs="Times New Roman"/>
          <w:sz w:val="24"/>
          <w:szCs w:val="24"/>
        </w:rPr>
        <w:t xml:space="preserve">tarbija esitatud nõuded ja nende kohta esitatud väited ja tõendid, mis kirjeldavad olulises osas tarbijavaidluse sisu. Kirjeldavas osas esitatakse andmed loogilises järjekorras ja lühidalt, tuues esile olulisema. </w:t>
      </w:r>
    </w:p>
    <w:p w14:paraId="55E04F5A" w14:textId="3DC3C5DF" w:rsidR="00E96E4C" w:rsidRPr="00C47F90" w:rsidRDefault="00E96E4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5</w:t>
      </w:r>
      <w:r w:rsidRPr="00C47F90">
        <w:rPr>
          <w:rFonts w:ascii="Times New Roman" w:hAnsi="Times New Roman" w:cs="Times New Roman"/>
          <w:sz w:val="24"/>
          <w:szCs w:val="24"/>
        </w:rPr>
        <w:t xml:space="preserve"> täpsustatakse nõudeid otsuse põhjendavale osale. </w:t>
      </w:r>
      <w:r w:rsidR="00B07368" w:rsidRPr="00C47F90">
        <w:rPr>
          <w:rFonts w:ascii="Times New Roman" w:hAnsi="Times New Roman" w:cs="Times New Roman"/>
          <w:sz w:val="24"/>
          <w:szCs w:val="24"/>
        </w:rPr>
        <w:t>Otsuse põhjendavas osas peab olema märgitu</w:t>
      </w:r>
      <w:r w:rsidR="00E55924" w:rsidRPr="00C47F90">
        <w:rPr>
          <w:rFonts w:ascii="Times New Roman" w:hAnsi="Times New Roman" w:cs="Times New Roman"/>
          <w:sz w:val="24"/>
          <w:szCs w:val="24"/>
        </w:rPr>
        <w:t>d</w:t>
      </w:r>
      <w:r w:rsidR="00B07368" w:rsidRPr="00C47F90">
        <w:rPr>
          <w:rFonts w:ascii="Times New Roman" w:hAnsi="Times New Roman" w:cs="Times New Roman"/>
          <w:sz w:val="24"/>
          <w:szCs w:val="24"/>
        </w:rPr>
        <w:t xml:space="preserve"> tarbijavaidlusasja menetlemisel tuvastatud asjaolud ja nendest tehtud järeldused, samuti tõendid, millele tarbijavaidluste komisjoni järeldused tuginesid. Otsuse põhjendavas osas märgitakse ka õigusaktid, mida komisjon vaidluse lahendamisel kohaldas. Otsuses peab põhjendama ka seda, miks komisjon ühe või teise poole faktiliste väidetega ei nõustu ja miks ta mingit tõendit ei arvesta.</w:t>
      </w:r>
    </w:p>
    <w:p w14:paraId="129FA890" w14:textId="448FF247" w:rsidR="00C0167A" w:rsidRPr="00C47F90" w:rsidRDefault="00B0736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6</w:t>
      </w:r>
      <w:r w:rsidRPr="00C47F90">
        <w:rPr>
          <w:rFonts w:ascii="Times New Roman" w:hAnsi="Times New Roman" w:cs="Times New Roman"/>
          <w:sz w:val="24"/>
          <w:szCs w:val="24"/>
        </w:rPr>
        <w:t xml:space="preserve"> sätestatakse, et tarbija kasuks tehtud otsuses</w:t>
      </w:r>
      <w:r w:rsidR="00C0167A" w:rsidRPr="00C47F90">
        <w:rPr>
          <w:rFonts w:ascii="Times New Roman" w:hAnsi="Times New Roman" w:cs="Times New Roman"/>
          <w:sz w:val="24"/>
          <w:szCs w:val="24"/>
        </w:rPr>
        <w:t xml:space="preserve"> peab olema lahendatud tarbija tasutud riigilõivu ja asjakohasel juhul tarbija tellitud ekspertiisile tehtud kulutuste hüvitamine kaupleja poolt vastavalt käesolevas eelnõus </w:t>
      </w:r>
      <w:r w:rsidR="00C0167A" w:rsidRPr="00AB08C2">
        <w:rPr>
          <w:rFonts w:ascii="Times New Roman" w:hAnsi="Times New Roman" w:cs="Times New Roman"/>
          <w:sz w:val="24"/>
          <w:szCs w:val="24"/>
        </w:rPr>
        <w:t>kavandatud sättele</w:t>
      </w:r>
      <w:r w:rsidR="00C0167A" w:rsidRPr="00C47F90">
        <w:rPr>
          <w:rFonts w:ascii="Times New Roman" w:hAnsi="Times New Roman" w:cs="Times New Roman"/>
          <w:sz w:val="24"/>
          <w:szCs w:val="24"/>
        </w:rPr>
        <w:t xml:space="preserve"> </w:t>
      </w:r>
      <w:r w:rsidR="00C0167A" w:rsidRPr="00AB08C2">
        <w:rPr>
          <w:rFonts w:ascii="Times New Roman" w:hAnsi="Times New Roman" w:cs="Times New Roman"/>
          <w:sz w:val="24"/>
          <w:szCs w:val="24"/>
        </w:rPr>
        <w:t>TKS-is (§ 4</w:t>
      </w:r>
      <w:r w:rsidR="00AB08C2" w:rsidRPr="00AB08C2">
        <w:rPr>
          <w:rFonts w:ascii="Times New Roman" w:hAnsi="Times New Roman" w:cs="Times New Roman"/>
          <w:sz w:val="24"/>
          <w:szCs w:val="24"/>
        </w:rPr>
        <w:t>8</w:t>
      </w:r>
      <w:r w:rsidR="00AB08C2" w:rsidRPr="00AB08C2">
        <w:rPr>
          <w:rFonts w:ascii="Times New Roman" w:hAnsi="Times New Roman" w:cs="Times New Roman"/>
          <w:sz w:val="24"/>
          <w:szCs w:val="24"/>
          <w:vertAlign w:val="superscript"/>
        </w:rPr>
        <w:t xml:space="preserve"> </w:t>
      </w:r>
      <w:r w:rsidR="00AB08C2" w:rsidRPr="00AB08C2">
        <w:rPr>
          <w:rFonts w:ascii="Times New Roman" w:hAnsi="Times New Roman" w:cs="Times New Roman"/>
          <w:sz w:val="24"/>
          <w:szCs w:val="24"/>
        </w:rPr>
        <w:t>lg 2</w:t>
      </w:r>
      <w:r w:rsidR="00C0167A" w:rsidRPr="00AB08C2">
        <w:rPr>
          <w:rFonts w:ascii="Times New Roman" w:hAnsi="Times New Roman" w:cs="Times New Roman"/>
          <w:sz w:val="24"/>
          <w:szCs w:val="24"/>
        </w:rPr>
        <w:t>).</w:t>
      </w:r>
      <w:r w:rsidR="00C0167A" w:rsidRPr="00C47F90">
        <w:rPr>
          <w:rFonts w:ascii="Times New Roman" w:hAnsi="Times New Roman" w:cs="Times New Roman"/>
          <w:sz w:val="24"/>
          <w:szCs w:val="24"/>
        </w:rPr>
        <w:t xml:space="preserve"> Tarbija kasuks tehtud otsuses peab </w:t>
      </w:r>
      <w:r w:rsidR="00C5755A" w:rsidRPr="00C47F90">
        <w:rPr>
          <w:rFonts w:ascii="Times New Roman" w:hAnsi="Times New Roman" w:cs="Times New Roman"/>
          <w:sz w:val="24"/>
          <w:szCs w:val="24"/>
        </w:rPr>
        <w:t xml:space="preserve">olema lahendatud </w:t>
      </w:r>
      <w:r w:rsidR="00C0167A" w:rsidRPr="00C47F90">
        <w:rPr>
          <w:rFonts w:ascii="Times New Roman" w:hAnsi="Times New Roman" w:cs="Times New Roman"/>
          <w:sz w:val="24"/>
          <w:szCs w:val="24"/>
        </w:rPr>
        <w:t xml:space="preserve">ka tarbijavaidlusasja lahendamise eest </w:t>
      </w:r>
      <w:r w:rsidR="00C5755A" w:rsidRPr="00C47F90">
        <w:rPr>
          <w:rFonts w:ascii="Times New Roman" w:hAnsi="Times New Roman" w:cs="Times New Roman"/>
          <w:sz w:val="24"/>
          <w:szCs w:val="24"/>
        </w:rPr>
        <w:t>seaduse alusel ettenähtud</w:t>
      </w:r>
      <w:r w:rsidR="00975BEF" w:rsidRPr="00C47F90">
        <w:rPr>
          <w:rFonts w:ascii="Times New Roman" w:hAnsi="Times New Roman" w:cs="Times New Roman"/>
          <w:sz w:val="24"/>
          <w:szCs w:val="24"/>
        </w:rPr>
        <w:t xml:space="preserve"> </w:t>
      </w:r>
      <w:r w:rsidR="00C5755A" w:rsidRPr="00C47F90">
        <w:rPr>
          <w:rFonts w:ascii="Times New Roman" w:hAnsi="Times New Roman" w:cs="Times New Roman"/>
          <w:sz w:val="24"/>
          <w:szCs w:val="24"/>
        </w:rPr>
        <w:t>menetlustasu kandmine kaupleja poolt.</w:t>
      </w:r>
    </w:p>
    <w:p w14:paraId="7CB7DA4A" w14:textId="343E5560" w:rsidR="00C5755A" w:rsidRPr="00C47F90" w:rsidRDefault="00C5755A">
      <w:pPr>
        <w:spacing w:after="0" w:line="240" w:lineRule="auto"/>
        <w:jc w:val="both"/>
        <w:rPr>
          <w:rFonts w:ascii="Times New Roman" w:hAnsi="Times New Roman" w:cs="Times New Roman"/>
          <w:sz w:val="24"/>
          <w:szCs w:val="24"/>
        </w:rPr>
      </w:pPr>
    </w:p>
    <w:p w14:paraId="565E0D87" w14:textId="45A02413" w:rsidR="00C5755A" w:rsidRPr="00C47F90" w:rsidRDefault="00C5755A">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1E6952"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 </w:t>
      </w:r>
      <w:r w:rsidR="00602916" w:rsidRPr="00C47F90">
        <w:rPr>
          <w:rFonts w:ascii="Times New Roman" w:hAnsi="Times New Roman" w:cs="Times New Roman"/>
          <w:b/>
          <w:bCs/>
          <w:sz w:val="24"/>
          <w:szCs w:val="24"/>
        </w:rPr>
        <w:t>5</w:t>
      </w:r>
      <w:r w:rsidR="001F2174">
        <w:rPr>
          <w:rFonts w:ascii="Times New Roman" w:hAnsi="Times New Roman" w:cs="Times New Roman"/>
          <w:b/>
          <w:bCs/>
          <w:sz w:val="24"/>
          <w:szCs w:val="24"/>
        </w:rPr>
        <w:t>7</w:t>
      </w:r>
      <w:r w:rsidR="00602916" w:rsidRPr="00C47F90">
        <w:rPr>
          <w:rFonts w:ascii="Times New Roman" w:hAnsi="Times New Roman" w:cs="Times New Roman"/>
          <w:sz w:val="24"/>
          <w:szCs w:val="24"/>
        </w:rPr>
        <w:t xml:space="preserve"> </w:t>
      </w:r>
      <w:bookmarkStart w:id="42" w:name="_Hlk74332042"/>
      <w:r w:rsidR="00602916" w:rsidRPr="00C47F90">
        <w:rPr>
          <w:rFonts w:ascii="Times New Roman" w:hAnsi="Times New Roman" w:cs="Times New Roman"/>
          <w:sz w:val="24"/>
          <w:szCs w:val="24"/>
        </w:rPr>
        <w:t xml:space="preserve">reguleerib kohtusse pöördumist olukorras, kus </w:t>
      </w:r>
      <w:r w:rsidR="00D92A6E" w:rsidRPr="00C47F90">
        <w:rPr>
          <w:rFonts w:ascii="Times New Roman" w:hAnsi="Times New Roman" w:cs="Times New Roman"/>
          <w:sz w:val="24"/>
          <w:szCs w:val="24"/>
        </w:rPr>
        <w:t>pool ei ole rahul komisjoni otsusega.</w:t>
      </w:r>
      <w:r w:rsidR="00D81FD8" w:rsidRPr="00C47F90">
        <w:rPr>
          <w:rFonts w:ascii="Times New Roman" w:hAnsi="Times New Roman" w:cs="Times New Roman"/>
          <w:sz w:val="24"/>
          <w:szCs w:val="24"/>
        </w:rPr>
        <w:t xml:space="preserve"> </w:t>
      </w:r>
      <w:r w:rsidR="00716536" w:rsidRPr="00C47F90">
        <w:rPr>
          <w:rFonts w:ascii="Times New Roman" w:hAnsi="Times New Roman" w:cs="Times New Roman"/>
          <w:sz w:val="24"/>
          <w:szCs w:val="24"/>
        </w:rPr>
        <w:t>Komisjoni otsuse järel k</w:t>
      </w:r>
      <w:r w:rsidR="00D81FD8" w:rsidRPr="00C47F90">
        <w:rPr>
          <w:rFonts w:ascii="Times New Roman" w:hAnsi="Times New Roman" w:cs="Times New Roman"/>
          <w:sz w:val="24"/>
          <w:szCs w:val="24"/>
        </w:rPr>
        <w:t>ohtusse pöördumise regulatsioon on sarnane töövaidluse lahendamise seaduses kohtusse pöördumis</w:t>
      </w:r>
      <w:r w:rsidR="00716536" w:rsidRPr="00C47F90">
        <w:rPr>
          <w:rFonts w:ascii="Times New Roman" w:hAnsi="Times New Roman" w:cs="Times New Roman"/>
          <w:sz w:val="24"/>
          <w:szCs w:val="24"/>
        </w:rPr>
        <w:t>t reguleerivatele sätetele</w:t>
      </w:r>
      <w:r w:rsidR="00EC62C9" w:rsidRPr="00C47F90">
        <w:rPr>
          <w:rFonts w:ascii="Times New Roman" w:hAnsi="Times New Roman" w:cs="Times New Roman"/>
          <w:sz w:val="24"/>
          <w:szCs w:val="24"/>
        </w:rPr>
        <w:t>, mis on kehtinud sisuliselt 1996. aastast, kui jõustus individuaalse töövaidluse lahendamise seadus.</w:t>
      </w:r>
      <w:r w:rsidR="00975BEF" w:rsidRPr="00C47F90">
        <w:rPr>
          <w:rFonts w:ascii="Times New Roman" w:hAnsi="Times New Roman" w:cs="Times New Roman"/>
          <w:sz w:val="24"/>
          <w:szCs w:val="24"/>
        </w:rPr>
        <w:t xml:space="preserve"> </w:t>
      </w:r>
      <w:r w:rsidR="00EC62C9" w:rsidRPr="00C47F90">
        <w:rPr>
          <w:rFonts w:ascii="Times New Roman" w:hAnsi="Times New Roman" w:cs="Times New Roman"/>
          <w:sz w:val="24"/>
          <w:szCs w:val="24"/>
        </w:rPr>
        <w:t>2017.</w:t>
      </w:r>
      <w:r w:rsidR="00DA62A4" w:rsidRPr="00C47F90">
        <w:rPr>
          <w:rFonts w:ascii="Times New Roman" w:hAnsi="Times New Roman" w:cs="Times New Roman"/>
          <w:sz w:val="24"/>
          <w:szCs w:val="24"/>
        </w:rPr>
        <w:t> </w:t>
      </w:r>
      <w:r w:rsidR="00EC62C9" w:rsidRPr="00C47F90">
        <w:rPr>
          <w:rFonts w:ascii="Times New Roman" w:hAnsi="Times New Roman" w:cs="Times New Roman"/>
          <w:sz w:val="24"/>
          <w:szCs w:val="24"/>
        </w:rPr>
        <w:t>aastal vastu võetud töövaidluse lahendamise seaduses</w:t>
      </w:r>
      <w:r w:rsidR="00E33C1C" w:rsidRPr="00C47F90">
        <w:rPr>
          <w:rStyle w:val="Allmrkuseviide"/>
          <w:rFonts w:ascii="Times New Roman" w:hAnsi="Times New Roman" w:cs="Times New Roman"/>
          <w:sz w:val="24"/>
          <w:szCs w:val="24"/>
        </w:rPr>
        <w:footnoteReference w:id="22"/>
      </w:r>
      <w:r w:rsidR="00EC62C9" w:rsidRPr="00C47F90">
        <w:rPr>
          <w:rFonts w:ascii="Times New Roman" w:hAnsi="Times New Roman" w:cs="Times New Roman"/>
          <w:sz w:val="24"/>
          <w:szCs w:val="24"/>
        </w:rPr>
        <w:t xml:space="preserve"> </w:t>
      </w:r>
      <w:r w:rsidR="00716536" w:rsidRPr="00C47F90">
        <w:rPr>
          <w:rFonts w:ascii="Times New Roman" w:hAnsi="Times New Roman" w:cs="Times New Roman"/>
          <w:sz w:val="24"/>
          <w:szCs w:val="24"/>
        </w:rPr>
        <w:t>neid sätteid ei muudetud, millest võib järeldada, et regulatsioon on t</w:t>
      </w:r>
      <w:r w:rsidR="008C1B3A" w:rsidRPr="00C47F90">
        <w:rPr>
          <w:rFonts w:ascii="Times New Roman" w:hAnsi="Times New Roman" w:cs="Times New Roman"/>
          <w:sz w:val="24"/>
          <w:szCs w:val="24"/>
        </w:rPr>
        <w:t>oimiv.</w:t>
      </w:r>
      <w:r w:rsidR="00716536" w:rsidRPr="00C47F90">
        <w:rPr>
          <w:rFonts w:ascii="Times New Roman" w:hAnsi="Times New Roman" w:cs="Times New Roman"/>
          <w:sz w:val="24"/>
          <w:szCs w:val="24"/>
        </w:rPr>
        <w:t xml:space="preserve"> </w:t>
      </w:r>
    </w:p>
    <w:bookmarkEnd w:id="42"/>
    <w:p w14:paraId="36B60FCD" w14:textId="485D1BF2" w:rsidR="00645689" w:rsidRPr="00C47F90" w:rsidRDefault="00D92A6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nähakse ette võimalus, et kui vaidluse pool ei nõustu komisjoni otsusega, võib ta pöörduda sama tarbijavaidluse läbivaatamiseks maakohtusse 30 kalendripäeva jooksul arvates komisjoni otsuse kättesaamisest.</w:t>
      </w:r>
    </w:p>
    <w:p w14:paraId="6F308691" w14:textId="3705DE38" w:rsidR="00D92A6E" w:rsidRPr="00C47F90" w:rsidRDefault="00D92A6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täpsustatakse, et kohtusse pöördumise vormiks on hagiavaldus, mitte kaebus komisjoni otsuse peale.</w:t>
      </w:r>
    </w:p>
    <w:p w14:paraId="705AB649" w14:textId="40E8AE9F" w:rsidR="00D92A6E" w:rsidRPr="00C47F90" w:rsidRDefault="00D92A6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 3</w:t>
      </w:r>
      <w:r w:rsidRPr="00C47F90">
        <w:rPr>
          <w:rFonts w:ascii="Times New Roman" w:hAnsi="Times New Roman" w:cs="Times New Roman"/>
          <w:sz w:val="24"/>
          <w:szCs w:val="24"/>
        </w:rPr>
        <w:t xml:space="preserve"> kohaselt on </w:t>
      </w:r>
      <w:r w:rsidR="00E00334" w:rsidRPr="00C47F90">
        <w:rPr>
          <w:rFonts w:ascii="Times New Roman" w:hAnsi="Times New Roman" w:cs="Times New Roman"/>
          <w:sz w:val="24"/>
          <w:szCs w:val="24"/>
        </w:rPr>
        <w:t>tarbijal, kelle avaldus jäeti komisjoni otsusega rahuldamata või rahuldati osaliselt, õigus esitada kohtusse hagi tarbijavaidluse lahendamiseks selle rahuldamata osas. Hagis võib tarbija esitada vaid samu nõudeid, mis esitati komisjonile.</w:t>
      </w:r>
    </w:p>
    <w:p w14:paraId="546B51B0" w14:textId="3196F35F" w:rsidR="00E00334" w:rsidRPr="00C47F90" w:rsidRDefault="00E00334">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 4</w:t>
      </w:r>
      <w:r w:rsidRPr="00C47F90">
        <w:rPr>
          <w:rFonts w:ascii="Times New Roman" w:hAnsi="Times New Roman" w:cs="Times New Roman"/>
          <w:sz w:val="24"/>
          <w:szCs w:val="24"/>
        </w:rPr>
        <w:t xml:space="preserve"> kohaselt võib kaupleja juhul, kui</w:t>
      </w:r>
      <w:r w:rsidR="00BF6D95">
        <w:rPr>
          <w:rFonts w:ascii="Times New Roman" w:hAnsi="Times New Roman" w:cs="Times New Roman"/>
          <w:sz w:val="24"/>
          <w:szCs w:val="24"/>
        </w:rPr>
        <w:t xml:space="preserve"> </w:t>
      </w:r>
      <w:r w:rsidRPr="00C47F90">
        <w:rPr>
          <w:rFonts w:ascii="Times New Roman" w:hAnsi="Times New Roman" w:cs="Times New Roman"/>
          <w:sz w:val="24"/>
          <w:szCs w:val="24"/>
        </w:rPr>
        <w:t xml:space="preserve">komisjon rahuldab tarbija avalduse täielikult või osaliselt, </w:t>
      </w:r>
      <w:r w:rsidR="005961EF" w:rsidRPr="00C47F90">
        <w:rPr>
          <w:rFonts w:ascii="Times New Roman" w:hAnsi="Times New Roman" w:cs="Times New Roman"/>
          <w:sz w:val="24"/>
          <w:szCs w:val="24"/>
        </w:rPr>
        <w:t>esitada kohtule taotluse, et kohus vaataks</w:t>
      </w:r>
      <w:r w:rsidR="00BF6D95">
        <w:rPr>
          <w:rFonts w:ascii="Times New Roman" w:hAnsi="Times New Roman" w:cs="Times New Roman"/>
          <w:sz w:val="24"/>
          <w:szCs w:val="24"/>
        </w:rPr>
        <w:t xml:space="preserve"> </w:t>
      </w:r>
      <w:r w:rsidR="005961EF" w:rsidRPr="00C47F90">
        <w:rPr>
          <w:rFonts w:ascii="Times New Roman" w:hAnsi="Times New Roman" w:cs="Times New Roman"/>
          <w:sz w:val="24"/>
          <w:szCs w:val="24"/>
        </w:rPr>
        <w:t>komisjonile esitatud tarbija avalduse läbi hagimenetluse korras hagina. Sellisel juhul on kohtumenetluses hagejaks</w:t>
      </w:r>
      <w:r w:rsidR="00BF6D95">
        <w:rPr>
          <w:rFonts w:ascii="Times New Roman" w:hAnsi="Times New Roman" w:cs="Times New Roman"/>
          <w:sz w:val="24"/>
          <w:szCs w:val="24"/>
        </w:rPr>
        <w:t xml:space="preserve"> </w:t>
      </w:r>
      <w:r w:rsidR="005961EF" w:rsidRPr="00C47F90">
        <w:rPr>
          <w:rFonts w:ascii="Times New Roman" w:hAnsi="Times New Roman" w:cs="Times New Roman"/>
          <w:sz w:val="24"/>
          <w:szCs w:val="24"/>
        </w:rPr>
        <w:t>komisjonile avalduse esitanud tarbija ja kostjaks kohtule taotluse esitanud kaupleja.</w:t>
      </w:r>
      <w:r w:rsidR="00965D06" w:rsidRPr="00C47F90">
        <w:rPr>
          <w:rFonts w:ascii="Times New Roman" w:hAnsi="Times New Roman" w:cs="Times New Roman"/>
          <w:sz w:val="24"/>
          <w:szCs w:val="24"/>
        </w:rPr>
        <w:t xml:space="preserve"> Kauplejal tuleb tasuda avalduselt riigilõivu summas, mille hageja oleks muidu pidanud tasuma hagi esitamise korral.</w:t>
      </w:r>
    </w:p>
    <w:p w14:paraId="3C3C8EBE" w14:textId="76E709D2" w:rsidR="005961EF" w:rsidRPr="00C47F90" w:rsidRDefault="005961E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5</w:t>
      </w:r>
      <w:r w:rsidRPr="00C47F90">
        <w:rPr>
          <w:rFonts w:ascii="Times New Roman" w:hAnsi="Times New Roman" w:cs="Times New Roman"/>
          <w:sz w:val="24"/>
          <w:szCs w:val="24"/>
        </w:rPr>
        <w:t xml:space="preserve"> sätestatakse, et kui kaupleja esitab kohtule taotluse komisjonile esitatud tarbija avalduse läbivaatamiseks hagimenetluses, loetakse komisjonile esitatud avaldus hagiavalduseks. Vajaduse korral või</w:t>
      </w:r>
      <w:r w:rsidR="00406EBD" w:rsidRPr="00C47F90">
        <w:rPr>
          <w:rFonts w:ascii="Times New Roman" w:hAnsi="Times New Roman" w:cs="Times New Roman"/>
          <w:sz w:val="24"/>
          <w:szCs w:val="24"/>
        </w:rPr>
        <w:t>b</w:t>
      </w:r>
      <w:r w:rsidRPr="00C47F90">
        <w:rPr>
          <w:rFonts w:ascii="Times New Roman" w:hAnsi="Times New Roman" w:cs="Times New Roman"/>
          <w:sz w:val="24"/>
          <w:szCs w:val="24"/>
        </w:rPr>
        <w:t xml:space="preserve"> kohus anda tähtaja, mille jooksul </w:t>
      </w:r>
      <w:r w:rsidR="00406EBD" w:rsidRPr="00C47F90">
        <w:rPr>
          <w:rFonts w:ascii="Times New Roman" w:hAnsi="Times New Roman" w:cs="Times New Roman"/>
          <w:sz w:val="24"/>
          <w:szCs w:val="24"/>
        </w:rPr>
        <w:t>on</w:t>
      </w:r>
      <w:r w:rsidRPr="00C47F90">
        <w:rPr>
          <w:rFonts w:ascii="Times New Roman" w:hAnsi="Times New Roman" w:cs="Times New Roman"/>
          <w:sz w:val="24"/>
          <w:szCs w:val="24"/>
        </w:rPr>
        <w:t xml:space="preserve"> tarbija</w:t>
      </w:r>
      <w:r w:rsidR="00406EBD" w:rsidRPr="00C47F90">
        <w:rPr>
          <w:rFonts w:ascii="Times New Roman" w:hAnsi="Times New Roman" w:cs="Times New Roman"/>
          <w:sz w:val="24"/>
          <w:szCs w:val="24"/>
        </w:rPr>
        <w:t>l võimalik</w:t>
      </w:r>
      <w:r w:rsidRPr="00C47F90">
        <w:rPr>
          <w:rFonts w:ascii="Times New Roman" w:hAnsi="Times New Roman" w:cs="Times New Roman"/>
          <w:sz w:val="24"/>
          <w:szCs w:val="24"/>
        </w:rPr>
        <w:t xml:space="preserve"> esitada oma avaldus hagimenetluses ettenähtud vormis</w:t>
      </w:r>
      <w:r w:rsidR="00406EBD" w:rsidRPr="00C47F90">
        <w:rPr>
          <w:rFonts w:ascii="Times New Roman" w:hAnsi="Times New Roman" w:cs="Times New Roman"/>
          <w:sz w:val="24"/>
          <w:szCs w:val="24"/>
        </w:rPr>
        <w:t xml:space="preserve"> ning pooltel on võimalik esitada kohtule täiendavaid tõendeid ja selgitusi oma seisukohtade täiendavaks põhjendamiseks. Kohus ei pea pooltele kätte toimetama dokumente, mis on varem esitatud komisjonile.</w:t>
      </w:r>
    </w:p>
    <w:p w14:paraId="64B623C6" w14:textId="0A2F1725" w:rsidR="00406EBD" w:rsidRPr="00C47F90" w:rsidRDefault="00406EBD">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 6</w:t>
      </w:r>
      <w:r w:rsidRPr="00C47F90">
        <w:rPr>
          <w:rFonts w:ascii="Times New Roman" w:hAnsi="Times New Roman" w:cs="Times New Roman"/>
          <w:sz w:val="24"/>
          <w:szCs w:val="24"/>
        </w:rPr>
        <w:t xml:space="preserve"> kohaselt, kui kohtule esi</w:t>
      </w:r>
      <w:r w:rsidR="00B60C9C" w:rsidRPr="00C47F90">
        <w:rPr>
          <w:rFonts w:ascii="Times New Roman" w:hAnsi="Times New Roman" w:cs="Times New Roman"/>
          <w:sz w:val="24"/>
          <w:szCs w:val="24"/>
        </w:rPr>
        <w:t>tatakse hagi või avaldus tarbijavaidlusasjas, mida komisjon on juba lahendanud, märgitakse seda asjaolu hagis või avalduses ja lisatakse komisjoni ärakiri. Kohus nõuab komisjonist välja tarbijavaidlusasja lahendamise materjalid ja võtab need kohtutoimikusse. Tarbija ja kaupleja poolt komisjonile esitatud tõendid loetakse kohtusse esitatuks.</w:t>
      </w:r>
    </w:p>
    <w:p w14:paraId="316510BB" w14:textId="4B979B44" w:rsidR="00B60C9C" w:rsidRPr="00C47F90" w:rsidRDefault="00B60C9C">
      <w:pPr>
        <w:spacing w:after="0" w:line="240" w:lineRule="auto"/>
        <w:jc w:val="both"/>
        <w:rPr>
          <w:rFonts w:ascii="Times New Roman" w:hAnsi="Times New Roman" w:cs="Times New Roman"/>
          <w:sz w:val="24"/>
          <w:szCs w:val="24"/>
        </w:rPr>
      </w:pPr>
      <w:commentRangeStart w:id="43"/>
      <w:r w:rsidRPr="00C47F90">
        <w:rPr>
          <w:rFonts w:ascii="Times New Roman" w:hAnsi="Times New Roman" w:cs="Times New Roman"/>
          <w:sz w:val="24"/>
          <w:szCs w:val="24"/>
          <w:u w:val="single"/>
        </w:rPr>
        <w:t>Lõikes 7</w:t>
      </w:r>
      <w:r w:rsidRPr="00C47F90">
        <w:rPr>
          <w:rFonts w:ascii="Times New Roman" w:hAnsi="Times New Roman" w:cs="Times New Roman"/>
          <w:sz w:val="24"/>
          <w:szCs w:val="24"/>
        </w:rPr>
        <w:t xml:space="preserve"> sätestatakse, et kui tarbija ei esita kohtu määratud ajaks oma avaldust hagiavaldusele ettenähtud vormis, siis jätab kohus avalduse läbi vaatamata</w:t>
      </w:r>
      <w:r w:rsidR="00B10631" w:rsidRPr="00C47F90">
        <w:rPr>
          <w:rFonts w:ascii="Times New Roman" w:hAnsi="Times New Roman" w:cs="Times New Roman"/>
          <w:sz w:val="24"/>
          <w:szCs w:val="24"/>
        </w:rPr>
        <w:t xml:space="preserve">. Sellisel juhul ei jõustu komisjoni otsus selles ulatuses, mis on vaidlustatud. Kohus juhib sellele tarbija tähelepanu, kui annab tähtaja hagiavalduse vormis avalduse esitamiseks. </w:t>
      </w:r>
      <w:commentRangeEnd w:id="43"/>
      <w:r w:rsidR="006E5929">
        <w:rPr>
          <w:rStyle w:val="Kommentaariviide"/>
        </w:rPr>
        <w:commentReference w:id="43"/>
      </w:r>
    </w:p>
    <w:p w14:paraId="6D23F952" w14:textId="4AC7576B" w:rsidR="00B10631" w:rsidRPr="00C47F90" w:rsidRDefault="00B1063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212D81" w:rsidRPr="00C47F90">
        <w:rPr>
          <w:rFonts w:ascii="Times New Roman" w:hAnsi="Times New Roman" w:cs="Times New Roman"/>
          <w:sz w:val="24"/>
          <w:szCs w:val="24"/>
          <w:u w:val="single"/>
        </w:rPr>
        <w:t xml:space="preserve"> 8</w:t>
      </w:r>
      <w:r w:rsidR="00212D81" w:rsidRPr="00C47F90">
        <w:rPr>
          <w:rFonts w:ascii="Times New Roman" w:hAnsi="Times New Roman" w:cs="Times New Roman"/>
          <w:sz w:val="24"/>
          <w:szCs w:val="24"/>
        </w:rPr>
        <w:t xml:space="preserve"> kohaselt võib kaupleja, kes esitas kohtule avalduse taotlusega vaadata läbi komisjonile tarbija esitatud avaldus hagimenetluse korras, oma avaldusest loobuda. Avaldusest loobumise korral komisjoni otsus jõustub.</w:t>
      </w:r>
    </w:p>
    <w:p w14:paraId="518D3DB9" w14:textId="3285B18F" w:rsidR="00212D81" w:rsidRPr="00C47F90" w:rsidRDefault="00212D81">
      <w:pPr>
        <w:spacing w:after="0" w:line="240" w:lineRule="auto"/>
        <w:jc w:val="both"/>
        <w:rPr>
          <w:rFonts w:ascii="Times New Roman" w:eastAsia="Times New Roman" w:hAnsi="Times New Roman" w:cs="Times New Roman"/>
          <w:color w:val="202020"/>
          <w:lang w:eastAsia="et-EE"/>
        </w:rPr>
      </w:pPr>
    </w:p>
    <w:p w14:paraId="4DF97C23" w14:textId="2B94B8A8" w:rsidR="00212D81" w:rsidRPr="00C47F90" w:rsidRDefault="00212D81">
      <w:pPr>
        <w:spacing w:after="0" w:line="240" w:lineRule="auto"/>
        <w:jc w:val="both"/>
        <w:rPr>
          <w:rFonts w:ascii="Times New Roman" w:eastAsia="Times New Roman" w:hAnsi="Times New Roman" w:cs="Times New Roman"/>
          <w:color w:val="202020"/>
          <w:sz w:val="24"/>
          <w:szCs w:val="24"/>
          <w:lang w:eastAsia="et-EE"/>
        </w:rPr>
      </w:pPr>
      <w:r w:rsidRPr="00C47F90">
        <w:rPr>
          <w:rFonts w:ascii="Times New Roman" w:eastAsia="Times New Roman" w:hAnsi="Times New Roman" w:cs="Times New Roman"/>
          <w:b/>
          <w:bCs/>
          <w:color w:val="202020"/>
          <w:sz w:val="24"/>
          <w:szCs w:val="24"/>
          <w:lang w:eastAsia="et-EE"/>
        </w:rPr>
        <w:t>TKS</w:t>
      </w:r>
      <w:r w:rsidR="007C1077" w:rsidRPr="00C47F90">
        <w:rPr>
          <w:rFonts w:ascii="Times New Roman" w:eastAsia="Times New Roman" w:hAnsi="Times New Roman" w:cs="Times New Roman"/>
          <w:b/>
          <w:bCs/>
          <w:color w:val="202020"/>
          <w:sz w:val="24"/>
          <w:szCs w:val="24"/>
          <w:lang w:eastAsia="et-EE"/>
        </w:rPr>
        <w:t>-i</w:t>
      </w:r>
      <w:r w:rsidRPr="00C47F90">
        <w:rPr>
          <w:rFonts w:ascii="Times New Roman" w:eastAsia="Times New Roman" w:hAnsi="Times New Roman" w:cs="Times New Roman"/>
          <w:b/>
          <w:bCs/>
          <w:color w:val="202020"/>
          <w:sz w:val="24"/>
          <w:szCs w:val="24"/>
          <w:lang w:eastAsia="et-EE"/>
        </w:rPr>
        <w:t xml:space="preserve"> § 58</w:t>
      </w:r>
      <w:r w:rsidR="000C3804" w:rsidRPr="00C47F90">
        <w:rPr>
          <w:rFonts w:ascii="Times New Roman" w:eastAsia="Times New Roman" w:hAnsi="Times New Roman" w:cs="Times New Roman"/>
          <w:color w:val="202020"/>
          <w:sz w:val="24"/>
          <w:szCs w:val="24"/>
          <w:vertAlign w:val="superscript"/>
          <w:lang w:eastAsia="et-EE"/>
        </w:rPr>
        <w:t xml:space="preserve"> </w:t>
      </w:r>
      <w:r w:rsidR="000C3804" w:rsidRPr="00C47F90">
        <w:rPr>
          <w:rFonts w:ascii="Times New Roman" w:eastAsia="Times New Roman" w:hAnsi="Times New Roman" w:cs="Times New Roman"/>
          <w:color w:val="202020"/>
          <w:sz w:val="24"/>
          <w:szCs w:val="24"/>
          <w:lang w:eastAsia="et-EE"/>
        </w:rPr>
        <w:t xml:space="preserve">reguleerib komisjoni </w:t>
      </w:r>
      <w:r w:rsidR="00E55924" w:rsidRPr="00C47F90">
        <w:rPr>
          <w:rFonts w:ascii="Times New Roman" w:eastAsia="Times New Roman" w:hAnsi="Times New Roman" w:cs="Times New Roman"/>
          <w:color w:val="202020"/>
          <w:sz w:val="24"/>
          <w:szCs w:val="24"/>
          <w:lang w:eastAsia="et-EE"/>
        </w:rPr>
        <w:t xml:space="preserve">otsuse </w:t>
      </w:r>
      <w:r w:rsidR="000C3804" w:rsidRPr="00C47F90">
        <w:rPr>
          <w:rFonts w:ascii="Times New Roman" w:eastAsia="Times New Roman" w:hAnsi="Times New Roman" w:cs="Times New Roman"/>
          <w:color w:val="202020"/>
          <w:sz w:val="24"/>
          <w:szCs w:val="24"/>
          <w:lang w:eastAsia="et-EE"/>
        </w:rPr>
        <w:t>jõustumist.</w:t>
      </w:r>
    </w:p>
    <w:p w14:paraId="5CF886D5" w14:textId="4CFE60C6" w:rsidR="000C3804" w:rsidRPr="00C47F90" w:rsidRDefault="000C3804">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eastAsia="Times New Roman" w:hAnsi="Times New Roman" w:cs="Times New Roman"/>
          <w:color w:val="202020"/>
          <w:sz w:val="24"/>
          <w:szCs w:val="24"/>
          <w:u w:val="single"/>
          <w:lang w:eastAsia="et-EE"/>
        </w:rPr>
        <w:t>Lõike</w:t>
      </w:r>
      <w:r w:rsidR="00705CC1" w:rsidRPr="00C47F90">
        <w:rPr>
          <w:rFonts w:ascii="Times New Roman" w:eastAsia="Times New Roman" w:hAnsi="Times New Roman" w:cs="Times New Roman"/>
          <w:color w:val="202020"/>
          <w:sz w:val="24"/>
          <w:szCs w:val="24"/>
          <w:u w:val="single"/>
          <w:lang w:eastAsia="et-EE"/>
        </w:rPr>
        <w:t> </w:t>
      </w:r>
      <w:r w:rsidRPr="00C47F90">
        <w:rPr>
          <w:rFonts w:ascii="Times New Roman" w:eastAsia="Times New Roman" w:hAnsi="Times New Roman" w:cs="Times New Roman"/>
          <w:color w:val="202020"/>
          <w:sz w:val="24"/>
          <w:szCs w:val="24"/>
          <w:u w:val="single"/>
          <w:lang w:eastAsia="et-EE"/>
        </w:rPr>
        <w:t>1</w:t>
      </w:r>
      <w:r w:rsidRPr="00C47F90">
        <w:rPr>
          <w:rFonts w:ascii="Times New Roman" w:eastAsia="Times New Roman" w:hAnsi="Times New Roman" w:cs="Times New Roman"/>
          <w:color w:val="202020"/>
          <w:sz w:val="24"/>
          <w:szCs w:val="24"/>
          <w:lang w:eastAsia="et-EE"/>
        </w:rPr>
        <w:t xml:space="preserve"> kohaselt jõustub tarbijavaidluste komisjoni otsus, kui tarbija ega kaupleja ei pöördu ettenähtud tähtaja jooksul kohtusse komisjonile esitatud avalduse läbivaatamiseks, kui kohus jättis avalduse menetlusse võtmata, kui kohus jättis </w:t>
      </w:r>
      <w:r w:rsidR="00FF51FA" w:rsidRPr="00C47F90">
        <w:rPr>
          <w:rFonts w:ascii="Times New Roman" w:eastAsia="Times New Roman" w:hAnsi="Times New Roman" w:cs="Times New Roman"/>
          <w:color w:val="202020"/>
          <w:sz w:val="24"/>
          <w:szCs w:val="24"/>
          <w:lang w:eastAsia="et-EE"/>
        </w:rPr>
        <w:t>TsM</w:t>
      </w:r>
      <w:r w:rsidR="005D292E" w:rsidRPr="00C47F90">
        <w:rPr>
          <w:rFonts w:ascii="Times New Roman" w:eastAsia="Times New Roman" w:hAnsi="Times New Roman" w:cs="Times New Roman"/>
          <w:color w:val="202020"/>
          <w:sz w:val="24"/>
          <w:szCs w:val="24"/>
          <w:lang w:eastAsia="et-EE"/>
        </w:rPr>
        <w:t>S-i</w:t>
      </w:r>
      <w:r w:rsidR="00FF51FA" w:rsidRPr="00C47F90">
        <w:rPr>
          <w:rFonts w:ascii="Times New Roman" w:eastAsia="Times New Roman" w:hAnsi="Times New Roman" w:cs="Times New Roman"/>
          <w:color w:val="202020"/>
          <w:sz w:val="24"/>
          <w:szCs w:val="24"/>
          <w:lang w:eastAsia="et-EE"/>
        </w:rPr>
        <w:t xml:space="preserve"> </w:t>
      </w:r>
      <w:r w:rsidRPr="00C47F90">
        <w:rPr>
          <w:rFonts w:ascii="Times New Roman" w:eastAsia="Times New Roman" w:hAnsi="Times New Roman" w:cs="Times New Roman"/>
          <w:color w:val="202020"/>
          <w:sz w:val="24"/>
          <w:szCs w:val="24"/>
          <w:lang w:eastAsia="et-EE"/>
        </w:rPr>
        <w:t>§</w:t>
      </w:r>
      <w:r w:rsidR="00D929AA" w:rsidRPr="00C47F90">
        <w:rPr>
          <w:rFonts w:ascii="Times New Roman" w:eastAsia="Times New Roman" w:hAnsi="Times New Roman" w:cs="Times New Roman"/>
          <w:color w:val="202020"/>
          <w:sz w:val="24"/>
          <w:szCs w:val="24"/>
          <w:lang w:eastAsia="et-EE"/>
        </w:rPr>
        <w:t> </w:t>
      </w:r>
      <w:r w:rsidRPr="00C47F90">
        <w:rPr>
          <w:rFonts w:ascii="Times New Roman" w:eastAsia="Times New Roman" w:hAnsi="Times New Roman" w:cs="Times New Roman"/>
          <w:color w:val="202020"/>
          <w:sz w:val="24"/>
          <w:szCs w:val="24"/>
          <w:lang w:eastAsia="et-EE"/>
        </w:rPr>
        <w:t>423 lõike 1 punkti 9 (</w:t>
      </w:r>
      <w:r w:rsidRPr="00C47F90">
        <w:rPr>
          <w:rFonts w:ascii="Times New Roman" w:eastAsia="Times New Roman" w:hAnsi="Times New Roman" w:cs="Times New Roman"/>
          <w:i/>
          <w:iCs/>
          <w:color w:val="202020"/>
          <w:sz w:val="24"/>
          <w:szCs w:val="24"/>
          <w:lang w:eastAsia="et-EE"/>
        </w:rPr>
        <w:t>õ</w:t>
      </w:r>
      <w:r w:rsidRPr="00C47F90">
        <w:rPr>
          <w:rFonts w:ascii="Times New Roman" w:hAnsi="Times New Roman" w:cs="Times New Roman"/>
          <w:i/>
          <w:iCs/>
          <w:color w:val="202020"/>
          <w:sz w:val="24"/>
          <w:szCs w:val="24"/>
          <w:shd w:val="clear" w:color="auto" w:fill="FFFFFF"/>
        </w:rPr>
        <w:t>igustatud isiku nimel hagi esitanud isik ei ole tõendanud oma esindusõiguse olemasolu</w:t>
      </w:r>
      <w:r w:rsidRPr="00C47F90">
        <w:rPr>
          <w:rFonts w:ascii="Times New Roman" w:hAnsi="Times New Roman" w:cs="Times New Roman"/>
          <w:color w:val="202020"/>
          <w:sz w:val="24"/>
          <w:szCs w:val="24"/>
          <w:shd w:val="clear" w:color="auto" w:fill="FFFFFF"/>
        </w:rPr>
        <w:t>)</w:t>
      </w:r>
      <w:r w:rsidR="00892820" w:rsidRPr="00C47F90">
        <w:rPr>
          <w:rFonts w:ascii="Times New Roman" w:hAnsi="Times New Roman" w:cs="Times New Roman"/>
          <w:color w:val="202020"/>
          <w:sz w:val="24"/>
          <w:szCs w:val="24"/>
          <w:shd w:val="clear" w:color="auto" w:fill="FFFFFF"/>
        </w:rPr>
        <w:t xml:space="preserve"> alusel hagi läbi vaatamata või kui kohus lõpetas menetluse </w:t>
      </w:r>
      <w:commentRangeStart w:id="44"/>
      <w:r w:rsidR="003A3E3B" w:rsidRPr="00C47F90">
        <w:rPr>
          <w:rFonts w:ascii="Times New Roman" w:hAnsi="Times New Roman" w:cs="Times New Roman"/>
          <w:color w:val="202020"/>
          <w:sz w:val="24"/>
          <w:szCs w:val="24"/>
          <w:shd w:val="clear" w:color="auto" w:fill="FFFFFF"/>
        </w:rPr>
        <w:t>TsMS-i</w:t>
      </w:r>
      <w:r w:rsidR="00892820" w:rsidRPr="00C47F90">
        <w:rPr>
          <w:rFonts w:ascii="Times New Roman" w:hAnsi="Times New Roman" w:cs="Times New Roman"/>
          <w:color w:val="202020"/>
          <w:sz w:val="24"/>
          <w:szCs w:val="24"/>
          <w:shd w:val="clear" w:color="auto" w:fill="FFFFFF"/>
        </w:rPr>
        <w:t xml:space="preserve"> §</w:t>
      </w:r>
      <w:r w:rsidR="00045571" w:rsidRPr="00C47F90">
        <w:rPr>
          <w:rFonts w:ascii="Times New Roman" w:hAnsi="Times New Roman" w:cs="Times New Roman"/>
          <w:color w:val="202020"/>
          <w:sz w:val="24"/>
          <w:szCs w:val="24"/>
          <w:shd w:val="clear" w:color="auto" w:fill="FFFFFF"/>
        </w:rPr>
        <w:t> </w:t>
      </w:r>
      <w:r w:rsidR="00892820" w:rsidRPr="00C47F90">
        <w:rPr>
          <w:rFonts w:ascii="Times New Roman" w:hAnsi="Times New Roman" w:cs="Times New Roman"/>
          <w:color w:val="202020"/>
          <w:sz w:val="24"/>
          <w:szCs w:val="24"/>
          <w:shd w:val="clear" w:color="auto" w:fill="FFFFFF"/>
        </w:rPr>
        <w:t>428 lõike</w:t>
      </w:r>
      <w:r w:rsidR="00045571" w:rsidRPr="00C47F90">
        <w:rPr>
          <w:rFonts w:ascii="Times New Roman" w:hAnsi="Times New Roman" w:cs="Times New Roman"/>
          <w:color w:val="202020"/>
          <w:sz w:val="24"/>
          <w:szCs w:val="24"/>
          <w:shd w:val="clear" w:color="auto" w:fill="FFFFFF"/>
        </w:rPr>
        <w:t> </w:t>
      </w:r>
      <w:r w:rsidR="00892820" w:rsidRPr="00C47F90">
        <w:rPr>
          <w:rFonts w:ascii="Times New Roman" w:hAnsi="Times New Roman" w:cs="Times New Roman"/>
          <w:color w:val="202020"/>
          <w:sz w:val="24"/>
          <w:szCs w:val="24"/>
          <w:shd w:val="clear" w:color="auto" w:fill="FFFFFF"/>
        </w:rPr>
        <w:t>2 alusel (</w:t>
      </w:r>
      <w:r w:rsidR="00892820" w:rsidRPr="00C47F90">
        <w:rPr>
          <w:rFonts w:ascii="Times New Roman" w:hAnsi="Times New Roman" w:cs="Times New Roman"/>
          <w:i/>
          <w:iCs/>
          <w:color w:val="202020"/>
          <w:sz w:val="24"/>
          <w:szCs w:val="24"/>
          <w:shd w:val="clear" w:color="auto" w:fill="FFFFFF"/>
        </w:rPr>
        <w:t>kohus lõpetab menetluse muul seaduses sätestatud alusel</w:t>
      </w:r>
      <w:r w:rsidR="00892820" w:rsidRPr="00C47F90">
        <w:rPr>
          <w:rFonts w:ascii="Times New Roman" w:hAnsi="Times New Roman" w:cs="Times New Roman"/>
          <w:color w:val="202020"/>
          <w:sz w:val="24"/>
          <w:szCs w:val="24"/>
          <w:shd w:val="clear" w:color="auto" w:fill="FFFFFF"/>
        </w:rPr>
        <w:t>).</w:t>
      </w:r>
      <w:commentRangeEnd w:id="44"/>
      <w:r w:rsidR="006E5929">
        <w:rPr>
          <w:rStyle w:val="Kommentaariviide"/>
        </w:rPr>
        <w:commentReference w:id="44"/>
      </w:r>
    </w:p>
    <w:p w14:paraId="5D4D80A8" w14:textId="3E1AC165" w:rsidR="00892820" w:rsidRPr="00C47F90" w:rsidRDefault="00892820">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u w:val="single"/>
          <w:shd w:val="clear" w:color="auto" w:fill="FFFFFF"/>
        </w:rPr>
        <w:t>Lõikes 2</w:t>
      </w:r>
      <w:r w:rsidRPr="00C47F90">
        <w:rPr>
          <w:rFonts w:ascii="Times New Roman" w:hAnsi="Times New Roman" w:cs="Times New Roman"/>
          <w:color w:val="202020"/>
          <w:sz w:val="24"/>
          <w:szCs w:val="24"/>
          <w:shd w:val="clear" w:color="auto" w:fill="FFFFFF"/>
        </w:rPr>
        <w:t xml:space="preserve"> sätestatakse, et komisjoni otsuse osalise vaidlustamise korral jõustub komisjoni otsus</w:t>
      </w:r>
      <w:r w:rsidR="00B915CE" w:rsidRPr="00C47F90">
        <w:rPr>
          <w:rFonts w:ascii="Times New Roman" w:hAnsi="Times New Roman" w:cs="Times New Roman"/>
          <w:color w:val="202020"/>
          <w:sz w:val="24"/>
          <w:szCs w:val="24"/>
          <w:shd w:val="clear" w:color="auto" w:fill="FFFFFF"/>
        </w:rPr>
        <w:t>e</w:t>
      </w:r>
      <w:r w:rsidRPr="00C47F90">
        <w:rPr>
          <w:rFonts w:ascii="Times New Roman" w:hAnsi="Times New Roman" w:cs="Times New Roman"/>
          <w:color w:val="202020"/>
          <w:sz w:val="24"/>
          <w:szCs w:val="24"/>
          <w:shd w:val="clear" w:color="auto" w:fill="FFFFFF"/>
        </w:rPr>
        <w:t xml:space="preserve"> os</w:t>
      </w:r>
      <w:r w:rsidR="00B915CE" w:rsidRPr="00C47F90">
        <w:rPr>
          <w:rFonts w:ascii="Times New Roman" w:hAnsi="Times New Roman" w:cs="Times New Roman"/>
          <w:color w:val="202020"/>
          <w:sz w:val="24"/>
          <w:szCs w:val="24"/>
          <w:shd w:val="clear" w:color="auto" w:fill="FFFFFF"/>
        </w:rPr>
        <w:t>a</w:t>
      </w:r>
      <w:r w:rsidRPr="00C47F90">
        <w:rPr>
          <w:rFonts w:ascii="Times New Roman" w:hAnsi="Times New Roman" w:cs="Times New Roman"/>
          <w:color w:val="202020"/>
          <w:sz w:val="24"/>
          <w:szCs w:val="24"/>
          <w:shd w:val="clear" w:color="auto" w:fill="FFFFFF"/>
        </w:rPr>
        <w:t>, mida ei ole kohtus vaidlustatud</w:t>
      </w:r>
      <w:r w:rsidR="001845E1" w:rsidRPr="00C47F90">
        <w:rPr>
          <w:rFonts w:ascii="Times New Roman" w:hAnsi="Times New Roman" w:cs="Times New Roman"/>
          <w:color w:val="202020"/>
          <w:sz w:val="24"/>
          <w:szCs w:val="24"/>
          <w:shd w:val="clear" w:color="auto" w:fill="FFFFFF"/>
        </w:rPr>
        <w:t>. Lisaks täpsustatakse, et kohus on tarbijavaidluse</w:t>
      </w:r>
      <w:r w:rsidR="00975BEF" w:rsidRPr="00C47F90">
        <w:rPr>
          <w:rFonts w:ascii="Times New Roman" w:hAnsi="Times New Roman" w:cs="Times New Roman"/>
          <w:color w:val="202020"/>
          <w:sz w:val="24"/>
          <w:szCs w:val="24"/>
          <w:shd w:val="clear" w:color="auto" w:fill="FFFFFF"/>
        </w:rPr>
        <w:t xml:space="preserve"> </w:t>
      </w:r>
      <w:r w:rsidR="001845E1" w:rsidRPr="00C47F90">
        <w:rPr>
          <w:rFonts w:ascii="Times New Roman" w:hAnsi="Times New Roman" w:cs="Times New Roman"/>
          <w:color w:val="202020"/>
          <w:sz w:val="24"/>
          <w:szCs w:val="24"/>
          <w:shd w:val="clear" w:color="auto" w:fill="FFFFFF"/>
        </w:rPr>
        <w:t xml:space="preserve">lahendamisel seotud vaid otsuse </w:t>
      </w:r>
      <w:r w:rsidR="00E55924" w:rsidRPr="00C47F90">
        <w:rPr>
          <w:rFonts w:ascii="Times New Roman" w:hAnsi="Times New Roman" w:cs="Times New Roman"/>
          <w:color w:val="202020"/>
          <w:sz w:val="24"/>
          <w:szCs w:val="24"/>
          <w:shd w:val="clear" w:color="auto" w:fill="FFFFFF"/>
        </w:rPr>
        <w:t xml:space="preserve">selle </w:t>
      </w:r>
      <w:r w:rsidR="001845E1" w:rsidRPr="00C47F90">
        <w:rPr>
          <w:rFonts w:ascii="Times New Roman" w:hAnsi="Times New Roman" w:cs="Times New Roman"/>
          <w:color w:val="202020"/>
          <w:sz w:val="24"/>
          <w:szCs w:val="24"/>
          <w:shd w:val="clear" w:color="auto" w:fill="FFFFFF"/>
        </w:rPr>
        <w:t>resolutsiooniga, mida ei ole vaidlustatud.</w:t>
      </w:r>
    </w:p>
    <w:p w14:paraId="5FFF1A0E" w14:textId="77777777" w:rsidR="00FF51FA" w:rsidRPr="00C47F90" w:rsidRDefault="00FF51FA">
      <w:pPr>
        <w:spacing w:after="0" w:line="240" w:lineRule="auto"/>
        <w:jc w:val="both"/>
        <w:rPr>
          <w:rFonts w:ascii="Times New Roman" w:hAnsi="Times New Roman" w:cs="Times New Roman"/>
          <w:color w:val="202020"/>
          <w:sz w:val="24"/>
          <w:szCs w:val="24"/>
          <w:shd w:val="clear" w:color="auto" w:fill="FFFFFF"/>
        </w:rPr>
      </w:pPr>
    </w:p>
    <w:p w14:paraId="0B180CCE" w14:textId="1DE7CAAB" w:rsidR="001A56DD" w:rsidRPr="00C47F90" w:rsidRDefault="001A56DD">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TsMS</w:t>
      </w:r>
      <w:r w:rsidR="003817E8" w:rsidRPr="00C47F90">
        <w:rPr>
          <w:rFonts w:ascii="Times New Roman" w:hAnsi="Times New Roman" w:cs="Times New Roman"/>
          <w:color w:val="202020"/>
          <w:sz w:val="24"/>
          <w:szCs w:val="24"/>
          <w:shd w:val="clear" w:color="auto" w:fill="FFFFFF"/>
        </w:rPr>
        <w:noBreakHyphen/>
        <w:t>i</w:t>
      </w:r>
      <w:r w:rsidRPr="00C47F90">
        <w:rPr>
          <w:rFonts w:ascii="Times New Roman" w:hAnsi="Times New Roman" w:cs="Times New Roman"/>
          <w:color w:val="202020"/>
          <w:sz w:val="24"/>
          <w:szCs w:val="24"/>
          <w:shd w:val="clear" w:color="auto" w:fill="FFFFFF"/>
        </w:rPr>
        <w:t xml:space="preserve"> §</w:t>
      </w:r>
      <w:r w:rsidR="00265B29" w:rsidRPr="00C47F90">
        <w:rPr>
          <w:rFonts w:ascii="Times New Roman" w:hAnsi="Times New Roman" w:cs="Times New Roman"/>
          <w:color w:val="202020"/>
          <w:sz w:val="24"/>
          <w:szCs w:val="24"/>
          <w:shd w:val="clear" w:color="auto" w:fill="FFFFFF"/>
        </w:rPr>
        <w:t> </w:t>
      </w:r>
      <w:r w:rsidRPr="00C47F90">
        <w:rPr>
          <w:rFonts w:ascii="Times New Roman" w:hAnsi="Times New Roman" w:cs="Times New Roman"/>
          <w:color w:val="202020"/>
          <w:sz w:val="24"/>
          <w:szCs w:val="24"/>
          <w:shd w:val="clear" w:color="auto" w:fill="FFFFFF"/>
        </w:rPr>
        <w:t>42</w:t>
      </w:r>
      <w:r w:rsidR="00FF51FA" w:rsidRPr="00C47F90">
        <w:rPr>
          <w:rFonts w:ascii="Times New Roman" w:hAnsi="Times New Roman" w:cs="Times New Roman"/>
          <w:color w:val="202020"/>
          <w:sz w:val="24"/>
          <w:szCs w:val="24"/>
          <w:shd w:val="clear" w:color="auto" w:fill="FFFFFF"/>
        </w:rPr>
        <w:t>3</w:t>
      </w:r>
      <w:r w:rsidRPr="00C47F90">
        <w:rPr>
          <w:rFonts w:ascii="Times New Roman" w:hAnsi="Times New Roman" w:cs="Times New Roman"/>
          <w:color w:val="202020"/>
          <w:sz w:val="24"/>
          <w:szCs w:val="24"/>
          <w:shd w:val="clear" w:color="auto" w:fill="FFFFFF"/>
        </w:rPr>
        <w:t xml:space="preserve"> sätestab alused, millal võib kohus jätta hagi läbi vaatamata. Suurem osa hagi läbivaatamata jätmise alustest on seotud hageja tegevusetusega. </w:t>
      </w:r>
      <w:r w:rsidRPr="00AB08C2">
        <w:rPr>
          <w:rFonts w:ascii="Times New Roman" w:hAnsi="Times New Roman" w:cs="Times New Roman"/>
          <w:color w:val="202020"/>
          <w:sz w:val="24"/>
          <w:szCs w:val="24"/>
          <w:shd w:val="clear" w:color="auto" w:fill="FFFFFF"/>
        </w:rPr>
        <w:t>Eelnõukohase §</w:t>
      </w:r>
      <w:r w:rsidR="007338D7" w:rsidRPr="00AB08C2">
        <w:rPr>
          <w:rFonts w:ascii="Times New Roman" w:hAnsi="Times New Roman" w:cs="Times New Roman"/>
          <w:color w:val="202020"/>
          <w:sz w:val="24"/>
          <w:szCs w:val="24"/>
          <w:shd w:val="clear" w:color="auto" w:fill="FFFFFF"/>
        </w:rPr>
        <w:t> </w:t>
      </w:r>
      <w:r w:rsidRPr="00AB08C2">
        <w:rPr>
          <w:rFonts w:ascii="Times New Roman" w:hAnsi="Times New Roman" w:cs="Times New Roman"/>
          <w:color w:val="202020"/>
          <w:sz w:val="24"/>
          <w:szCs w:val="24"/>
          <w:shd w:val="clear" w:color="auto" w:fill="FFFFFF"/>
        </w:rPr>
        <w:t>5</w:t>
      </w:r>
      <w:r w:rsidR="00326057" w:rsidRPr="00AB08C2">
        <w:rPr>
          <w:rFonts w:ascii="Times New Roman" w:hAnsi="Times New Roman" w:cs="Times New Roman"/>
          <w:color w:val="202020"/>
          <w:sz w:val="24"/>
          <w:szCs w:val="24"/>
          <w:shd w:val="clear" w:color="auto" w:fill="FFFFFF"/>
        </w:rPr>
        <w:t>7</w:t>
      </w:r>
      <w:r w:rsidRPr="00AB08C2">
        <w:rPr>
          <w:rFonts w:ascii="Times New Roman" w:hAnsi="Times New Roman" w:cs="Times New Roman"/>
          <w:color w:val="202020"/>
          <w:sz w:val="24"/>
          <w:szCs w:val="24"/>
          <w:shd w:val="clear" w:color="auto" w:fill="FFFFFF"/>
        </w:rPr>
        <w:t xml:space="preserve"> lõike</w:t>
      </w:r>
      <w:r w:rsidR="00323D26" w:rsidRPr="00326057">
        <w:rPr>
          <w:rFonts w:ascii="Times New Roman" w:hAnsi="Times New Roman" w:cs="Times New Roman"/>
          <w:color w:val="202020"/>
          <w:sz w:val="24"/>
          <w:szCs w:val="24"/>
          <w:shd w:val="clear" w:color="auto" w:fill="FFFFFF"/>
        </w:rPr>
        <w:t> </w:t>
      </w:r>
      <w:r w:rsidRPr="00326057">
        <w:rPr>
          <w:rFonts w:ascii="Times New Roman" w:hAnsi="Times New Roman" w:cs="Times New Roman"/>
          <w:color w:val="202020"/>
          <w:sz w:val="24"/>
          <w:szCs w:val="24"/>
          <w:shd w:val="clear" w:color="auto" w:fill="FFFFFF"/>
        </w:rPr>
        <w:t>4</w:t>
      </w:r>
      <w:r w:rsidRPr="00C47F90">
        <w:rPr>
          <w:rFonts w:ascii="Times New Roman" w:hAnsi="Times New Roman" w:cs="Times New Roman"/>
          <w:color w:val="202020"/>
          <w:sz w:val="24"/>
          <w:szCs w:val="24"/>
          <w:shd w:val="clear" w:color="auto" w:fill="FFFFFF"/>
        </w:rPr>
        <w:t xml:space="preserve"> alusel on TVK avaldusega kohtusse pöördumisel hagejaks tarbija. TVK otsus jõustuks tarbija tegevusest või tegevusetusest tingitud hagi läbivaatamata jätmise tõttu, annaks see </w:t>
      </w:r>
      <w:r w:rsidR="00ED37ED" w:rsidRPr="00C47F90">
        <w:rPr>
          <w:rFonts w:ascii="Times New Roman" w:hAnsi="Times New Roman" w:cs="Times New Roman"/>
          <w:color w:val="202020"/>
          <w:sz w:val="24"/>
          <w:szCs w:val="24"/>
          <w:shd w:val="clear" w:color="auto" w:fill="FFFFFF"/>
        </w:rPr>
        <w:t xml:space="preserve">tarbijale </w:t>
      </w:r>
      <w:r w:rsidRPr="00C47F90">
        <w:rPr>
          <w:rFonts w:ascii="Times New Roman" w:hAnsi="Times New Roman" w:cs="Times New Roman"/>
          <w:color w:val="202020"/>
          <w:sz w:val="24"/>
          <w:szCs w:val="24"/>
          <w:shd w:val="clear" w:color="auto" w:fill="FFFFFF"/>
        </w:rPr>
        <w:t xml:space="preserve">võimaluse </w:t>
      </w:r>
      <w:r w:rsidR="00C528CF" w:rsidRPr="00C47F90">
        <w:rPr>
          <w:rFonts w:ascii="Times New Roman" w:hAnsi="Times New Roman" w:cs="Times New Roman"/>
          <w:color w:val="202020"/>
          <w:sz w:val="24"/>
          <w:szCs w:val="24"/>
          <w:shd w:val="clear" w:color="auto" w:fill="FFFFFF"/>
        </w:rPr>
        <w:t xml:space="preserve">kaupleja suhtes </w:t>
      </w:r>
      <w:r w:rsidRPr="00C47F90">
        <w:rPr>
          <w:rFonts w:ascii="Times New Roman" w:hAnsi="Times New Roman" w:cs="Times New Roman"/>
          <w:color w:val="202020"/>
          <w:sz w:val="24"/>
          <w:szCs w:val="24"/>
          <w:shd w:val="clear" w:color="auto" w:fill="FFFFFF"/>
        </w:rPr>
        <w:t>pahatahtlikult loobuda vaidlusest, et jõustada varem tehtud TVK otsus. Analüüsides TsMS</w:t>
      </w:r>
      <w:r w:rsidR="00D41C7C" w:rsidRPr="00C47F90">
        <w:rPr>
          <w:rFonts w:ascii="Times New Roman" w:hAnsi="Times New Roman" w:cs="Times New Roman"/>
          <w:color w:val="202020"/>
          <w:sz w:val="24"/>
          <w:szCs w:val="24"/>
          <w:shd w:val="clear" w:color="auto" w:fill="FFFFFF"/>
        </w:rPr>
        <w:t xml:space="preserve">-i </w:t>
      </w:r>
      <w:r w:rsidRPr="00C47F90">
        <w:rPr>
          <w:rFonts w:ascii="Times New Roman" w:hAnsi="Times New Roman" w:cs="Times New Roman"/>
          <w:color w:val="202020"/>
          <w:sz w:val="24"/>
          <w:szCs w:val="24"/>
          <w:shd w:val="clear" w:color="auto" w:fill="FFFFFF"/>
        </w:rPr>
        <w:t xml:space="preserve">§-s </w:t>
      </w:r>
      <w:r w:rsidR="00241905" w:rsidRPr="00C47F90">
        <w:rPr>
          <w:rFonts w:ascii="Times New Roman" w:hAnsi="Times New Roman" w:cs="Times New Roman"/>
          <w:color w:val="202020"/>
          <w:sz w:val="24"/>
          <w:szCs w:val="24"/>
          <w:shd w:val="clear" w:color="auto" w:fill="FFFFFF"/>
        </w:rPr>
        <w:t xml:space="preserve">423 </w:t>
      </w:r>
      <w:r w:rsidRPr="00C47F90">
        <w:rPr>
          <w:rFonts w:ascii="Times New Roman" w:hAnsi="Times New Roman" w:cs="Times New Roman"/>
          <w:color w:val="202020"/>
          <w:sz w:val="24"/>
          <w:szCs w:val="24"/>
          <w:shd w:val="clear" w:color="auto" w:fill="FFFFFF"/>
        </w:rPr>
        <w:t>sätestatud hagi läbivaatamata jätmise aluseid, on TVK otsuse jõustumine õiguslikult korrektne vaid juhul, kui kohus jätab hagi läbi vaatamata põhjusel, et õigustatud isiku nimel hagi esitanud isik ei ole tõendanud esindusõiguse olemasolu.</w:t>
      </w:r>
    </w:p>
    <w:p w14:paraId="49430FAA" w14:textId="77777777"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p>
    <w:p w14:paraId="4474C851" w14:textId="72F58D7F"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Kohtus menetluse lõpetamise aluse</w:t>
      </w:r>
      <w:r w:rsidR="005E761F" w:rsidRPr="00C47F90">
        <w:rPr>
          <w:rFonts w:ascii="Times New Roman" w:hAnsi="Times New Roman" w:cs="Times New Roman"/>
          <w:color w:val="202020"/>
          <w:sz w:val="24"/>
          <w:szCs w:val="24"/>
          <w:shd w:val="clear" w:color="auto" w:fill="FFFFFF"/>
        </w:rPr>
        <w:t>d on sätestatud</w:t>
      </w:r>
      <w:r w:rsidRPr="00C47F90">
        <w:rPr>
          <w:rFonts w:ascii="Times New Roman" w:hAnsi="Times New Roman" w:cs="Times New Roman"/>
          <w:color w:val="202020"/>
          <w:sz w:val="24"/>
          <w:szCs w:val="24"/>
          <w:shd w:val="clear" w:color="auto" w:fill="FFFFFF"/>
        </w:rPr>
        <w:t xml:space="preserve"> TsMS</w:t>
      </w:r>
      <w:r w:rsidR="00FE71E3" w:rsidRPr="00C47F90">
        <w:rPr>
          <w:rFonts w:ascii="Times New Roman" w:hAnsi="Times New Roman" w:cs="Times New Roman"/>
          <w:color w:val="202020"/>
          <w:sz w:val="24"/>
          <w:szCs w:val="24"/>
          <w:shd w:val="clear" w:color="auto" w:fill="FFFFFF"/>
        </w:rPr>
        <w:noBreakHyphen/>
        <w:t>i</w:t>
      </w:r>
      <w:r w:rsidRPr="00C47F90">
        <w:rPr>
          <w:rFonts w:ascii="Times New Roman" w:hAnsi="Times New Roman" w:cs="Times New Roman"/>
          <w:color w:val="202020"/>
          <w:sz w:val="24"/>
          <w:szCs w:val="24"/>
          <w:shd w:val="clear" w:color="auto" w:fill="FFFFFF"/>
        </w:rPr>
        <w:t xml:space="preserve"> §</w:t>
      </w:r>
      <w:r w:rsidR="00B61589" w:rsidRPr="00C47F90">
        <w:rPr>
          <w:rFonts w:ascii="Times New Roman" w:hAnsi="Times New Roman" w:cs="Times New Roman"/>
          <w:color w:val="202020"/>
          <w:sz w:val="24"/>
          <w:szCs w:val="24"/>
          <w:shd w:val="clear" w:color="auto" w:fill="FFFFFF"/>
        </w:rPr>
        <w:t> </w:t>
      </w:r>
      <w:r w:rsidRPr="00C47F90">
        <w:rPr>
          <w:rFonts w:ascii="Times New Roman" w:hAnsi="Times New Roman" w:cs="Times New Roman"/>
          <w:color w:val="202020"/>
          <w:sz w:val="24"/>
          <w:szCs w:val="24"/>
          <w:shd w:val="clear" w:color="auto" w:fill="FFFFFF"/>
        </w:rPr>
        <w:t>428 lõi</w:t>
      </w:r>
      <w:r w:rsidR="005E761F" w:rsidRPr="00C47F90">
        <w:rPr>
          <w:rFonts w:ascii="Times New Roman" w:hAnsi="Times New Roman" w:cs="Times New Roman"/>
          <w:color w:val="202020"/>
          <w:sz w:val="24"/>
          <w:szCs w:val="24"/>
          <w:shd w:val="clear" w:color="auto" w:fill="FFFFFF"/>
        </w:rPr>
        <w:t>getes </w:t>
      </w:r>
      <w:r w:rsidRPr="00C47F90">
        <w:rPr>
          <w:rFonts w:ascii="Times New Roman" w:hAnsi="Times New Roman" w:cs="Times New Roman"/>
          <w:color w:val="202020"/>
          <w:sz w:val="24"/>
          <w:szCs w:val="24"/>
          <w:shd w:val="clear" w:color="auto" w:fill="FFFFFF"/>
        </w:rPr>
        <w:t>1 ja 2. Kohus lõpetab menetluse otsust tegemata, kui:</w:t>
      </w:r>
    </w:p>
    <w:p w14:paraId="6B068F1E" w14:textId="4AB58C00"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1)</w:t>
      </w:r>
      <w:r w:rsidR="00D57B35" w:rsidRPr="00C47F90">
        <w:rPr>
          <w:rFonts w:ascii="Times New Roman" w:hAnsi="Times New Roman" w:cs="Times New Roman"/>
          <w:color w:val="202020"/>
          <w:sz w:val="24"/>
          <w:szCs w:val="24"/>
          <w:shd w:val="clear" w:color="auto" w:fill="FFFFFF"/>
        </w:rPr>
        <w:t> </w:t>
      </w:r>
      <w:r w:rsidRPr="00C47F90">
        <w:rPr>
          <w:rFonts w:ascii="Times New Roman" w:hAnsi="Times New Roman" w:cs="Times New Roman"/>
          <w:color w:val="202020"/>
          <w:sz w:val="24"/>
          <w:szCs w:val="24"/>
          <w:shd w:val="clear" w:color="auto" w:fill="FFFFFF"/>
        </w:rPr>
        <w:t>kohtusse pöördunud isik ei ole kinni pidanud seda liiki asjade eelnevaks kohtuväliseks lahendamiseks seadusega sätestatud kohustuslikust korrast ja seda korda ei saa enam rakendada;</w:t>
      </w:r>
    </w:p>
    <w:p w14:paraId="75AD57F3" w14:textId="76ABCE8F"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2)</w:t>
      </w:r>
      <w:r w:rsidR="00D57B35" w:rsidRPr="00C47F90">
        <w:rPr>
          <w:rFonts w:ascii="Times New Roman" w:hAnsi="Times New Roman" w:cs="Times New Roman"/>
          <w:color w:val="202020"/>
          <w:sz w:val="24"/>
          <w:szCs w:val="24"/>
          <w:shd w:val="clear" w:color="auto" w:fill="FFFFFF"/>
        </w:rPr>
        <w:t> </w:t>
      </w:r>
      <w:r w:rsidRPr="00C47F90">
        <w:rPr>
          <w:rFonts w:ascii="Times New Roman" w:hAnsi="Times New Roman" w:cs="Times New Roman"/>
          <w:color w:val="202020"/>
          <w:sz w:val="24"/>
          <w:szCs w:val="24"/>
          <w:shd w:val="clear" w:color="auto" w:fill="FFFFFF"/>
        </w:rPr>
        <w:t>samade poolte vaidluses samal alusel sama hagieseme üle on jõustunud menetluse lõpetanud Eesti kohtu lahend või Eestis tunnustamisele kuuluv välisriigi kohtu lahend või vahekohtu otsus või jõustunud lahend kohtueelses menetluses, muu hulgas õiguskantsleri kinnitatud kokkulepe, mis välistab samas asjas uue kohtusse pöördumise;</w:t>
      </w:r>
    </w:p>
    <w:p w14:paraId="1613EE68" w14:textId="0899ED1C"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3) hageja on hagist loobunud;</w:t>
      </w:r>
    </w:p>
    <w:p w14:paraId="15ADB944" w14:textId="2A99724A"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4) pooled on sõlminud kompromissi ja kohus kinnitab selle;</w:t>
      </w:r>
    </w:p>
    <w:p w14:paraId="44A922FF" w14:textId="45E0ADC4"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5) asjas pooleks oleva füüsilise isiku surma korral vaieldav õigussuhe ei võimalda õigusjärglust või juriidiline isik on lõppenud õigusjärgluseta.</w:t>
      </w:r>
    </w:p>
    <w:p w14:paraId="4A14DF92" w14:textId="34AB78BF"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6) muul seaduses sätestatud alusel.</w:t>
      </w:r>
    </w:p>
    <w:p w14:paraId="1DD1B710" w14:textId="77777777" w:rsidR="00FF51FA" w:rsidRPr="00C47F90" w:rsidRDefault="00FF51FA" w:rsidP="00FF51FA">
      <w:pPr>
        <w:spacing w:after="0" w:line="240" w:lineRule="auto"/>
        <w:jc w:val="both"/>
        <w:rPr>
          <w:rFonts w:ascii="Times New Roman" w:hAnsi="Times New Roman" w:cs="Times New Roman"/>
          <w:color w:val="202020"/>
          <w:sz w:val="24"/>
          <w:szCs w:val="24"/>
          <w:shd w:val="clear" w:color="auto" w:fill="FFFFFF"/>
        </w:rPr>
      </w:pPr>
    </w:p>
    <w:p w14:paraId="1164C38F" w14:textId="3D5FE06D" w:rsidR="00FF51FA" w:rsidRPr="00C47F90" w:rsidRDefault="00463ECC" w:rsidP="00FF51FA">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shd w:val="clear" w:color="auto" w:fill="FFFFFF"/>
        </w:rPr>
        <w:t>Tarbijavaidluse</w:t>
      </w:r>
      <w:r w:rsidR="00FF51FA" w:rsidRPr="00C47F90">
        <w:rPr>
          <w:rFonts w:ascii="Times New Roman" w:hAnsi="Times New Roman" w:cs="Times New Roman"/>
          <w:color w:val="202020"/>
          <w:sz w:val="24"/>
          <w:szCs w:val="24"/>
          <w:shd w:val="clear" w:color="auto" w:fill="FFFFFF"/>
        </w:rPr>
        <w:t xml:space="preserve"> lahendamine TVK-s ei ole kohustuslik kohtueelne menetlus, seega ei ole TsMS</w:t>
      </w:r>
      <w:r w:rsidR="00AB5ACE" w:rsidRPr="00C47F90">
        <w:rPr>
          <w:rFonts w:ascii="Times New Roman" w:hAnsi="Times New Roman" w:cs="Times New Roman"/>
          <w:color w:val="202020"/>
          <w:sz w:val="24"/>
          <w:szCs w:val="24"/>
          <w:shd w:val="clear" w:color="auto" w:fill="FFFFFF"/>
        </w:rPr>
        <w:noBreakHyphen/>
        <w:t>i</w:t>
      </w:r>
      <w:r w:rsidR="00FF51FA" w:rsidRPr="00C47F90">
        <w:rPr>
          <w:rFonts w:ascii="Times New Roman" w:hAnsi="Times New Roman" w:cs="Times New Roman"/>
          <w:color w:val="202020"/>
          <w:sz w:val="24"/>
          <w:szCs w:val="24"/>
          <w:shd w:val="clear" w:color="auto" w:fill="FFFFFF"/>
        </w:rPr>
        <w:t xml:space="preserve"> §</w:t>
      </w:r>
      <w:r w:rsidR="003A7C1F" w:rsidRPr="00C47F90">
        <w:rPr>
          <w:rFonts w:ascii="Times New Roman" w:hAnsi="Times New Roman" w:cs="Times New Roman"/>
          <w:color w:val="202020"/>
          <w:sz w:val="24"/>
          <w:szCs w:val="24"/>
          <w:shd w:val="clear" w:color="auto" w:fill="FFFFFF"/>
        </w:rPr>
        <w:t> </w:t>
      </w:r>
      <w:r w:rsidR="00FF51FA" w:rsidRPr="00C47F90">
        <w:rPr>
          <w:rFonts w:ascii="Times New Roman" w:hAnsi="Times New Roman" w:cs="Times New Roman"/>
          <w:color w:val="202020"/>
          <w:sz w:val="24"/>
          <w:szCs w:val="24"/>
          <w:shd w:val="clear" w:color="auto" w:fill="FFFFFF"/>
        </w:rPr>
        <w:t>428 l</w:t>
      </w:r>
      <w:r w:rsidR="003A7C1F" w:rsidRPr="00C47F90">
        <w:rPr>
          <w:rFonts w:ascii="Times New Roman" w:hAnsi="Times New Roman" w:cs="Times New Roman"/>
          <w:color w:val="202020"/>
          <w:sz w:val="24"/>
          <w:szCs w:val="24"/>
          <w:shd w:val="clear" w:color="auto" w:fill="FFFFFF"/>
        </w:rPr>
        <w:t>g </w:t>
      </w:r>
      <w:r w:rsidR="00FF51FA" w:rsidRPr="00C47F90">
        <w:rPr>
          <w:rFonts w:ascii="Times New Roman" w:hAnsi="Times New Roman" w:cs="Times New Roman"/>
          <w:color w:val="202020"/>
          <w:sz w:val="24"/>
          <w:szCs w:val="24"/>
          <w:shd w:val="clear" w:color="auto" w:fill="FFFFFF"/>
        </w:rPr>
        <w:t>1 punkti</w:t>
      </w:r>
      <w:r w:rsidR="003A7C1F" w:rsidRPr="00C47F90">
        <w:rPr>
          <w:rFonts w:ascii="Times New Roman" w:hAnsi="Times New Roman" w:cs="Times New Roman"/>
          <w:color w:val="202020"/>
          <w:sz w:val="24"/>
          <w:szCs w:val="24"/>
          <w:shd w:val="clear" w:color="auto" w:fill="FFFFFF"/>
        </w:rPr>
        <w:t> </w:t>
      </w:r>
      <w:r w:rsidR="00FF51FA" w:rsidRPr="00C47F90">
        <w:rPr>
          <w:rFonts w:ascii="Times New Roman" w:hAnsi="Times New Roman" w:cs="Times New Roman"/>
          <w:color w:val="202020"/>
          <w:sz w:val="24"/>
          <w:szCs w:val="24"/>
          <w:shd w:val="clear" w:color="auto" w:fill="FFFFFF"/>
        </w:rPr>
        <w:t xml:space="preserve">1 alusel menetluse lõpetamine kohaldatav </w:t>
      </w:r>
      <w:r w:rsidRPr="00C47F90">
        <w:rPr>
          <w:rFonts w:ascii="Times New Roman" w:hAnsi="Times New Roman" w:cs="Times New Roman"/>
          <w:color w:val="202020"/>
          <w:sz w:val="24"/>
          <w:szCs w:val="24"/>
          <w:shd w:val="clear" w:color="auto" w:fill="FFFFFF"/>
        </w:rPr>
        <w:t>tarbijavaidlusele</w:t>
      </w:r>
      <w:r w:rsidR="00FF51FA" w:rsidRPr="00C47F90">
        <w:rPr>
          <w:rFonts w:ascii="Times New Roman" w:hAnsi="Times New Roman" w:cs="Times New Roman"/>
          <w:color w:val="202020"/>
          <w:sz w:val="24"/>
          <w:szCs w:val="24"/>
          <w:shd w:val="clear" w:color="auto" w:fill="FFFFFF"/>
        </w:rPr>
        <w:t>, millega pöördutakse TVK järel edasi kohtusse. Olukorras, kus kohtumenetluses hageja loobub seaduses ettenähtud korras oma nõudest, ei ole õiguse üldpõhimõtetega kooskõlas, kui jõustuks varem sama nõude alusel tehtud TVK otsus. Olukorras, kus pooled jõuavad kohtumenetluses kompromissile, ei saa ühel ajal jõustuda kohtu kinnitatud kompromiss ja varem samas asjas tehtud TVK otsus. Olukorras, kus kohus on menetluse lõpetanud põhjusel, et poole surma või juriidilise isiku lõppemise järel õigusjärglus puudub, ei saa jõustuda ka varem tehtud TVK otsus, sest vastav otsus ei oleks õigusjärgluse puudumise tõttu täidetav. Seega sätestatakse muudatusega, et TVK otsus jõustub juhul, kui kohus lõpetab samas vaidluses menetluse TsMS</w:t>
      </w:r>
      <w:r w:rsidR="00D04238" w:rsidRPr="00C47F90">
        <w:rPr>
          <w:rFonts w:ascii="Times New Roman" w:hAnsi="Times New Roman" w:cs="Times New Roman"/>
          <w:color w:val="202020"/>
          <w:sz w:val="24"/>
          <w:szCs w:val="24"/>
          <w:shd w:val="clear" w:color="auto" w:fill="FFFFFF"/>
        </w:rPr>
        <w:noBreakHyphen/>
        <w:t>i</w:t>
      </w:r>
      <w:r w:rsidR="00FF51FA" w:rsidRPr="00C47F90">
        <w:rPr>
          <w:rFonts w:ascii="Times New Roman" w:hAnsi="Times New Roman" w:cs="Times New Roman"/>
          <w:color w:val="202020"/>
          <w:sz w:val="24"/>
          <w:szCs w:val="24"/>
          <w:shd w:val="clear" w:color="auto" w:fill="FFFFFF"/>
        </w:rPr>
        <w:t xml:space="preserve"> §</w:t>
      </w:r>
      <w:r w:rsidR="001F7F13" w:rsidRPr="00C47F90">
        <w:rPr>
          <w:rFonts w:ascii="Times New Roman" w:hAnsi="Times New Roman" w:cs="Times New Roman"/>
          <w:color w:val="202020"/>
          <w:sz w:val="24"/>
          <w:szCs w:val="24"/>
          <w:shd w:val="clear" w:color="auto" w:fill="FFFFFF"/>
        </w:rPr>
        <w:t> </w:t>
      </w:r>
      <w:r w:rsidR="00FF51FA" w:rsidRPr="00C47F90">
        <w:rPr>
          <w:rFonts w:ascii="Times New Roman" w:hAnsi="Times New Roman" w:cs="Times New Roman"/>
          <w:color w:val="202020"/>
          <w:sz w:val="24"/>
          <w:szCs w:val="24"/>
          <w:shd w:val="clear" w:color="auto" w:fill="FFFFFF"/>
        </w:rPr>
        <w:t>428 lõike</w:t>
      </w:r>
      <w:r w:rsidR="00A6252C" w:rsidRPr="00C47F90">
        <w:rPr>
          <w:rFonts w:ascii="Times New Roman" w:hAnsi="Times New Roman" w:cs="Times New Roman"/>
          <w:color w:val="202020"/>
          <w:sz w:val="24"/>
          <w:szCs w:val="24"/>
          <w:shd w:val="clear" w:color="auto" w:fill="FFFFFF"/>
        </w:rPr>
        <w:t> </w:t>
      </w:r>
      <w:r w:rsidR="00FF51FA" w:rsidRPr="00C47F90">
        <w:rPr>
          <w:rFonts w:ascii="Times New Roman" w:hAnsi="Times New Roman" w:cs="Times New Roman"/>
          <w:color w:val="202020"/>
          <w:sz w:val="24"/>
          <w:szCs w:val="24"/>
          <w:shd w:val="clear" w:color="auto" w:fill="FFFFFF"/>
        </w:rPr>
        <w:t>2 alusel</w:t>
      </w:r>
      <w:r w:rsidR="00553A2B" w:rsidRPr="00C47F90">
        <w:rPr>
          <w:rStyle w:val="Allmrkuseviide"/>
          <w:rFonts w:ascii="Times New Roman" w:hAnsi="Times New Roman" w:cs="Times New Roman"/>
          <w:color w:val="202020"/>
          <w:sz w:val="24"/>
          <w:szCs w:val="24"/>
          <w:shd w:val="clear" w:color="auto" w:fill="FFFFFF"/>
        </w:rPr>
        <w:footnoteReference w:id="23"/>
      </w:r>
      <w:r w:rsidR="00FF51FA" w:rsidRPr="00C47F90">
        <w:rPr>
          <w:rFonts w:ascii="Times New Roman" w:hAnsi="Times New Roman" w:cs="Times New Roman"/>
          <w:color w:val="202020"/>
          <w:sz w:val="24"/>
          <w:szCs w:val="24"/>
          <w:shd w:val="clear" w:color="auto" w:fill="FFFFFF"/>
        </w:rPr>
        <w:t xml:space="preserve">. </w:t>
      </w:r>
      <w:commentRangeStart w:id="45"/>
      <w:r w:rsidR="00FF51FA" w:rsidRPr="00C47F90">
        <w:rPr>
          <w:rFonts w:ascii="Times New Roman" w:hAnsi="Times New Roman" w:cs="Times New Roman"/>
          <w:color w:val="202020"/>
          <w:sz w:val="24"/>
          <w:szCs w:val="24"/>
          <w:shd w:val="clear" w:color="auto" w:fill="FFFFFF"/>
        </w:rPr>
        <w:t>TsMS</w:t>
      </w:r>
      <w:r w:rsidR="00D239D1" w:rsidRPr="00C47F90">
        <w:rPr>
          <w:rFonts w:ascii="Times New Roman" w:hAnsi="Times New Roman" w:cs="Times New Roman"/>
          <w:color w:val="202020"/>
          <w:sz w:val="24"/>
          <w:szCs w:val="24"/>
          <w:shd w:val="clear" w:color="auto" w:fill="FFFFFF"/>
        </w:rPr>
        <w:noBreakHyphen/>
        <w:t>i</w:t>
      </w:r>
      <w:r w:rsidR="00FF51FA" w:rsidRPr="00C47F90">
        <w:rPr>
          <w:rFonts w:ascii="Times New Roman" w:hAnsi="Times New Roman" w:cs="Times New Roman"/>
          <w:color w:val="202020"/>
          <w:sz w:val="24"/>
          <w:szCs w:val="24"/>
          <w:shd w:val="clear" w:color="auto" w:fill="FFFFFF"/>
        </w:rPr>
        <w:t xml:space="preserve"> §</w:t>
      </w:r>
      <w:r w:rsidR="007A4B0D" w:rsidRPr="00C47F90">
        <w:rPr>
          <w:rFonts w:ascii="Times New Roman" w:hAnsi="Times New Roman" w:cs="Times New Roman"/>
          <w:color w:val="202020"/>
          <w:sz w:val="24"/>
          <w:szCs w:val="24"/>
          <w:shd w:val="clear" w:color="auto" w:fill="FFFFFF"/>
        </w:rPr>
        <w:t> </w:t>
      </w:r>
      <w:r w:rsidR="00FF51FA" w:rsidRPr="00C47F90">
        <w:rPr>
          <w:rFonts w:ascii="Times New Roman" w:hAnsi="Times New Roman" w:cs="Times New Roman"/>
          <w:color w:val="202020"/>
          <w:sz w:val="24"/>
          <w:szCs w:val="24"/>
          <w:shd w:val="clear" w:color="auto" w:fill="FFFFFF"/>
        </w:rPr>
        <w:t>428 lõike</w:t>
      </w:r>
      <w:r w:rsidR="007A4B0D" w:rsidRPr="00C47F90">
        <w:rPr>
          <w:rFonts w:ascii="Times New Roman" w:hAnsi="Times New Roman" w:cs="Times New Roman"/>
          <w:color w:val="202020"/>
          <w:sz w:val="24"/>
          <w:szCs w:val="24"/>
          <w:shd w:val="clear" w:color="auto" w:fill="FFFFFF"/>
        </w:rPr>
        <w:t> </w:t>
      </w:r>
      <w:r w:rsidR="00FF51FA" w:rsidRPr="00C47F90">
        <w:rPr>
          <w:rFonts w:ascii="Times New Roman" w:hAnsi="Times New Roman" w:cs="Times New Roman"/>
          <w:color w:val="202020"/>
          <w:sz w:val="24"/>
          <w:szCs w:val="24"/>
          <w:shd w:val="clear" w:color="auto" w:fill="FFFFFF"/>
        </w:rPr>
        <w:t>2 alusel lõpetatakse menetlus</w:t>
      </w:r>
      <w:r w:rsidR="002E24C8" w:rsidRPr="00C47F90">
        <w:rPr>
          <w:rFonts w:ascii="Times New Roman" w:hAnsi="Times New Roman" w:cs="Times New Roman"/>
          <w:color w:val="202020"/>
          <w:sz w:val="24"/>
          <w:szCs w:val="24"/>
          <w:shd w:val="clear" w:color="auto" w:fill="FFFFFF"/>
        </w:rPr>
        <w:t xml:space="preserve"> ka</w:t>
      </w:r>
      <w:r w:rsidR="00FF51FA" w:rsidRPr="00C47F90">
        <w:rPr>
          <w:rFonts w:ascii="Times New Roman" w:hAnsi="Times New Roman" w:cs="Times New Roman"/>
          <w:color w:val="202020"/>
          <w:sz w:val="24"/>
          <w:szCs w:val="24"/>
          <w:shd w:val="clear" w:color="auto" w:fill="FFFFFF"/>
        </w:rPr>
        <w:t xml:space="preserve"> muul seaduses sätestatud alusel. Muud võimalikud alused peavad olema </w:t>
      </w:r>
      <w:r w:rsidR="007F1D66" w:rsidRPr="00C47F90">
        <w:rPr>
          <w:rFonts w:ascii="Times New Roman" w:hAnsi="Times New Roman" w:cs="Times New Roman"/>
          <w:color w:val="202020"/>
          <w:sz w:val="24"/>
          <w:szCs w:val="24"/>
          <w:shd w:val="clear" w:color="auto" w:fill="FFFFFF"/>
        </w:rPr>
        <w:t xml:space="preserve">sätestatud </w:t>
      </w:r>
      <w:r w:rsidR="00FF51FA" w:rsidRPr="00C47F90">
        <w:rPr>
          <w:rFonts w:ascii="Times New Roman" w:hAnsi="Times New Roman" w:cs="Times New Roman"/>
          <w:color w:val="202020"/>
          <w:sz w:val="24"/>
          <w:szCs w:val="24"/>
          <w:shd w:val="clear" w:color="auto" w:fill="FFFFFF"/>
        </w:rPr>
        <w:t>seaduses.</w:t>
      </w:r>
      <w:commentRangeEnd w:id="45"/>
      <w:r w:rsidR="005422BF">
        <w:rPr>
          <w:rStyle w:val="Kommentaariviide"/>
        </w:rPr>
        <w:commentReference w:id="45"/>
      </w:r>
    </w:p>
    <w:p w14:paraId="164A272E" w14:textId="77777777" w:rsidR="00463ECC" w:rsidRPr="00C47F90" w:rsidRDefault="00463ECC" w:rsidP="00FF51FA">
      <w:pPr>
        <w:spacing w:after="0" w:line="240" w:lineRule="auto"/>
        <w:jc w:val="both"/>
        <w:rPr>
          <w:rFonts w:ascii="Times New Roman" w:hAnsi="Times New Roman" w:cs="Times New Roman"/>
          <w:color w:val="202020"/>
          <w:sz w:val="24"/>
          <w:szCs w:val="24"/>
          <w:shd w:val="clear" w:color="auto" w:fill="FFFFFF"/>
        </w:rPr>
      </w:pPr>
    </w:p>
    <w:p w14:paraId="3C3C941D" w14:textId="6C69DD7C" w:rsidR="001845E1" w:rsidRPr="00C47F90" w:rsidRDefault="001845E1">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u w:val="single"/>
          <w:shd w:val="clear" w:color="auto" w:fill="FFFFFF"/>
        </w:rPr>
        <w:t>Lõikes 3</w:t>
      </w:r>
      <w:r w:rsidRPr="00C47F90">
        <w:rPr>
          <w:rFonts w:ascii="Times New Roman" w:hAnsi="Times New Roman" w:cs="Times New Roman"/>
          <w:color w:val="202020"/>
          <w:sz w:val="24"/>
          <w:szCs w:val="24"/>
          <w:shd w:val="clear" w:color="auto" w:fill="FFFFFF"/>
        </w:rPr>
        <w:t xml:space="preserve"> sätestataks</w:t>
      </w:r>
      <w:r w:rsidR="0033374F" w:rsidRPr="00C47F90">
        <w:rPr>
          <w:rFonts w:ascii="Times New Roman" w:hAnsi="Times New Roman" w:cs="Times New Roman"/>
          <w:color w:val="202020"/>
          <w:sz w:val="24"/>
          <w:szCs w:val="24"/>
          <w:shd w:val="clear" w:color="auto" w:fill="FFFFFF"/>
        </w:rPr>
        <w:t>e</w:t>
      </w:r>
      <w:r w:rsidRPr="00C47F90">
        <w:rPr>
          <w:rFonts w:ascii="Times New Roman" w:hAnsi="Times New Roman" w:cs="Times New Roman"/>
          <w:color w:val="202020"/>
          <w:sz w:val="24"/>
          <w:szCs w:val="24"/>
          <w:shd w:val="clear" w:color="auto" w:fill="FFFFFF"/>
        </w:rPr>
        <w:t>, et komisjoni jõustunud otsus on pooltele täitmiseks kohustuslik. Kuna otsusega lahendatakse vaid tarbija nõudeid kaupleja vastu</w:t>
      </w:r>
      <w:r w:rsidR="00E55924" w:rsidRPr="00C47F90">
        <w:rPr>
          <w:rFonts w:ascii="Times New Roman" w:hAnsi="Times New Roman" w:cs="Times New Roman"/>
          <w:color w:val="202020"/>
          <w:sz w:val="24"/>
          <w:szCs w:val="24"/>
          <w:shd w:val="clear" w:color="auto" w:fill="FFFFFF"/>
        </w:rPr>
        <w:t>,</w:t>
      </w:r>
      <w:r w:rsidRPr="00C47F90">
        <w:rPr>
          <w:rFonts w:ascii="Times New Roman" w:hAnsi="Times New Roman" w:cs="Times New Roman"/>
          <w:color w:val="202020"/>
          <w:sz w:val="24"/>
          <w:szCs w:val="24"/>
          <w:shd w:val="clear" w:color="auto" w:fill="FFFFFF"/>
        </w:rPr>
        <w:t xml:space="preserve"> siis sisuliselt on otsus täitmiseks kohustuslik vaid kauplejale.</w:t>
      </w:r>
    </w:p>
    <w:p w14:paraId="4265CF7D" w14:textId="1D3C82FA" w:rsidR="001845E1" w:rsidRPr="00C47F90" w:rsidRDefault="001845E1" w:rsidP="00A87C4D">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color w:val="202020"/>
          <w:sz w:val="24"/>
          <w:szCs w:val="24"/>
          <w:u w:val="single"/>
          <w:shd w:val="clear" w:color="auto" w:fill="FFFFFF"/>
        </w:rPr>
        <w:t>Lõikes 4</w:t>
      </w:r>
      <w:r w:rsidRPr="00C47F90">
        <w:rPr>
          <w:rFonts w:ascii="Times New Roman" w:hAnsi="Times New Roman" w:cs="Times New Roman"/>
          <w:color w:val="202020"/>
          <w:sz w:val="24"/>
          <w:szCs w:val="24"/>
          <w:shd w:val="clear" w:color="auto" w:fill="FFFFFF"/>
        </w:rPr>
        <w:t xml:space="preserve"> sätestatakse, et poole taotlusel lisab komisjon otsusele jõustumismärke, mille võib väljastada ka elektroonilise kinnitusena.</w:t>
      </w:r>
      <w:r w:rsidR="00A87C4D" w:rsidRPr="00C47F90">
        <w:t xml:space="preserve"> </w:t>
      </w:r>
      <w:r w:rsidR="00A87C4D" w:rsidRPr="00C47F90">
        <w:rPr>
          <w:rFonts w:ascii="Times New Roman" w:hAnsi="Times New Roman" w:cs="Times New Roman"/>
          <w:color w:val="202020"/>
          <w:sz w:val="24"/>
          <w:szCs w:val="24"/>
          <w:shd w:val="clear" w:color="auto" w:fill="FFFFFF"/>
        </w:rPr>
        <w:t xml:space="preserve">Komisjoni alaline liige võib jõustumismärke lisamise teha ülesandeks </w:t>
      </w:r>
      <w:r w:rsidR="00A71990" w:rsidRPr="00C47F90">
        <w:rPr>
          <w:rFonts w:ascii="Times New Roman" w:hAnsi="Times New Roman" w:cs="Times New Roman"/>
          <w:color w:val="202020"/>
          <w:sz w:val="24"/>
          <w:szCs w:val="24"/>
          <w:shd w:val="clear" w:color="auto" w:fill="FFFFFF"/>
        </w:rPr>
        <w:t xml:space="preserve">TTJA </w:t>
      </w:r>
      <w:r w:rsidR="00A87C4D" w:rsidRPr="00C47F90">
        <w:rPr>
          <w:rFonts w:ascii="Times New Roman" w:hAnsi="Times New Roman" w:cs="Times New Roman"/>
          <w:color w:val="202020"/>
          <w:sz w:val="24"/>
          <w:szCs w:val="24"/>
          <w:shd w:val="clear" w:color="auto" w:fill="FFFFFF"/>
        </w:rPr>
        <w:t>teenistujale.</w:t>
      </w:r>
    </w:p>
    <w:p w14:paraId="612E2A2D" w14:textId="4314EBA5" w:rsidR="001845E1" w:rsidRPr="00C47F90" w:rsidRDefault="001845E1">
      <w:pPr>
        <w:spacing w:after="0" w:line="240" w:lineRule="auto"/>
        <w:jc w:val="both"/>
        <w:rPr>
          <w:rFonts w:ascii="Times New Roman" w:hAnsi="Times New Roman" w:cs="Times New Roman"/>
          <w:color w:val="202020"/>
          <w:sz w:val="24"/>
          <w:szCs w:val="24"/>
          <w:shd w:val="clear" w:color="auto" w:fill="FFFFFF"/>
        </w:rPr>
      </w:pPr>
    </w:p>
    <w:p w14:paraId="14A0F6FB" w14:textId="037CD103" w:rsidR="001845E1" w:rsidRPr="00C47F90" w:rsidRDefault="001845E1">
      <w:pPr>
        <w:spacing w:after="0" w:line="240" w:lineRule="auto"/>
        <w:jc w:val="both"/>
        <w:rPr>
          <w:rFonts w:ascii="Times New Roman" w:hAnsi="Times New Roman" w:cs="Times New Roman"/>
          <w:color w:val="202020"/>
          <w:sz w:val="24"/>
          <w:szCs w:val="24"/>
          <w:shd w:val="clear" w:color="auto" w:fill="FFFFFF"/>
        </w:rPr>
      </w:pPr>
      <w:r w:rsidRPr="00C47F90">
        <w:rPr>
          <w:rFonts w:ascii="Times New Roman" w:hAnsi="Times New Roman" w:cs="Times New Roman"/>
          <w:b/>
          <w:bCs/>
          <w:color w:val="202020"/>
          <w:sz w:val="24"/>
          <w:szCs w:val="24"/>
          <w:shd w:val="clear" w:color="auto" w:fill="FFFFFF"/>
        </w:rPr>
        <w:t>TKS</w:t>
      </w:r>
      <w:r w:rsidR="006A49C8" w:rsidRPr="00C47F90">
        <w:rPr>
          <w:rFonts w:ascii="Times New Roman" w:hAnsi="Times New Roman" w:cs="Times New Roman"/>
          <w:b/>
          <w:bCs/>
          <w:color w:val="202020"/>
          <w:sz w:val="24"/>
          <w:szCs w:val="24"/>
          <w:shd w:val="clear" w:color="auto" w:fill="FFFFFF"/>
        </w:rPr>
        <w:noBreakHyphen/>
        <w:t>i</w:t>
      </w:r>
      <w:r w:rsidRPr="00C47F90">
        <w:rPr>
          <w:rFonts w:ascii="Times New Roman" w:hAnsi="Times New Roman" w:cs="Times New Roman"/>
          <w:b/>
          <w:bCs/>
          <w:color w:val="202020"/>
          <w:sz w:val="24"/>
          <w:szCs w:val="24"/>
          <w:shd w:val="clear" w:color="auto" w:fill="FFFFFF"/>
        </w:rPr>
        <w:t xml:space="preserve"> §</w:t>
      </w:r>
      <w:r w:rsidR="00B41BE1" w:rsidRPr="00C47F90">
        <w:rPr>
          <w:rFonts w:ascii="Times New Roman" w:hAnsi="Times New Roman" w:cs="Times New Roman"/>
          <w:b/>
          <w:bCs/>
          <w:color w:val="202020"/>
          <w:sz w:val="24"/>
          <w:szCs w:val="24"/>
          <w:shd w:val="clear" w:color="auto" w:fill="FFFFFF"/>
        </w:rPr>
        <w:t xml:space="preserve"> </w:t>
      </w:r>
      <w:r w:rsidRPr="00C47F90">
        <w:rPr>
          <w:rFonts w:ascii="Times New Roman" w:hAnsi="Times New Roman" w:cs="Times New Roman"/>
          <w:b/>
          <w:bCs/>
          <w:color w:val="202020"/>
          <w:sz w:val="24"/>
          <w:szCs w:val="24"/>
          <w:shd w:val="clear" w:color="auto" w:fill="FFFFFF"/>
        </w:rPr>
        <w:t>58</w:t>
      </w:r>
      <w:r w:rsidR="001F2174">
        <w:rPr>
          <w:rFonts w:ascii="Times New Roman" w:hAnsi="Times New Roman" w:cs="Times New Roman"/>
          <w:b/>
          <w:bCs/>
          <w:color w:val="202020"/>
          <w:sz w:val="24"/>
          <w:szCs w:val="24"/>
          <w:shd w:val="clear" w:color="auto" w:fill="FFFFFF"/>
          <w:vertAlign w:val="superscript"/>
        </w:rPr>
        <w:t>1</w:t>
      </w:r>
      <w:r w:rsidRPr="00C47F90">
        <w:rPr>
          <w:rFonts w:ascii="Times New Roman" w:hAnsi="Times New Roman" w:cs="Times New Roman"/>
          <w:color w:val="202020"/>
          <w:sz w:val="24"/>
          <w:szCs w:val="24"/>
          <w:shd w:val="clear" w:color="auto" w:fill="FFFFFF"/>
          <w:vertAlign w:val="superscript"/>
        </w:rPr>
        <w:t xml:space="preserve"> </w:t>
      </w:r>
      <w:r w:rsidR="00B41BE1" w:rsidRPr="00C47F90">
        <w:rPr>
          <w:rFonts w:ascii="Times New Roman" w:hAnsi="Times New Roman" w:cs="Times New Roman"/>
          <w:color w:val="202020"/>
          <w:sz w:val="24"/>
          <w:szCs w:val="24"/>
          <w:shd w:val="clear" w:color="auto" w:fill="FFFFFF"/>
        </w:rPr>
        <w:t>sätestab</w:t>
      </w:r>
      <w:r w:rsidRPr="00C47F90">
        <w:rPr>
          <w:rFonts w:ascii="Times New Roman" w:hAnsi="Times New Roman" w:cs="Times New Roman"/>
          <w:color w:val="202020"/>
          <w:sz w:val="24"/>
          <w:szCs w:val="24"/>
          <w:shd w:val="clear" w:color="auto" w:fill="FFFFFF"/>
        </w:rPr>
        <w:t xml:space="preserve"> otsuse tühistami</w:t>
      </w:r>
      <w:r w:rsidR="00B41BE1" w:rsidRPr="00C47F90">
        <w:rPr>
          <w:rFonts w:ascii="Times New Roman" w:hAnsi="Times New Roman" w:cs="Times New Roman"/>
          <w:color w:val="202020"/>
          <w:sz w:val="24"/>
          <w:szCs w:val="24"/>
          <w:shd w:val="clear" w:color="auto" w:fill="FFFFFF"/>
        </w:rPr>
        <w:t>se</w:t>
      </w:r>
      <w:r w:rsidRPr="00C47F90">
        <w:rPr>
          <w:rFonts w:ascii="Times New Roman" w:hAnsi="Times New Roman" w:cs="Times New Roman"/>
          <w:color w:val="202020"/>
          <w:sz w:val="24"/>
          <w:szCs w:val="24"/>
          <w:shd w:val="clear" w:color="auto" w:fill="FFFFFF"/>
        </w:rPr>
        <w:t>.</w:t>
      </w:r>
    </w:p>
    <w:p w14:paraId="1A523B9D" w14:textId="35797B4D" w:rsidR="00892820" w:rsidRPr="00C47F90" w:rsidRDefault="00B50302">
      <w:pPr>
        <w:spacing w:after="0" w:line="240" w:lineRule="auto"/>
        <w:jc w:val="both"/>
        <w:rPr>
          <w:rFonts w:ascii="Times New Roman" w:hAnsi="Times New Roman" w:cs="Times New Roman"/>
          <w:sz w:val="24"/>
          <w:szCs w:val="24"/>
        </w:rPr>
      </w:pPr>
      <w:commentRangeStart w:id="46"/>
      <w:r w:rsidRPr="00C47F90">
        <w:rPr>
          <w:rFonts w:ascii="Times New Roman" w:hAnsi="Times New Roman" w:cs="Times New Roman"/>
          <w:sz w:val="24"/>
          <w:szCs w:val="24"/>
          <w:u w:val="single"/>
        </w:rPr>
        <w:t>Lõike 1</w:t>
      </w:r>
      <w:commentRangeEnd w:id="46"/>
      <w:r w:rsidR="005422BF">
        <w:rPr>
          <w:rStyle w:val="Kommentaariviide"/>
        </w:rPr>
        <w:commentReference w:id="46"/>
      </w:r>
      <w:r w:rsidRPr="00C47F90">
        <w:rPr>
          <w:rFonts w:ascii="Times New Roman" w:hAnsi="Times New Roman" w:cs="Times New Roman"/>
          <w:sz w:val="24"/>
          <w:szCs w:val="24"/>
        </w:rPr>
        <w:t xml:space="preserve"> kohaselt ei saa komisjon pärast otsuse teatavakstegemist otsust muuta ega tühistada.</w:t>
      </w:r>
    </w:p>
    <w:p w14:paraId="3941EEA8" w14:textId="107C0195" w:rsidR="00B50302" w:rsidRPr="00C47F90" w:rsidRDefault="00B50302">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sätestatakse otsuse tühistamise erisus, mille kohaselt on komisjoni esimehel õigus veel jõustumata otsus tühistada, kui </w:t>
      </w:r>
      <w:r w:rsidR="001402B2" w:rsidRPr="00C47F90">
        <w:rPr>
          <w:rFonts w:ascii="Times New Roman" w:hAnsi="Times New Roman" w:cs="Times New Roman"/>
          <w:sz w:val="24"/>
          <w:szCs w:val="24"/>
        </w:rPr>
        <w:t xml:space="preserve">tarbija võtab oma avalduse tagasi või komisjon kinnitab </w:t>
      </w:r>
      <w:r w:rsidR="006D1F68" w:rsidRPr="00C47F90">
        <w:rPr>
          <w:rFonts w:ascii="Times New Roman" w:hAnsi="Times New Roman" w:cs="Times New Roman"/>
          <w:sz w:val="24"/>
          <w:szCs w:val="24"/>
        </w:rPr>
        <w:t>enne otsuse jõustumist kompromissi.</w:t>
      </w:r>
    </w:p>
    <w:p w14:paraId="5C0830A3" w14:textId="413ED793" w:rsidR="006D1F68" w:rsidRPr="00C47F90" w:rsidRDefault="006D1F68">
      <w:pPr>
        <w:spacing w:after="0" w:line="240" w:lineRule="auto"/>
        <w:jc w:val="both"/>
        <w:rPr>
          <w:rFonts w:ascii="Times New Roman" w:hAnsi="Times New Roman" w:cs="Times New Roman"/>
          <w:sz w:val="24"/>
          <w:szCs w:val="24"/>
        </w:rPr>
      </w:pPr>
    </w:p>
    <w:p w14:paraId="22E0EDA2" w14:textId="666B1A9B" w:rsidR="006D1F68" w:rsidRPr="00C47F90" w:rsidRDefault="006D1F68">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6376D0"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 58</w:t>
      </w:r>
      <w:r w:rsidR="001F2174">
        <w:rPr>
          <w:rFonts w:ascii="Times New Roman" w:hAnsi="Times New Roman" w:cs="Times New Roman"/>
          <w:b/>
          <w:bCs/>
          <w:sz w:val="24"/>
          <w:szCs w:val="24"/>
          <w:vertAlign w:val="superscript"/>
        </w:rPr>
        <w:t>2</w:t>
      </w:r>
      <w:r w:rsidRPr="00C47F90">
        <w:rPr>
          <w:rFonts w:ascii="Times New Roman" w:hAnsi="Times New Roman" w:cs="Times New Roman"/>
          <w:sz w:val="24"/>
          <w:szCs w:val="24"/>
        </w:rPr>
        <w:t xml:space="preserve"> reguleerib vigade parandamist otsuses.</w:t>
      </w:r>
    </w:p>
    <w:p w14:paraId="483429C9" w14:textId="005564FC" w:rsidR="006D1F68" w:rsidRPr="00C47F90" w:rsidRDefault="006D1F6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nähakse ette, et </w:t>
      </w:r>
      <w:del w:id="47" w:author="Stella Johanson" w:date="2024-02-27T13:01:00Z">
        <w:r w:rsidRPr="00C47F90" w:rsidDel="00870295">
          <w:rPr>
            <w:rFonts w:ascii="Times New Roman" w:hAnsi="Times New Roman" w:cs="Times New Roman"/>
            <w:sz w:val="24"/>
            <w:szCs w:val="24"/>
          </w:rPr>
          <w:delText xml:space="preserve">t </w:delText>
        </w:r>
      </w:del>
      <w:r w:rsidRPr="00C47F90">
        <w:rPr>
          <w:rFonts w:ascii="Times New Roman" w:hAnsi="Times New Roman" w:cs="Times New Roman"/>
          <w:sz w:val="24"/>
          <w:szCs w:val="24"/>
        </w:rPr>
        <w:t xml:space="preserve">komisjoni </w:t>
      </w:r>
      <w:r w:rsidR="00044F5A" w:rsidRPr="00C47F90">
        <w:rPr>
          <w:rFonts w:ascii="Times New Roman" w:hAnsi="Times New Roman" w:cs="Times New Roman"/>
          <w:sz w:val="24"/>
          <w:szCs w:val="24"/>
        </w:rPr>
        <w:t>alaline liige</w:t>
      </w:r>
      <w:r w:rsidRPr="00C47F90">
        <w:rPr>
          <w:rFonts w:ascii="Times New Roman" w:hAnsi="Times New Roman" w:cs="Times New Roman"/>
          <w:sz w:val="24"/>
          <w:szCs w:val="24"/>
        </w:rPr>
        <w:t xml:space="preserve"> võib igal ajal parandada otsuses kirja- ja arvutusvead ning ilmsed ebatäpsused, mis ei mõjuta otsuse sisu. Enne </w:t>
      </w:r>
      <w:r w:rsidR="00044F5A" w:rsidRPr="00C47F90">
        <w:rPr>
          <w:rFonts w:ascii="Times New Roman" w:hAnsi="Times New Roman" w:cs="Times New Roman"/>
          <w:sz w:val="24"/>
          <w:szCs w:val="24"/>
        </w:rPr>
        <w:t>vigade parandamist</w:t>
      </w:r>
      <w:r w:rsidRPr="00C47F90">
        <w:rPr>
          <w:rFonts w:ascii="Times New Roman" w:hAnsi="Times New Roman" w:cs="Times New Roman"/>
          <w:sz w:val="24"/>
          <w:szCs w:val="24"/>
        </w:rPr>
        <w:t xml:space="preserve"> võib komisjoni esimees ära kuulata ka pooled. </w:t>
      </w:r>
    </w:p>
    <w:p w14:paraId="1FB85584" w14:textId="08387A74" w:rsidR="006D1F68" w:rsidRPr="00C47F90" w:rsidRDefault="006D1F6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9E6E48"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sätestatakse, et </w:t>
      </w:r>
      <w:r w:rsidR="009E6E48" w:rsidRPr="00C47F90">
        <w:rPr>
          <w:rFonts w:ascii="Times New Roman" w:hAnsi="Times New Roman" w:cs="Times New Roman"/>
          <w:sz w:val="24"/>
          <w:szCs w:val="24"/>
        </w:rPr>
        <w:t xml:space="preserve">komisjoni </w:t>
      </w:r>
      <w:r w:rsidRPr="00C47F90">
        <w:rPr>
          <w:rFonts w:ascii="Times New Roman" w:hAnsi="Times New Roman" w:cs="Times New Roman"/>
          <w:sz w:val="24"/>
          <w:szCs w:val="24"/>
        </w:rPr>
        <w:t>otsuse</w:t>
      </w:r>
      <w:r w:rsidR="009E6E48" w:rsidRPr="00C47F90">
        <w:rPr>
          <w:rFonts w:ascii="Times New Roman" w:hAnsi="Times New Roman" w:cs="Times New Roman"/>
          <w:sz w:val="24"/>
          <w:szCs w:val="24"/>
        </w:rPr>
        <w:t>le tehakse märge otsuse</w:t>
      </w:r>
      <w:r w:rsidRPr="00C47F90">
        <w:rPr>
          <w:rFonts w:ascii="Times New Roman" w:hAnsi="Times New Roman" w:cs="Times New Roman"/>
          <w:sz w:val="24"/>
          <w:szCs w:val="24"/>
        </w:rPr>
        <w:t xml:space="preserve"> parandam</w:t>
      </w:r>
      <w:r w:rsidR="009E6E48" w:rsidRPr="00C47F90">
        <w:rPr>
          <w:rFonts w:ascii="Times New Roman" w:hAnsi="Times New Roman" w:cs="Times New Roman"/>
          <w:sz w:val="24"/>
          <w:szCs w:val="24"/>
        </w:rPr>
        <w:t>ise kohta.</w:t>
      </w:r>
    </w:p>
    <w:p w14:paraId="5FED1803" w14:textId="71BE6EA3" w:rsidR="009E6E48" w:rsidRPr="00C47F90" w:rsidRDefault="009E6E4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sätestatakse, et komisjoni otsuses vigade parandamise kohta sätestatut kohaldatakse vigade parandamisel ka komisjoni </w:t>
      </w:r>
      <w:r w:rsidR="00044F5A" w:rsidRPr="00C47F90">
        <w:rPr>
          <w:rFonts w:ascii="Times New Roman" w:hAnsi="Times New Roman" w:cs="Times New Roman"/>
          <w:sz w:val="24"/>
          <w:szCs w:val="24"/>
        </w:rPr>
        <w:t>alalise liikme menetluslikus otsuses</w:t>
      </w:r>
      <w:r w:rsidRPr="00C47F90">
        <w:rPr>
          <w:rFonts w:ascii="Times New Roman" w:hAnsi="Times New Roman" w:cs="Times New Roman"/>
          <w:sz w:val="24"/>
          <w:szCs w:val="24"/>
        </w:rPr>
        <w:t>.</w:t>
      </w:r>
    </w:p>
    <w:p w14:paraId="3C6D376C" w14:textId="44F40353" w:rsidR="009E6E48" w:rsidRPr="00C47F90" w:rsidRDefault="009E6E48">
      <w:pPr>
        <w:spacing w:after="0" w:line="240" w:lineRule="auto"/>
        <w:jc w:val="both"/>
        <w:rPr>
          <w:rFonts w:ascii="Times New Roman" w:hAnsi="Times New Roman" w:cs="Times New Roman"/>
          <w:sz w:val="24"/>
          <w:szCs w:val="24"/>
        </w:rPr>
      </w:pPr>
    </w:p>
    <w:p w14:paraId="60305FDE" w14:textId="5285DC1E" w:rsidR="009E6E48" w:rsidRPr="00C47F90" w:rsidRDefault="009E6E48">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897C45"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§-s </w:t>
      </w:r>
      <w:r w:rsidR="00E4035E" w:rsidRPr="00C47F90">
        <w:rPr>
          <w:rFonts w:ascii="Times New Roman" w:hAnsi="Times New Roman" w:cs="Times New Roman"/>
          <w:b/>
          <w:bCs/>
          <w:sz w:val="24"/>
          <w:szCs w:val="24"/>
        </w:rPr>
        <w:t>59</w:t>
      </w:r>
      <w:r w:rsidR="00E4035E" w:rsidRPr="00C47F90">
        <w:rPr>
          <w:rFonts w:ascii="Times New Roman" w:hAnsi="Times New Roman" w:cs="Times New Roman"/>
          <w:sz w:val="24"/>
          <w:szCs w:val="24"/>
        </w:rPr>
        <w:t xml:space="preserve"> </w:t>
      </w:r>
      <w:r w:rsidR="00107586" w:rsidRPr="00C47F90">
        <w:rPr>
          <w:rFonts w:ascii="Times New Roman" w:hAnsi="Times New Roman" w:cs="Times New Roman"/>
          <w:sz w:val="24"/>
          <w:szCs w:val="24"/>
        </w:rPr>
        <w:t>sätestatakse</w:t>
      </w:r>
      <w:r w:rsidRPr="00C47F90">
        <w:rPr>
          <w:rFonts w:ascii="Times New Roman" w:hAnsi="Times New Roman" w:cs="Times New Roman"/>
          <w:sz w:val="24"/>
          <w:szCs w:val="24"/>
        </w:rPr>
        <w:t xml:space="preserve"> otsuse avalikustami</w:t>
      </w:r>
      <w:r w:rsidR="00107586" w:rsidRPr="00C47F90">
        <w:rPr>
          <w:rFonts w:ascii="Times New Roman" w:hAnsi="Times New Roman" w:cs="Times New Roman"/>
          <w:sz w:val="24"/>
          <w:szCs w:val="24"/>
        </w:rPr>
        <w:t>ne</w:t>
      </w:r>
      <w:r w:rsidRPr="00C47F90">
        <w:rPr>
          <w:rFonts w:ascii="Times New Roman" w:hAnsi="Times New Roman" w:cs="Times New Roman"/>
          <w:sz w:val="24"/>
          <w:szCs w:val="24"/>
        </w:rPr>
        <w:t xml:space="preserve">. Komisjoni jõustunud otsus avalikustatakse </w:t>
      </w:r>
      <w:r w:rsidR="00107586" w:rsidRPr="00C47F90">
        <w:rPr>
          <w:rFonts w:ascii="Times New Roman" w:hAnsi="Times New Roman" w:cs="Times New Roman"/>
          <w:sz w:val="24"/>
          <w:szCs w:val="24"/>
        </w:rPr>
        <w:t>TMS-i</w:t>
      </w:r>
      <w:r w:rsidRPr="00C47F90">
        <w:rPr>
          <w:rFonts w:ascii="Times New Roman" w:hAnsi="Times New Roman" w:cs="Times New Roman"/>
          <w:sz w:val="24"/>
          <w:szCs w:val="24"/>
        </w:rPr>
        <w:t xml:space="preserve"> § 462 lõigetes 2</w:t>
      </w:r>
      <w:r w:rsidR="00897C45" w:rsidRPr="00C47F90">
        <w:rPr>
          <w:rFonts w:ascii="Times New Roman" w:hAnsi="Times New Roman" w:cs="Times New Roman"/>
          <w:sz w:val="24"/>
          <w:szCs w:val="24"/>
        </w:rPr>
        <w:t>–</w:t>
      </w:r>
      <w:r w:rsidRPr="00C47F90">
        <w:rPr>
          <w:rFonts w:ascii="Times New Roman" w:hAnsi="Times New Roman" w:cs="Times New Roman"/>
          <w:sz w:val="24"/>
          <w:szCs w:val="24"/>
        </w:rPr>
        <w:t>4 sätestatud tingimustel ja korras</w:t>
      </w:r>
      <w:r w:rsidR="00D35796" w:rsidRPr="00C47F90">
        <w:rPr>
          <w:rFonts w:ascii="Times New Roman" w:hAnsi="Times New Roman" w:cs="Times New Roman"/>
          <w:sz w:val="24"/>
          <w:szCs w:val="24"/>
        </w:rPr>
        <w:t xml:space="preserve"> TTJA hallataval komisjoni veebilehel</w:t>
      </w:r>
      <w:r w:rsidR="00E55924" w:rsidRPr="00C47F90">
        <w:rPr>
          <w:rFonts w:ascii="Times New Roman" w:hAnsi="Times New Roman" w:cs="Times New Roman"/>
          <w:sz w:val="24"/>
          <w:szCs w:val="24"/>
        </w:rPr>
        <w:t>.</w:t>
      </w:r>
      <w:r w:rsidR="00D35796" w:rsidRPr="00C47F90">
        <w:rPr>
          <w:rFonts w:ascii="Times New Roman" w:hAnsi="Times New Roman" w:cs="Times New Roman"/>
          <w:sz w:val="24"/>
          <w:szCs w:val="24"/>
        </w:rPr>
        <w:t xml:space="preserve"> Avalikustamisele ei kuulu komisjoni esimehe menetluslikud </w:t>
      </w:r>
      <w:commentRangeStart w:id="48"/>
      <w:r w:rsidR="00D35796" w:rsidRPr="00C47F90">
        <w:rPr>
          <w:rFonts w:ascii="Times New Roman" w:hAnsi="Times New Roman" w:cs="Times New Roman"/>
          <w:sz w:val="24"/>
          <w:szCs w:val="24"/>
        </w:rPr>
        <w:t>määrused</w:t>
      </w:r>
      <w:commentRangeEnd w:id="48"/>
      <w:r w:rsidR="00B94E0C">
        <w:rPr>
          <w:rStyle w:val="Kommentaariviide"/>
        </w:rPr>
        <w:commentReference w:id="48"/>
      </w:r>
      <w:r w:rsidR="00D35796" w:rsidRPr="00C47F90">
        <w:rPr>
          <w:rFonts w:ascii="Times New Roman" w:hAnsi="Times New Roman" w:cs="Times New Roman"/>
          <w:sz w:val="24"/>
          <w:szCs w:val="24"/>
        </w:rPr>
        <w:t xml:space="preserve">. </w:t>
      </w:r>
      <w:commentRangeStart w:id="49"/>
      <w:r w:rsidR="00D35796" w:rsidRPr="00C47F90">
        <w:rPr>
          <w:rFonts w:ascii="Times New Roman" w:hAnsi="Times New Roman" w:cs="Times New Roman"/>
          <w:sz w:val="24"/>
          <w:szCs w:val="24"/>
        </w:rPr>
        <w:t xml:space="preserve">Sätte kohaselt </w:t>
      </w:r>
      <w:commentRangeEnd w:id="49"/>
      <w:r w:rsidR="008D6689">
        <w:rPr>
          <w:rStyle w:val="Kommentaariviide"/>
        </w:rPr>
        <w:commentReference w:id="49"/>
      </w:r>
      <w:r w:rsidR="00D35796" w:rsidRPr="00C47F90">
        <w:rPr>
          <w:rFonts w:ascii="Times New Roman" w:hAnsi="Times New Roman" w:cs="Times New Roman"/>
          <w:sz w:val="24"/>
          <w:szCs w:val="24"/>
        </w:rPr>
        <w:t>võib komisjon avalikustatavat otsust töödelda viisil, mille tulemusel ei ole otsusest võimalik tuvastada tarbija nime, isikukoodi või sünniaega</w:t>
      </w:r>
      <w:r w:rsidR="00DD436B" w:rsidRPr="00C47F90">
        <w:rPr>
          <w:rFonts w:ascii="Times New Roman" w:hAnsi="Times New Roman" w:cs="Times New Roman"/>
          <w:sz w:val="24"/>
          <w:szCs w:val="24"/>
        </w:rPr>
        <w:t xml:space="preserve"> </w:t>
      </w:r>
      <w:r w:rsidR="00D35796" w:rsidRPr="00C47F90">
        <w:rPr>
          <w:rFonts w:ascii="Times New Roman" w:hAnsi="Times New Roman" w:cs="Times New Roman"/>
          <w:sz w:val="24"/>
          <w:szCs w:val="24"/>
        </w:rPr>
        <w:t xml:space="preserve">ega aadressi. </w:t>
      </w:r>
    </w:p>
    <w:p w14:paraId="35B91962" w14:textId="190F9E98" w:rsidR="00916059" w:rsidRPr="00C47F90" w:rsidRDefault="00916059">
      <w:pPr>
        <w:spacing w:after="0" w:line="240" w:lineRule="auto"/>
        <w:jc w:val="both"/>
        <w:rPr>
          <w:rFonts w:ascii="Times New Roman" w:hAnsi="Times New Roman" w:cs="Times New Roman"/>
          <w:sz w:val="24"/>
          <w:szCs w:val="24"/>
        </w:rPr>
      </w:pPr>
    </w:p>
    <w:p w14:paraId="403F427E" w14:textId="69F8E1EC" w:rsidR="00916059" w:rsidRPr="00C47F90" w:rsidRDefault="00916059">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0F771F"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§-s </w:t>
      </w:r>
      <w:r w:rsidR="00E4035E" w:rsidRPr="00C47F90">
        <w:rPr>
          <w:rFonts w:ascii="Times New Roman" w:hAnsi="Times New Roman" w:cs="Times New Roman"/>
          <w:b/>
          <w:bCs/>
          <w:sz w:val="24"/>
          <w:szCs w:val="24"/>
        </w:rPr>
        <w:t>60</w:t>
      </w:r>
      <w:r w:rsidRPr="00C47F90">
        <w:rPr>
          <w:rFonts w:ascii="Times New Roman" w:hAnsi="Times New Roman" w:cs="Times New Roman"/>
          <w:sz w:val="24"/>
          <w:szCs w:val="24"/>
        </w:rPr>
        <w:t xml:space="preserve"> reguleeritakse komisjoni otsuse täitmist. </w:t>
      </w:r>
      <w:r w:rsidR="009D0B5C" w:rsidRPr="00C47F90">
        <w:rPr>
          <w:rFonts w:ascii="Times New Roman" w:hAnsi="Times New Roman" w:cs="Times New Roman"/>
          <w:sz w:val="24"/>
          <w:szCs w:val="24"/>
        </w:rPr>
        <w:t xml:space="preserve">Jõustunud otsus on täitmiseks kohustuslik. Jõustunud otsuse sundtäitmiseks võib pöörduda kohtutäituri poole </w:t>
      </w:r>
      <w:r w:rsidR="00DD436B" w:rsidRPr="00C47F90">
        <w:rPr>
          <w:rFonts w:ascii="Times New Roman" w:hAnsi="Times New Roman" w:cs="Times New Roman"/>
          <w:sz w:val="24"/>
          <w:szCs w:val="24"/>
        </w:rPr>
        <w:t>TMS</w:t>
      </w:r>
      <w:r w:rsidR="00BF130B" w:rsidRPr="00C47F90">
        <w:rPr>
          <w:rFonts w:ascii="Times New Roman" w:hAnsi="Times New Roman" w:cs="Times New Roman"/>
          <w:sz w:val="24"/>
          <w:szCs w:val="24"/>
        </w:rPr>
        <w:noBreakHyphen/>
      </w:r>
      <w:r w:rsidR="00DD436B" w:rsidRPr="00C47F90">
        <w:rPr>
          <w:rFonts w:ascii="Times New Roman" w:hAnsi="Times New Roman" w:cs="Times New Roman"/>
          <w:sz w:val="24"/>
          <w:szCs w:val="24"/>
        </w:rPr>
        <w:t>is</w:t>
      </w:r>
      <w:r w:rsidR="009D0B5C" w:rsidRPr="00C47F90">
        <w:rPr>
          <w:rFonts w:ascii="Times New Roman" w:hAnsi="Times New Roman" w:cs="Times New Roman"/>
          <w:sz w:val="24"/>
          <w:szCs w:val="24"/>
        </w:rPr>
        <w:t xml:space="preserve"> sätestatud korras.</w:t>
      </w:r>
    </w:p>
    <w:p w14:paraId="0254CBCF" w14:textId="5BC1C5C7" w:rsidR="00B32313" w:rsidRPr="00C47F90" w:rsidRDefault="00B32313">
      <w:pPr>
        <w:spacing w:after="0" w:line="240" w:lineRule="auto"/>
        <w:jc w:val="both"/>
        <w:rPr>
          <w:rFonts w:ascii="Times New Roman" w:hAnsi="Times New Roman" w:cs="Times New Roman"/>
          <w:sz w:val="24"/>
          <w:szCs w:val="24"/>
        </w:rPr>
      </w:pPr>
    </w:p>
    <w:p w14:paraId="2CF6F0CA" w14:textId="674DA802" w:rsidR="00526C5F" w:rsidRDefault="002A4D90">
      <w:pPr>
        <w:spacing w:after="0" w:line="240" w:lineRule="auto"/>
        <w:jc w:val="both"/>
        <w:rPr>
          <w:rFonts w:ascii="Times New Roman" w:hAnsi="Times New Roman" w:cs="Times New Roman"/>
          <w:sz w:val="24"/>
          <w:szCs w:val="24"/>
        </w:rPr>
      </w:pPr>
      <w:r w:rsidRPr="004175DB">
        <w:rPr>
          <w:rFonts w:ascii="Times New Roman" w:hAnsi="Times New Roman" w:cs="Times New Roman"/>
          <w:sz w:val="24"/>
          <w:szCs w:val="24"/>
        </w:rPr>
        <w:t>TKS</w:t>
      </w:r>
      <w:r w:rsidR="00F73DF7" w:rsidRPr="004175DB">
        <w:rPr>
          <w:rFonts w:ascii="Times New Roman" w:hAnsi="Times New Roman" w:cs="Times New Roman"/>
          <w:sz w:val="24"/>
          <w:szCs w:val="24"/>
        </w:rPr>
        <w:t xml:space="preserve">-i </w:t>
      </w:r>
      <w:r w:rsidR="007F7A55">
        <w:rPr>
          <w:rFonts w:ascii="Times New Roman" w:hAnsi="Times New Roman" w:cs="Times New Roman"/>
          <w:sz w:val="24"/>
          <w:szCs w:val="24"/>
        </w:rPr>
        <w:t xml:space="preserve">ei </w:t>
      </w:r>
      <w:r w:rsidR="00F73DF7" w:rsidRPr="004175DB">
        <w:rPr>
          <w:rFonts w:ascii="Times New Roman" w:hAnsi="Times New Roman" w:cs="Times New Roman"/>
          <w:sz w:val="24"/>
          <w:szCs w:val="24"/>
        </w:rPr>
        <w:t>täiendata</w:t>
      </w:r>
      <w:r w:rsidR="000F771F" w:rsidRPr="00C47F90">
        <w:rPr>
          <w:rFonts w:ascii="Times New Roman" w:hAnsi="Times New Roman" w:cs="Times New Roman"/>
          <w:sz w:val="24"/>
          <w:szCs w:val="24"/>
        </w:rPr>
        <w:t xml:space="preserve"> </w:t>
      </w:r>
      <w:r w:rsidRPr="00C47F90">
        <w:rPr>
          <w:rFonts w:ascii="Times New Roman" w:hAnsi="Times New Roman" w:cs="Times New Roman"/>
          <w:sz w:val="24"/>
          <w:szCs w:val="24"/>
        </w:rPr>
        <w:t>üleminekusätte</w:t>
      </w:r>
      <w:r w:rsidR="007F7A55">
        <w:rPr>
          <w:rFonts w:ascii="Times New Roman" w:hAnsi="Times New Roman" w:cs="Times New Roman"/>
          <w:sz w:val="24"/>
          <w:szCs w:val="24"/>
        </w:rPr>
        <w:t>ga n</w:t>
      </w:r>
      <w:r w:rsidR="006C6E46" w:rsidRPr="00C47F90">
        <w:rPr>
          <w:rFonts w:ascii="Times New Roman" w:hAnsi="Times New Roman" w:cs="Times New Roman"/>
          <w:sz w:val="24"/>
          <w:szCs w:val="24"/>
        </w:rPr>
        <w:t>eile t</w:t>
      </w:r>
      <w:r w:rsidR="00AB3BEF" w:rsidRPr="00C47F90">
        <w:rPr>
          <w:rFonts w:ascii="Times New Roman" w:hAnsi="Times New Roman" w:cs="Times New Roman"/>
          <w:sz w:val="24"/>
          <w:szCs w:val="24"/>
        </w:rPr>
        <w:t>arbijavaidlusasjadele</w:t>
      </w:r>
      <w:r w:rsidRPr="00C47F90">
        <w:rPr>
          <w:rFonts w:ascii="Times New Roman" w:hAnsi="Times New Roman" w:cs="Times New Roman"/>
          <w:sz w:val="24"/>
          <w:szCs w:val="24"/>
        </w:rPr>
        <w:t>, mille läbivaatamine on</w:t>
      </w:r>
      <w:r w:rsidR="007F7A55">
        <w:rPr>
          <w:rFonts w:ascii="Times New Roman" w:hAnsi="Times New Roman" w:cs="Times New Roman"/>
          <w:sz w:val="24"/>
          <w:szCs w:val="24"/>
        </w:rPr>
        <w:t xml:space="preserve"> uue regulatsiooni jõustumisel</w:t>
      </w:r>
      <w:r w:rsidRPr="00C47F90">
        <w:rPr>
          <w:rFonts w:ascii="Times New Roman" w:hAnsi="Times New Roman" w:cs="Times New Roman"/>
          <w:sz w:val="24"/>
          <w:szCs w:val="24"/>
        </w:rPr>
        <w:t xml:space="preserve"> </w:t>
      </w:r>
      <w:r w:rsidR="006C6E46" w:rsidRPr="00C47F90">
        <w:rPr>
          <w:rFonts w:ascii="Times New Roman" w:hAnsi="Times New Roman" w:cs="Times New Roman"/>
          <w:sz w:val="24"/>
          <w:szCs w:val="24"/>
        </w:rPr>
        <w:t xml:space="preserve">juba </w:t>
      </w:r>
      <w:r w:rsidRPr="00C47F90">
        <w:rPr>
          <w:rFonts w:ascii="Times New Roman" w:hAnsi="Times New Roman" w:cs="Times New Roman"/>
          <w:sz w:val="24"/>
          <w:szCs w:val="24"/>
        </w:rPr>
        <w:t>algatatud</w:t>
      </w:r>
      <w:r w:rsidR="006C6E46" w:rsidRPr="00C47F90">
        <w:rPr>
          <w:rFonts w:ascii="Times New Roman" w:hAnsi="Times New Roman" w:cs="Times New Roman"/>
          <w:sz w:val="24"/>
          <w:szCs w:val="24"/>
        </w:rPr>
        <w:t xml:space="preserve"> ja</w:t>
      </w:r>
      <w:r w:rsidRPr="00C47F90">
        <w:rPr>
          <w:rFonts w:ascii="Times New Roman" w:hAnsi="Times New Roman" w:cs="Times New Roman"/>
          <w:sz w:val="24"/>
          <w:szCs w:val="24"/>
        </w:rPr>
        <w:t xml:space="preserve"> mida menetletakse enne käesoleva seaduse jõustumist.</w:t>
      </w:r>
      <w:r w:rsidR="00E2416F">
        <w:rPr>
          <w:rFonts w:ascii="Times New Roman" w:hAnsi="Times New Roman" w:cs="Times New Roman"/>
          <w:sz w:val="24"/>
          <w:szCs w:val="24"/>
        </w:rPr>
        <w:t xml:space="preserve"> </w:t>
      </w:r>
      <w:r w:rsidR="00E2416F" w:rsidRPr="00E2416F">
        <w:rPr>
          <w:rFonts w:ascii="Times New Roman" w:hAnsi="Times New Roman" w:cs="Times New Roman"/>
          <w:sz w:val="24"/>
          <w:szCs w:val="24"/>
        </w:rPr>
        <w:t>TKS § 1 lg 5 sätestab, et käesolevas seaduses ettenähtud haldusmenetlusele kohaldatakse haldusmenetluse seaduse</w:t>
      </w:r>
      <w:r w:rsidR="00E2416F">
        <w:rPr>
          <w:rFonts w:ascii="Times New Roman" w:hAnsi="Times New Roman" w:cs="Times New Roman"/>
          <w:sz w:val="24"/>
          <w:szCs w:val="24"/>
        </w:rPr>
        <w:t xml:space="preserve"> (HMS)</w:t>
      </w:r>
      <w:r w:rsidR="00E2416F" w:rsidRPr="00E2416F">
        <w:rPr>
          <w:rFonts w:ascii="Times New Roman" w:hAnsi="Times New Roman" w:cs="Times New Roman"/>
          <w:sz w:val="24"/>
          <w:szCs w:val="24"/>
        </w:rPr>
        <w:t xml:space="preserve"> sätteid, arvestades käesoleva seaduse erisusi. HMS § 5 lg 5 sätestab, et kui haldusmenetlust reguleerivad õigusnormid muutuvad menetluse ajal, kohaldatakse menetluse alguses kehtinud õigusnorme. Oma olemuselt on komisjoni tööd reguleerivad normid haldusmenetlust reguleerivad õigusnormid ning sellest tulenevalt, kui seadust muudetakse, </w:t>
      </w:r>
      <w:r w:rsidR="00E2416F">
        <w:rPr>
          <w:rFonts w:ascii="Times New Roman" w:hAnsi="Times New Roman" w:cs="Times New Roman"/>
          <w:sz w:val="24"/>
          <w:szCs w:val="24"/>
        </w:rPr>
        <w:t xml:space="preserve">kohaldatakse </w:t>
      </w:r>
      <w:r w:rsidR="00E2416F" w:rsidRPr="00E2416F">
        <w:rPr>
          <w:rFonts w:ascii="Times New Roman" w:hAnsi="Times New Roman" w:cs="Times New Roman"/>
          <w:sz w:val="24"/>
          <w:szCs w:val="24"/>
        </w:rPr>
        <w:t>enne 01.01.2026 algatatud menetlustele menetluse alguses kehtinud õigusnorme.</w:t>
      </w:r>
    </w:p>
    <w:p w14:paraId="5BA14C0F" w14:textId="77777777" w:rsidR="00B02215" w:rsidRPr="00C47F90" w:rsidRDefault="00B02215">
      <w:pPr>
        <w:spacing w:after="0" w:line="240" w:lineRule="auto"/>
        <w:jc w:val="both"/>
        <w:rPr>
          <w:rFonts w:ascii="Times New Roman" w:hAnsi="Times New Roman" w:cs="Times New Roman"/>
          <w:sz w:val="24"/>
          <w:szCs w:val="24"/>
        </w:rPr>
      </w:pPr>
    </w:p>
    <w:p w14:paraId="5E585BC7" w14:textId="0D11F746" w:rsidR="003248D1" w:rsidRPr="00C47F90" w:rsidRDefault="00B32313">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u w:val="single"/>
        </w:rPr>
        <w:t xml:space="preserve">Eelnõu §-s </w:t>
      </w:r>
      <w:r w:rsidR="00D0065E">
        <w:rPr>
          <w:rFonts w:ascii="Times New Roman" w:hAnsi="Times New Roman" w:cs="Times New Roman"/>
          <w:b/>
          <w:bCs/>
          <w:sz w:val="24"/>
          <w:szCs w:val="24"/>
          <w:u w:val="single"/>
        </w:rPr>
        <w:t>2</w:t>
      </w:r>
      <w:r w:rsidRPr="00C47F90">
        <w:rPr>
          <w:rFonts w:ascii="Times New Roman" w:hAnsi="Times New Roman" w:cs="Times New Roman"/>
          <w:b/>
          <w:bCs/>
          <w:sz w:val="24"/>
          <w:szCs w:val="24"/>
        </w:rPr>
        <w:t xml:space="preserve"> </w:t>
      </w:r>
    </w:p>
    <w:p w14:paraId="5994877D" w14:textId="31B55A29" w:rsidR="00B32313" w:rsidRDefault="00B32313">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muudetakse riigilõivu seadust. Muudatus on vajalik riigilõivu kehtestamiseks komisjonile esitatud avalduse läbivaatamise eest. Sellega seoses muudetakse seaduse 6.</w:t>
      </w:r>
      <w:r w:rsidR="00852C96" w:rsidRPr="00C47F90">
        <w:rPr>
          <w:rFonts w:ascii="Times New Roman" w:hAnsi="Times New Roman" w:cs="Times New Roman"/>
          <w:sz w:val="24"/>
          <w:szCs w:val="24"/>
        </w:rPr>
        <w:t> </w:t>
      </w:r>
      <w:r w:rsidRPr="00C47F90">
        <w:rPr>
          <w:rFonts w:ascii="Times New Roman" w:hAnsi="Times New Roman" w:cs="Times New Roman"/>
          <w:sz w:val="24"/>
          <w:szCs w:val="24"/>
        </w:rPr>
        <w:t xml:space="preserve">jao pealkirja ja täiendatakse 6. jagu </w:t>
      </w:r>
      <w:r w:rsidR="00285C15" w:rsidRPr="00C47F90">
        <w:rPr>
          <w:rFonts w:ascii="Times New Roman" w:hAnsi="Times New Roman" w:cs="Times New Roman"/>
          <w:sz w:val="24"/>
          <w:szCs w:val="24"/>
        </w:rPr>
        <w:t>jaotisega 5</w:t>
      </w:r>
      <w:r w:rsidR="00285C15" w:rsidRPr="00C47F90">
        <w:rPr>
          <w:rFonts w:ascii="Times New Roman" w:hAnsi="Times New Roman" w:cs="Times New Roman"/>
          <w:sz w:val="24"/>
          <w:szCs w:val="24"/>
          <w:vertAlign w:val="superscript"/>
        </w:rPr>
        <w:t>2</w:t>
      </w:r>
      <w:r w:rsidR="00285C15" w:rsidRPr="00C47F90">
        <w:rPr>
          <w:rFonts w:ascii="Times New Roman" w:hAnsi="Times New Roman" w:cs="Times New Roman"/>
          <w:sz w:val="24"/>
          <w:szCs w:val="24"/>
        </w:rPr>
        <w:t xml:space="preserve"> ja §-ga 208</w:t>
      </w:r>
      <w:r w:rsidR="00285C15" w:rsidRPr="00C47F90">
        <w:rPr>
          <w:rFonts w:ascii="Times New Roman" w:hAnsi="Times New Roman" w:cs="Times New Roman"/>
          <w:sz w:val="24"/>
          <w:szCs w:val="24"/>
          <w:vertAlign w:val="superscript"/>
        </w:rPr>
        <w:t>2</w:t>
      </w:r>
      <w:r w:rsidR="00285C15" w:rsidRPr="00C47F90">
        <w:rPr>
          <w:rFonts w:ascii="Times New Roman" w:hAnsi="Times New Roman" w:cs="Times New Roman"/>
          <w:sz w:val="24"/>
          <w:szCs w:val="24"/>
        </w:rPr>
        <w:t xml:space="preserve"> ning sätestatakse riigilõiv suuruses 15</w:t>
      </w:r>
      <w:r w:rsidR="00F50E87" w:rsidRPr="00C47F90">
        <w:rPr>
          <w:rFonts w:ascii="Times New Roman" w:hAnsi="Times New Roman" w:cs="Times New Roman"/>
          <w:sz w:val="24"/>
          <w:szCs w:val="24"/>
        </w:rPr>
        <w:t> </w:t>
      </w:r>
      <w:r w:rsidR="00285C15" w:rsidRPr="00C47F90">
        <w:rPr>
          <w:rFonts w:ascii="Times New Roman" w:hAnsi="Times New Roman" w:cs="Times New Roman"/>
          <w:sz w:val="24"/>
          <w:szCs w:val="24"/>
        </w:rPr>
        <w:t>eurot komisjonile esitatud avalduse läbivaatamise eest.</w:t>
      </w:r>
    </w:p>
    <w:p w14:paraId="4592405B" w14:textId="77777777" w:rsidR="00D0065E" w:rsidRPr="00C47F90" w:rsidRDefault="00D0065E">
      <w:pPr>
        <w:spacing w:after="0" w:line="240" w:lineRule="auto"/>
        <w:jc w:val="both"/>
        <w:rPr>
          <w:rFonts w:ascii="Times New Roman" w:hAnsi="Times New Roman" w:cs="Times New Roman"/>
          <w:sz w:val="24"/>
          <w:szCs w:val="24"/>
        </w:rPr>
      </w:pPr>
    </w:p>
    <w:p w14:paraId="183FC878" w14:textId="0547FA5F" w:rsidR="00D0065E" w:rsidRPr="00C47F90" w:rsidRDefault="00D0065E" w:rsidP="00D0065E">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u w:val="single"/>
        </w:rPr>
        <w:t xml:space="preserve">Eelnõu §-s </w:t>
      </w:r>
      <w:r>
        <w:rPr>
          <w:rFonts w:ascii="Times New Roman" w:hAnsi="Times New Roman" w:cs="Times New Roman"/>
          <w:b/>
          <w:bCs/>
          <w:sz w:val="24"/>
          <w:szCs w:val="24"/>
          <w:u w:val="single"/>
        </w:rPr>
        <w:t>3</w:t>
      </w:r>
      <w:r w:rsidRPr="00C47F90">
        <w:rPr>
          <w:rFonts w:ascii="Times New Roman" w:hAnsi="Times New Roman" w:cs="Times New Roman"/>
          <w:sz w:val="24"/>
          <w:szCs w:val="24"/>
        </w:rPr>
        <w:t xml:space="preserve"> </w:t>
      </w:r>
    </w:p>
    <w:p w14:paraId="61FA6BBF" w14:textId="77777777" w:rsidR="00D0065E" w:rsidRPr="00C47F90" w:rsidRDefault="00D0065E" w:rsidP="00D0065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muudetakse täitemenetluse seadustikku ja täiendatakse § 2 lõiget 1. Muudatusega lisatakse täitedokumentide loetelusse komisjoni jõustunud otsus sisulise lahendi kohta ja kompromissi kinnitamise otsus. </w:t>
      </w:r>
    </w:p>
    <w:p w14:paraId="4470ECA3" w14:textId="3B330394" w:rsidR="00285C15" w:rsidRPr="00C47F90" w:rsidRDefault="00285C15">
      <w:pPr>
        <w:spacing w:after="0" w:line="240" w:lineRule="auto"/>
        <w:jc w:val="both"/>
        <w:rPr>
          <w:rFonts w:ascii="Times New Roman" w:hAnsi="Times New Roman" w:cs="Times New Roman"/>
          <w:sz w:val="24"/>
          <w:szCs w:val="24"/>
        </w:rPr>
      </w:pPr>
    </w:p>
    <w:p w14:paraId="1E7E32CC" w14:textId="77777777" w:rsidR="00C50ABC" w:rsidRPr="00C47F90" w:rsidRDefault="00285C15">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u w:val="single"/>
        </w:rPr>
        <w:t>Eelnõu § 4</w:t>
      </w:r>
      <w:r w:rsidRPr="00C47F90">
        <w:rPr>
          <w:rFonts w:ascii="Times New Roman" w:hAnsi="Times New Roman" w:cs="Times New Roman"/>
          <w:b/>
          <w:bCs/>
          <w:sz w:val="24"/>
          <w:szCs w:val="24"/>
        </w:rPr>
        <w:t xml:space="preserve"> </w:t>
      </w:r>
    </w:p>
    <w:p w14:paraId="2F1D20DB" w14:textId="4992C436" w:rsidR="00285C15" w:rsidRPr="00C47F90" w:rsidRDefault="00285C1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reguleerib seaduse jõustumist. Eelnõu seadusena jõustumine on kavandatud </w:t>
      </w:r>
      <w:r w:rsidR="00D37095" w:rsidRPr="00C47F90">
        <w:rPr>
          <w:rFonts w:ascii="Times New Roman" w:hAnsi="Times New Roman" w:cs="Times New Roman"/>
          <w:sz w:val="24"/>
          <w:szCs w:val="24"/>
        </w:rPr>
        <w:t>202</w:t>
      </w:r>
      <w:r w:rsidR="005221C0" w:rsidRPr="00C47F90">
        <w:rPr>
          <w:rFonts w:ascii="Times New Roman" w:hAnsi="Times New Roman" w:cs="Times New Roman"/>
          <w:sz w:val="24"/>
          <w:szCs w:val="24"/>
        </w:rPr>
        <w:t>6</w:t>
      </w:r>
      <w:r w:rsidRPr="00C47F90">
        <w:rPr>
          <w:rFonts w:ascii="Times New Roman" w:hAnsi="Times New Roman" w:cs="Times New Roman"/>
          <w:sz w:val="24"/>
          <w:szCs w:val="24"/>
        </w:rPr>
        <w:t>.</w:t>
      </w:r>
      <w:r w:rsidR="00961C55" w:rsidRPr="00C47F90">
        <w:rPr>
          <w:rFonts w:ascii="Times New Roman" w:hAnsi="Times New Roman" w:cs="Times New Roman"/>
          <w:sz w:val="24"/>
          <w:szCs w:val="24"/>
        </w:rPr>
        <w:t> </w:t>
      </w:r>
      <w:r w:rsidRPr="00C47F90">
        <w:rPr>
          <w:rFonts w:ascii="Times New Roman" w:hAnsi="Times New Roman" w:cs="Times New Roman"/>
          <w:sz w:val="24"/>
          <w:szCs w:val="24"/>
        </w:rPr>
        <w:t xml:space="preserve">aasta 1. </w:t>
      </w:r>
      <w:r w:rsidR="00E87E72" w:rsidRPr="00C47F90">
        <w:rPr>
          <w:rFonts w:ascii="Times New Roman" w:hAnsi="Times New Roman" w:cs="Times New Roman"/>
          <w:sz w:val="24"/>
          <w:szCs w:val="24"/>
        </w:rPr>
        <w:t>jaanuaril.</w:t>
      </w:r>
    </w:p>
    <w:p w14:paraId="4B5651EB" w14:textId="49918E65" w:rsidR="00285C15" w:rsidRPr="00C47F90" w:rsidRDefault="00285C15">
      <w:pPr>
        <w:spacing w:after="0" w:line="240" w:lineRule="auto"/>
        <w:jc w:val="both"/>
        <w:rPr>
          <w:rFonts w:ascii="Times New Roman" w:hAnsi="Times New Roman" w:cs="Times New Roman"/>
          <w:sz w:val="24"/>
          <w:szCs w:val="24"/>
        </w:rPr>
      </w:pPr>
    </w:p>
    <w:p w14:paraId="7010935A" w14:textId="6A002CF0" w:rsidR="00285C15" w:rsidRPr="00C47F90" w:rsidRDefault="00285C15">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4. Eelnõu terminoloogia</w:t>
      </w:r>
    </w:p>
    <w:p w14:paraId="57162783" w14:textId="23C8E60E" w:rsidR="00285C15" w:rsidRPr="00C47F90" w:rsidRDefault="00285C15">
      <w:pPr>
        <w:spacing w:after="0" w:line="240" w:lineRule="auto"/>
        <w:jc w:val="both"/>
        <w:rPr>
          <w:rFonts w:ascii="Times New Roman" w:hAnsi="Times New Roman" w:cs="Times New Roman"/>
          <w:sz w:val="24"/>
          <w:szCs w:val="24"/>
        </w:rPr>
      </w:pPr>
    </w:p>
    <w:p w14:paraId="6D2E6C04" w14:textId="7FBC9D33" w:rsidR="00285C15" w:rsidRPr="00C47F90" w:rsidRDefault="00285C1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Eelnõus ei kasutata uusi termineid.</w:t>
      </w:r>
    </w:p>
    <w:p w14:paraId="01E7B5D3" w14:textId="313722B7" w:rsidR="00285C15" w:rsidRPr="00C47F90" w:rsidRDefault="00285C15">
      <w:pPr>
        <w:spacing w:after="0" w:line="240" w:lineRule="auto"/>
        <w:jc w:val="both"/>
        <w:rPr>
          <w:rFonts w:ascii="Times New Roman" w:hAnsi="Times New Roman" w:cs="Times New Roman"/>
          <w:sz w:val="24"/>
          <w:szCs w:val="24"/>
        </w:rPr>
      </w:pPr>
    </w:p>
    <w:p w14:paraId="2B3B8FC4" w14:textId="415BCA13" w:rsidR="00285C15" w:rsidRPr="00C47F90" w:rsidRDefault="00285C15">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5. Eelnõu vastavus Euroopa Liidu õigusele</w:t>
      </w:r>
    </w:p>
    <w:p w14:paraId="7963FF9C" w14:textId="4F4806AD" w:rsidR="00285C15" w:rsidRPr="00C47F90" w:rsidRDefault="00285C15">
      <w:pPr>
        <w:spacing w:after="0" w:line="240" w:lineRule="auto"/>
        <w:jc w:val="both"/>
        <w:rPr>
          <w:rFonts w:ascii="Times New Roman" w:hAnsi="Times New Roman" w:cs="Times New Roman"/>
          <w:sz w:val="24"/>
          <w:szCs w:val="24"/>
        </w:rPr>
      </w:pPr>
    </w:p>
    <w:p w14:paraId="1934FD15" w14:textId="5823F469" w:rsidR="00285C15" w:rsidRPr="00C47F90" w:rsidRDefault="00285C1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 on puutumuses Euroopa Parlamendi ja nõukogu direktiiviga 2013/11/EL tarbijavaidluste kohtuvälise lahendamise kohta</w:t>
      </w:r>
      <w:r w:rsidR="000D295C" w:rsidRPr="00C47F90">
        <w:rPr>
          <w:rFonts w:ascii="Times New Roman" w:hAnsi="Times New Roman" w:cs="Times New Roman"/>
          <w:sz w:val="24"/>
          <w:szCs w:val="24"/>
        </w:rPr>
        <w:t xml:space="preserve"> (</w:t>
      </w:r>
      <w:r w:rsidR="002E7377" w:rsidRPr="00C47F90">
        <w:rPr>
          <w:rFonts w:ascii="Times New Roman" w:hAnsi="Times New Roman" w:cs="Times New Roman"/>
          <w:sz w:val="24"/>
          <w:szCs w:val="24"/>
        </w:rPr>
        <w:t>ELT L 165, 18.06.2013, lk 63</w:t>
      </w:r>
      <w:r w:rsidR="002E7377" w:rsidRPr="00C47F90">
        <w:rPr>
          <w:rFonts w:ascii="Times New Roman" w:hAnsi="Times New Roman"/>
          <w:bCs/>
          <w:sz w:val="24"/>
          <w:szCs w:val="24"/>
        </w:rPr>
        <w:t>–71)</w:t>
      </w:r>
      <w:r w:rsidR="005052CC" w:rsidRPr="00C47F90">
        <w:rPr>
          <w:rFonts w:ascii="Times New Roman" w:hAnsi="Times New Roman" w:cs="Times New Roman"/>
          <w:sz w:val="24"/>
          <w:szCs w:val="24"/>
        </w:rPr>
        <w:t xml:space="preserve">. </w:t>
      </w:r>
      <w:r w:rsidR="00633CE7" w:rsidRPr="00C47F90">
        <w:rPr>
          <w:rFonts w:ascii="Times New Roman" w:hAnsi="Times New Roman" w:cs="Times New Roman"/>
          <w:sz w:val="24"/>
          <w:szCs w:val="24"/>
        </w:rPr>
        <w:t>Eelnõus kavandatavad komisjoni menetluskorra muudatused on kooskõlas direktiivi</w:t>
      </w:r>
      <w:r w:rsidR="002E7377" w:rsidRPr="00C47F90">
        <w:rPr>
          <w:rFonts w:ascii="Times New Roman" w:hAnsi="Times New Roman" w:cs="Times New Roman"/>
          <w:sz w:val="24"/>
          <w:szCs w:val="24"/>
        </w:rPr>
        <w:t>s</w:t>
      </w:r>
      <w:r w:rsidR="00633CE7" w:rsidRPr="00C47F90">
        <w:rPr>
          <w:rFonts w:ascii="Times New Roman" w:hAnsi="Times New Roman" w:cs="Times New Roman"/>
          <w:sz w:val="24"/>
          <w:szCs w:val="24"/>
        </w:rPr>
        <w:t xml:space="preserve"> </w:t>
      </w:r>
      <w:r w:rsidR="002E7377" w:rsidRPr="00C47F90">
        <w:rPr>
          <w:rFonts w:ascii="Times New Roman" w:hAnsi="Times New Roman" w:cs="Times New Roman"/>
          <w:sz w:val="24"/>
          <w:szCs w:val="24"/>
        </w:rPr>
        <w:t xml:space="preserve">sätestatud nõuetega </w:t>
      </w:r>
      <w:r w:rsidR="00695986" w:rsidRPr="00C47F90">
        <w:rPr>
          <w:rFonts w:ascii="Times New Roman" w:hAnsi="Times New Roman" w:cs="Times New Roman"/>
          <w:sz w:val="24"/>
          <w:szCs w:val="24"/>
        </w:rPr>
        <w:t xml:space="preserve">vaidluste kohtuvälise lahendamise üksustele ja menetlustele. </w:t>
      </w:r>
    </w:p>
    <w:p w14:paraId="193E2AB8" w14:textId="00F9852D" w:rsidR="00633CE7" w:rsidRPr="00C47F90" w:rsidRDefault="00633CE7">
      <w:pPr>
        <w:spacing w:after="0" w:line="240" w:lineRule="auto"/>
        <w:jc w:val="both"/>
        <w:rPr>
          <w:rFonts w:ascii="Times New Roman" w:hAnsi="Times New Roman" w:cs="Times New Roman"/>
          <w:sz w:val="24"/>
          <w:szCs w:val="24"/>
        </w:rPr>
      </w:pPr>
    </w:p>
    <w:p w14:paraId="7F76C8E4" w14:textId="1DAA8E2E" w:rsidR="00633CE7" w:rsidRPr="00C47F90" w:rsidRDefault="00633CE7">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 xml:space="preserve">6. Seaduse </w:t>
      </w:r>
      <w:commentRangeStart w:id="50"/>
      <w:r w:rsidRPr="00C47F90">
        <w:rPr>
          <w:rFonts w:ascii="Times New Roman" w:hAnsi="Times New Roman" w:cs="Times New Roman"/>
          <w:b/>
          <w:bCs/>
          <w:sz w:val="24"/>
          <w:szCs w:val="24"/>
        </w:rPr>
        <w:t>mõjud</w:t>
      </w:r>
      <w:commentRangeEnd w:id="50"/>
      <w:r w:rsidR="00995CE9">
        <w:rPr>
          <w:rStyle w:val="Kommentaariviide"/>
        </w:rPr>
        <w:commentReference w:id="50"/>
      </w:r>
    </w:p>
    <w:p w14:paraId="331D389A" w14:textId="03114723" w:rsidR="00633CE7" w:rsidRPr="00C47F90" w:rsidRDefault="00633CE7">
      <w:pPr>
        <w:spacing w:after="0" w:line="240" w:lineRule="auto"/>
        <w:jc w:val="both"/>
        <w:rPr>
          <w:rFonts w:ascii="Times New Roman" w:hAnsi="Times New Roman" w:cs="Times New Roman"/>
          <w:sz w:val="24"/>
          <w:szCs w:val="24"/>
        </w:rPr>
      </w:pPr>
    </w:p>
    <w:p w14:paraId="6FBA65C2" w14:textId="02259777" w:rsidR="00633CE7" w:rsidRPr="00C47F90" w:rsidRDefault="00633CE7">
      <w:pPr>
        <w:pStyle w:val="Default"/>
        <w:jc w:val="both"/>
      </w:pPr>
      <w:r w:rsidRPr="00C47F90">
        <w:t>Eelnõu eesmärk on luua lihtne ja efektiivne kohtuväline tarbijavaidluse lahendamise süsteem, muutes</w:t>
      </w:r>
      <w:r w:rsidR="0099257C" w:rsidRPr="00C47F90">
        <w:t xml:space="preserve"> </w:t>
      </w:r>
      <w:r w:rsidRPr="00C47F90">
        <w:t>komisjoni</w:t>
      </w:r>
      <w:r w:rsidR="00AB7FD5" w:rsidRPr="00C47F90">
        <w:t xml:space="preserve"> </w:t>
      </w:r>
      <w:r w:rsidRPr="00C47F90">
        <w:t>kehtivat menetluskorda eesmärgiga suurendada menetlusosaliste usaldust komisjoni ja se</w:t>
      </w:r>
      <w:r w:rsidR="00FC7DDB" w:rsidRPr="00C47F90">
        <w:t>lles</w:t>
      </w:r>
      <w:r w:rsidRPr="00C47F90">
        <w:t xml:space="preserve"> läbiviidava menetluse vastu, </w:t>
      </w:r>
      <w:r w:rsidR="00FC7DDB" w:rsidRPr="00C47F90">
        <w:t>parendada</w:t>
      </w:r>
      <w:r w:rsidRPr="00C47F90">
        <w:t xml:space="preserve"> menetluse kvaliteeti ning tarbijavaidluste komisjoni tulemuslikkust. </w:t>
      </w:r>
    </w:p>
    <w:p w14:paraId="48E2BF5D" w14:textId="1024DB0E" w:rsidR="00633CE7" w:rsidRPr="00C47F90" w:rsidRDefault="00633CE7">
      <w:pPr>
        <w:spacing w:after="0" w:line="240" w:lineRule="auto"/>
        <w:jc w:val="both"/>
        <w:rPr>
          <w:rFonts w:ascii="Times New Roman" w:hAnsi="Times New Roman" w:cs="Times New Roman"/>
          <w:sz w:val="24"/>
          <w:szCs w:val="24"/>
        </w:rPr>
      </w:pPr>
    </w:p>
    <w:p w14:paraId="70F45AF6" w14:textId="55AD81AD" w:rsidR="00633CE7" w:rsidRPr="00C47F90" w:rsidRDefault="00633CE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Eelnõuga kavandatava</w:t>
      </w:r>
      <w:r w:rsidR="00F87239" w:rsidRPr="00C47F90">
        <w:rPr>
          <w:rFonts w:ascii="Times New Roman" w:hAnsi="Times New Roman" w:cs="Times New Roman"/>
          <w:sz w:val="24"/>
          <w:szCs w:val="24"/>
        </w:rPr>
        <w:t>d muudatus</w:t>
      </w:r>
      <w:r w:rsidR="003C4E10" w:rsidRPr="00C47F90">
        <w:rPr>
          <w:rFonts w:ascii="Times New Roman" w:hAnsi="Times New Roman" w:cs="Times New Roman"/>
          <w:sz w:val="24"/>
          <w:szCs w:val="24"/>
        </w:rPr>
        <w:t>tel</w:t>
      </w:r>
      <w:r w:rsidR="00F87239" w:rsidRPr="00C47F90">
        <w:rPr>
          <w:rFonts w:ascii="Times New Roman" w:hAnsi="Times New Roman" w:cs="Times New Roman"/>
          <w:sz w:val="24"/>
          <w:szCs w:val="24"/>
        </w:rPr>
        <w:t xml:space="preserve"> ei </w:t>
      </w:r>
      <w:r w:rsidR="003C4E10" w:rsidRPr="00C47F90">
        <w:rPr>
          <w:rFonts w:ascii="Times New Roman" w:hAnsi="Times New Roman" w:cs="Times New Roman"/>
          <w:sz w:val="24"/>
          <w:szCs w:val="24"/>
        </w:rPr>
        <w:t xml:space="preserve">ole </w:t>
      </w:r>
      <w:commentRangeStart w:id="51"/>
      <w:r w:rsidR="00F87239" w:rsidRPr="00C47F90">
        <w:rPr>
          <w:rFonts w:ascii="Times New Roman" w:hAnsi="Times New Roman" w:cs="Times New Roman"/>
          <w:sz w:val="24"/>
          <w:szCs w:val="24"/>
        </w:rPr>
        <w:t xml:space="preserve">sotsiaalset, </w:t>
      </w:r>
      <w:commentRangeEnd w:id="51"/>
      <w:r w:rsidR="00173E5F">
        <w:rPr>
          <w:rStyle w:val="Kommentaariviide"/>
        </w:rPr>
        <w:commentReference w:id="51"/>
      </w:r>
      <w:r w:rsidR="00F87239" w:rsidRPr="00C47F90">
        <w:rPr>
          <w:rFonts w:ascii="Times New Roman" w:hAnsi="Times New Roman" w:cs="Times New Roman"/>
          <w:sz w:val="24"/>
          <w:szCs w:val="24"/>
        </w:rPr>
        <w:t xml:space="preserve">sh demograafilist mõju, mõju riigi julgeolekule ja </w:t>
      </w:r>
      <w:commentRangeStart w:id="52"/>
      <w:r w:rsidR="00F87239" w:rsidRPr="00C47F90">
        <w:rPr>
          <w:rFonts w:ascii="Times New Roman" w:hAnsi="Times New Roman" w:cs="Times New Roman"/>
          <w:sz w:val="24"/>
          <w:szCs w:val="24"/>
        </w:rPr>
        <w:t>välissuhetele</w:t>
      </w:r>
      <w:commentRangeEnd w:id="52"/>
      <w:r w:rsidR="00173E5F">
        <w:rPr>
          <w:rStyle w:val="Kommentaariviide"/>
        </w:rPr>
        <w:commentReference w:id="52"/>
      </w:r>
      <w:r w:rsidR="00F87239" w:rsidRPr="00C47F90">
        <w:rPr>
          <w:rFonts w:ascii="Times New Roman" w:hAnsi="Times New Roman" w:cs="Times New Roman"/>
          <w:sz w:val="24"/>
          <w:szCs w:val="24"/>
        </w:rPr>
        <w:t>, mõju elu- ja looduskeskkonnale, mõju regionaalarengule ega kohaliku omavalitsuse korraldusele. Küll aga o</w:t>
      </w:r>
      <w:r w:rsidR="008A40BB" w:rsidRPr="00C47F90">
        <w:rPr>
          <w:rFonts w:ascii="Times New Roman" w:hAnsi="Times New Roman" w:cs="Times New Roman"/>
          <w:sz w:val="24"/>
          <w:szCs w:val="24"/>
        </w:rPr>
        <w:t>n</w:t>
      </w:r>
      <w:r w:rsidR="00F87239" w:rsidRPr="00C47F90">
        <w:rPr>
          <w:rFonts w:ascii="Times New Roman" w:hAnsi="Times New Roman" w:cs="Times New Roman"/>
          <w:sz w:val="24"/>
          <w:szCs w:val="24"/>
        </w:rPr>
        <w:t xml:space="preserve"> muudatus</w:t>
      </w:r>
      <w:r w:rsidR="008A40BB" w:rsidRPr="00C47F90">
        <w:rPr>
          <w:rFonts w:ascii="Times New Roman" w:hAnsi="Times New Roman" w:cs="Times New Roman"/>
          <w:sz w:val="24"/>
          <w:szCs w:val="24"/>
        </w:rPr>
        <w:t>tel</w:t>
      </w:r>
      <w:r w:rsidR="00F87239" w:rsidRPr="00C47F90">
        <w:rPr>
          <w:rFonts w:ascii="Times New Roman" w:hAnsi="Times New Roman" w:cs="Times New Roman"/>
          <w:sz w:val="24"/>
          <w:szCs w:val="24"/>
        </w:rPr>
        <w:t xml:space="preserve"> mõju majandusele (menetlustasu kauplejatele) ja riigiasutuste korraldusele </w:t>
      </w:r>
      <w:r w:rsidR="001A6A75" w:rsidRPr="00C47F90">
        <w:rPr>
          <w:rFonts w:ascii="Times New Roman" w:hAnsi="Times New Roman" w:cs="Times New Roman"/>
          <w:sz w:val="24"/>
          <w:szCs w:val="24"/>
        </w:rPr>
        <w:t>(</w:t>
      </w:r>
      <w:r w:rsidR="00F87239" w:rsidRPr="00C47F90">
        <w:rPr>
          <w:rFonts w:ascii="Times New Roman" w:hAnsi="Times New Roman" w:cs="Times New Roman"/>
          <w:sz w:val="24"/>
          <w:szCs w:val="24"/>
        </w:rPr>
        <w:t>kohustused riigile).</w:t>
      </w:r>
    </w:p>
    <w:p w14:paraId="7350DA82" w14:textId="7FDBAED9" w:rsidR="00F87239" w:rsidRPr="00C47F90" w:rsidRDefault="00F87239">
      <w:pPr>
        <w:spacing w:after="0" w:line="240" w:lineRule="auto"/>
        <w:jc w:val="both"/>
        <w:rPr>
          <w:rFonts w:ascii="Times New Roman" w:hAnsi="Times New Roman" w:cs="Times New Roman"/>
          <w:sz w:val="24"/>
          <w:szCs w:val="24"/>
        </w:rPr>
      </w:pPr>
    </w:p>
    <w:p w14:paraId="2DB22A4A" w14:textId="66238762" w:rsidR="001A6A75" w:rsidRPr="00C47F90" w:rsidRDefault="001A6A7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Eelnõuga kavandatavad olulisemad muudatused on</w:t>
      </w:r>
      <w:r w:rsidR="00FF29A5" w:rsidRPr="00C47F90">
        <w:rPr>
          <w:rFonts w:ascii="Times New Roman" w:hAnsi="Times New Roman" w:cs="Times New Roman"/>
          <w:sz w:val="24"/>
          <w:szCs w:val="24"/>
        </w:rPr>
        <w:t xml:space="preserve"> järgmised</w:t>
      </w:r>
      <w:r w:rsidRPr="00C47F90">
        <w:rPr>
          <w:rFonts w:ascii="Times New Roman" w:hAnsi="Times New Roman" w:cs="Times New Roman"/>
          <w:sz w:val="24"/>
          <w:szCs w:val="24"/>
        </w:rPr>
        <w:t>:</w:t>
      </w:r>
    </w:p>
    <w:p w14:paraId="4311620E" w14:textId="0CE97FBD" w:rsidR="001A6A75" w:rsidRPr="00C47F90" w:rsidRDefault="001A6A75">
      <w:pPr>
        <w:autoSpaceDE w:val="0"/>
        <w:autoSpaceDN w:val="0"/>
        <w:adjustRightInd w:val="0"/>
        <w:spacing w:after="0" w:line="240" w:lineRule="auto"/>
        <w:jc w:val="both"/>
        <w:rPr>
          <w:rFonts w:ascii="Times New Roman" w:hAnsi="Times New Roman" w:cs="Times New Roman"/>
          <w:color w:val="000000"/>
          <w:sz w:val="24"/>
          <w:szCs w:val="24"/>
        </w:rPr>
      </w:pPr>
      <w:r w:rsidRPr="00C47F90">
        <w:rPr>
          <w:rFonts w:ascii="Times New Roman" w:hAnsi="Times New Roman" w:cs="Times New Roman"/>
          <w:color w:val="000000"/>
          <w:sz w:val="24"/>
          <w:szCs w:val="24"/>
        </w:rPr>
        <w:t>1.</w:t>
      </w:r>
      <w:r w:rsidR="0097526F" w:rsidRPr="00C47F90">
        <w:rPr>
          <w:rFonts w:ascii="Times New Roman" w:hAnsi="Times New Roman" w:cs="Times New Roman"/>
          <w:color w:val="000000"/>
          <w:sz w:val="24"/>
          <w:szCs w:val="24"/>
        </w:rPr>
        <w:t> </w:t>
      </w:r>
      <w:r w:rsidR="00132FD5" w:rsidRPr="00C47F90">
        <w:rPr>
          <w:rFonts w:ascii="Times New Roman" w:hAnsi="Times New Roman" w:cs="Times New Roman"/>
          <w:color w:val="000000"/>
          <w:sz w:val="24"/>
          <w:szCs w:val="24"/>
        </w:rPr>
        <w:t>K</w:t>
      </w:r>
      <w:r w:rsidRPr="00C47F90">
        <w:rPr>
          <w:rFonts w:ascii="Times New Roman" w:hAnsi="Times New Roman" w:cs="Times New Roman"/>
          <w:color w:val="000000"/>
          <w:sz w:val="24"/>
          <w:szCs w:val="24"/>
        </w:rPr>
        <w:t xml:space="preserve">omisjoni </w:t>
      </w:r>
      <w:r w:rsidR="005E2E08" w:rsidRPr="00C47F90">
        <w:rPr>
          <w:rFonts w:ascii="Times New Roman" w:hAnsi="Times New Roman" w:cs="Times New Roman"/>
          <w:color w:val="000000"/>
          <w:sz w:val="24"/>
          <w:szCs w:val="24"/>
        </w:rPr>
        <w:t>alaliste liikme</w:t>
      </w:r>
      <w:r w:rsidRPr="00C47F90">
        <w:rPr>
          <w:rFonts w:ascii="Times New Roman" w:hAnsi="Times New Roman" w:cs="Times New Roman"/>
          <w:color w:val="000000"/>
          <w:sz w:val="24"/>
          <w:szCs w:val="24"/>
        </w:rPr>
        <w:t xml:space="preserve"> ametikoha </w:t>
      </w:r>
      <w:r w:rsidR="00E15109" w:rsidRPr="00C47F90">
        <w:rPr>
          <w:rFonts w:ascii="Times New Roman" w:hAnsi="Times New Roman" w:cs="Times New Roman"/>
          <w:color w:val="000000"/>
          <w:sz w:val="24"/>
          <w:szCs w:val="24"/>
        </w:rPr>
        <w:t>loomine</w:t>
      </w:r>
      <w:r w:rsidRPr="00C47F90">
        <w:rPr>
          <w:rFonts w:ascii="Times New Roman" w:hAnsi="Times New Roman" w:cs="Times New Roman"/>
          <w:color w:val="000000"/>
          <w:sz w:val="24"/>
          <w:szCs w:val="24"/>
        </w:rPr>
        <w:t xml:space="preserve"> TTJA-sse ja komisjoni kaasistujate töö tasustamine</w:t>
      </w:r>
      <w:r w:rsidR="00320C03" w:rsidRPr="00C47F90">
        <w:rPr>
          <w:rFonts w:ascii="Times New Roman" w:hAnsi="Times New Roman" w:cs="Times New Roman"/>
          <w:color w:val="000000"/>
          <w:sz w:val="24"/>
          <w:szCs w:val="24"/>
        </w:rPr>
        <w:t>.</w:t>
      </w:r>
    </w:p>
    <w:p w14:paraId="30138DC4" w14:textId="79D00CB9" w:rsidR="001A6A75" w:rsidRPr="00C47F90" w:rsidRDefault="001A6A75" w:rsidP="005E2E08">
      <w:pPr>
        <w:autoSpaceDE w:val="0"/>
        <w:autoSpaceDN w:val="0"/>
        <w:adjustRightInd w:val="0"/>
        <w:spacing w:after="0" w:line="240" w:lineRule="auto"/>
        <w:jc w:val="both"/>
        <w:rPr>
          <w:rFonts w:ascii="Times New Roman" w:hAnsi="Times New Roman" w:cs="Times New Roman"/>
          <w:color w:val="000000"/>
          <w:sz w:val="24"/>
          <w:szCs w:val="24"/>
        </w:rPr>
      </w:pPr>
      <w:r w:rsidRPr="00C47F90">
        <w:rPr>
          <w:rFonts w:ascii="Times New Roman" w:hAnsi="Times New Roman" w:cs="Times New Roman"/>
          <w:color w:val="000000"/>
          <w:sz w:val="24"/>
          <w:szCs w:val="24"/>
        </w:rPr>
        <w:t>2. Riigilõivu kehtestamine tarbijavaidluste komisjonile avalduse esitamisel</w:t>
      </w:r>
      <w:r w:rsidR="00320C03" w:rsidRPr="00C47F90">
        <w:rPr>
          <w:rFonts w:ascii="Times New Roman" w:hAnsi="Times New Roman" w:cs="Times New Roman"/>
          <w:color w:val="000000"/>
          <w:sz w:val="24"/>
          <w:szCs w:val="24"/>
        </w:rPr>
        <w:t>.</w:t>
      </w:r>
    </w:p>
    <w:p w14:paraId="626B285E" w14:textId="0D29C001" w:rsidR="00E15109" w:rsidRPr="00C47F90" w:rsidRDefault="006B33D5">
      <w:pPr>
        <w:autoSpaceDE w:val="0"/>
        <w:autoSpaceDN w:val="0"/>
        <w:adjustRightInd w:val="0"/>
        <w:spacing w:after="0" w:line="240" w:lineRule="auto"/>
        <w:jc w:val="both"/>
        <w:rPr>
          <w:rFonts w:ascii="Times New Roman" w:hAnsi="Times New Roman" w:cs="Times New Roman"/>
          <w:color w:val="000000"/>
          <w:sz w:val="24"/>
          <w:szCs w:val="24"/>
        </w:rPr>
      </w:pPr>
      <w:r w:rsidRPr="00C47F90">
        <w:rPr>
          <w:rFonts w:ascii="Times New Roman" w:hAnsi="Times New Roman" w:cs="Times New Roman"/>
          <w:color w:val="000000"/>
          <w:sz w:val="24"/>
          <w:szCs w:val="24"/>
        </w:rPr>
        <w:t>3</w:t>
      </w:r>
      <w:r w:rsidR="001A6A75" w:rsidRPr="00C47F90">
        <w:rPr>
          <w:rFonts w:ascii="Times New Roman" w:hAnsi="Times New Roman" w:cs="Times New Roman"/>
          <w:color w:val="000000"/>
          <w:sz w:val="24"/>
          <w:szCs w:val="24"/>
        </w:rPr>
        <w:t xml:space="preserve">. </w:t>
      </w:r>
      <w:r w:rsidR="00132FD5" w:rsidRPr="00C47F90">
        <w:rPr>
          <w:rFonts w:ascii="Times New Roman" w:hAnsi="Times New Roman" w:cs="Times New Roman"/>
          <w:color w:val="000000"/>
          <w:sz w:val="24"/>
          <w:szCs w:val="24"/>
        </w:rPr>
        <w:t>Komisjoni</w:t>
      </w:r>
      <w:r w:rsidR="001A6A75" w:rsidRPr="00C47F90">
        <w:rPr>
          <w:rFonts w:ascii="Times New Roman" w:hAnsi="Times New Roman" w:cs="Times New Roman"/>
          <w:color w:val="000000"/>
          <w:sz w:val="24"/>
          <w:szCs w:val="24"/>
        </w:rPr>
        <w:t xml:space="preserve"> otsuse </w:t>
      </w:r>
      <w:r w:rsidR="00E15109" w:rsidRPr="00C47F90">
        <w:rPr>
          <w:rFonts w:ascii="Times New Roman" w:hAnsi="Times New Roman" w:cs="Times New Roman"/>
          <w:color w:val="000000"/>
          <w:sz w:val="24"/>
          <w:szCs w:val="24"/>
        </w:rPr>
        <w:t xml:space="preserve">muutmine õiguslikult siduvaks ja täitemenetluse korras täidetavaks. </w:t>
      </w:r>
    </w:p>
    <w:p w14:paraId="310E34D4" w14:textId="77777777" w:rsidR="00E15109" w:rsidRPr="00C47F90" w:rsidRDefault="00E15109">
      <w:pPr>
        <w:autoSpaceDE w:val="0"/>
        <w:autoSpaceDN w:val="0"/>
        <w:adjustRightInd w:val="0"/>
        <w:spacing w:after="0" w:line="240" w:lineRule="auto"/>
        <w:jc w:val="both"/>
        <w:rPr>
          <w:rFonts w:ascii="Times New Roman" w:hAnsi="Times New Roman" w:cs="Times New Roman"/>
          <w:color w:val="000000"/>
          <w:sz w:val="24"/>
          <w:szCs w:val="24"/>
        </w:rPr>
      </w:pPr>
    </w:p>
    <w:p w14:paraId="4DEE5125" w14:textId="2007BE07" w:rsidR="001A6A75" w:rsidRPr="00C47F90" w:rsidRDefault="00E15109">
      <w:pPr>
        <w:spacing w:after="0" w:line="240" w:lineRule="auto"/>
        <w:jc w:val="both"/>
        <w:rPr>
          <w:rFonts w:ascii="Times New Roman" w:hAnsi="Times New Roman" w:cs="Times New Roman"/>
          <w:b/>
          <w:bCs/>
          <w:color w:val="000000"/>
          <w:sz w:val="24"/>
          <w:szCs w:val="24"/>
        </w:rPr>
      </w:pPr>
      <w:r w:rsidRPr="00C47F90">
        <w:rPr>
          <w:rFonts w:ascii="Times New Roman" w:hAnsi="Times New Roman" w:cs="Times New Roman"/>
          <w:b/>
          <w:bCs/>
        </w:rPr>
        <w:t>6.1.</w:t>
      </w:r>
      <w:r w:rsidRPr="00C47F90">
        <w:rPr>
          <w:b/>
          <w:bCs/>
        </w:rPr>
        <w:t xml:space="preserve"> </w:t>
      </w:r>
      <w:r w:rsidRPr="00C47F90">
        <w:rPr>
          <w:rFonts w:ascii="Times New Roman" w:hAnsi="Times New Roman" w:cs="Times New Roman"/>
          <w:b/>
          <w:bCs/>
          <w:color w:val="000000"/>
          <w:sz w:val="24"/>
          <w:szCs w:val="24"/>
        </w:rPr>
        <w:t xml:space="preserve">Tarbijavaidluste komisjoni </w:t>
      </w:r>
      <w:r w:rsidR="0039222F" w:rsidRPr="00C47F90">
        <w:rPr>
          <w:rFonts w:ascii="Times New Roman" w:hAnsi="Times New Roman" w:cs="Times New Roman"/>
          <w:b/>
          <w:bCs/>
          <w:color w:val="000000"/>
          <w:sz w:val="24"/>
          <w:szCs w:val="24"/>
        </w:rPr>
        <w:t>alalise liikme</w:t>
      </w:r>
      <w:r w:rsidRPr="00C47F90">
        <w:rPr>
          <w:rFonts w:ascii="Times New Roman" w:hAnsi="Times New Roman" w:cs="Times New Roman"/>
          <w:b/>
          <w:bCs/>
          <w:color w:val="000000"/>
          <w:sz w:val="24"/>
          <w:szCs w:val="24"/>
        </w:rPr>
        <w:t xml:space="preserve"> ametikoha loomine TTJA-sse ja komisjoni kaasistujate töö tasustamine</w:t>
      </w:r>
    </w:p>
    <w:p w14:paraId="00754B91" w14:textId="7962E53D" w:rsidR="00E15109" w:rsidRPr="00C47F90" w:rsidRDefault="00E15109">
      <w:pPr>
        <w:spacing w:after="0" w:line="240" w:lineRule="auto"/>
        <w:jc w:val="both"/>
        <w:rPr>
          <w:rFonts w:ascii="Times New Roman" w:hAnsi="Times New Roman" w:cs="Times New Roman"/>
          <w:color w:val="000000"/>
          <w:sz w:val="24"/>
          <w:szCs w:val="24"/>
        </w:rPr>
      </w:pPr>
    </w:p>
    <w:p w14:paraId="67E96268" w14:textId="2A3A0A8F" w:rsidR="00E15109" w:rsidRPr="00C47F90" w:rsidRDefault="00E15109">
      <w:pPr>
        <w:autoSpaceDE w:val="0"/>
        <w:autoSpaceDN w:val="0"/>
        <w:adjustRightInd w:val="0"/>
        <w:spacing w:after="0" w:line="240" w:lineRule="auto"/>
        <w:jc w:val="both"/>
        <w:rPr>
          <w:sz w:val="24"/>
          <w:szCs w:val="24"/>
        </w:rPr>
      </w:pPr>
      <w:r w:rsidRPr="00C47F90">
        <w:rPr>
          <w:rFonts w:ascii="Times New Roman" w:hAnsi="Times New Roman" w:cs="Times New Roman"/>
          <w:color w:val="000000"/>
          <w:sz w:val="24"/>
          <w:szCs w:val="24"/>
        </w:rPr>
        <w:t xml:space="preserve">Kavandatava muudatusega luuakse </w:t>
      </w:r>
      <w:r w:rsidR="00BB7923" w:rsidRPr="00C47F90">
        <w:rPr>
          <w:rFonts w:ascii="Times New Roman" w:hAnsi="Times New Roman" w:cs="Times New Roman"/>
          <w:color w:val="000000"/>
          <w:sz w:val="24"/>
          <w:szCs w:val="24"/>
        </w:rPr>
        <w:t>praeguste</w:t>
      </w:r>
      <w:r w:rsidR="0039222F" w:rsidRPr="00C47F90">
        <w:rPr>
          <w:rFonts w:ascii="Times New Roman" w:hAnsi="Times New Roman" w:cs="Times New Roman"/>
          <w:color w:val="000000"/>
          <w:sz w:val="24"/>
          <w:szCs w:val="24"/>
        </w:rPr>
        <w:t xml:space="preserve"> </w:t>
      </w:r>
      <w:r w:rsidRPr="00C47F90">
        <w:rPr>
          <w:rFonts w:ascii="Times New Roman" w:hAnsi="Times New Roman" w:cs="Times New Roman"/>
          <w:color w:val="000000"/>
          <w:sz w:val="24"/>
          <w:szCs w:val="24"/>
        </w:rPr>
        <w:t xml:space="preserve">TTJA-s </w:t>
      </w:r>
      <w:r w:rsidR="0039222F" w:rsidRPr="00C47F90">
        <w:rPr>
          <w:rFonts w:ascii="Times New Roman" w:hAnsi="Times New Roman" w:cs="Times New Roman"/>
          <w:color w:val="000000"/>
          <w:sz w:val="24"/>
          <w:szCs w:val="24"/>
        </w:rPr>
        <w:t xml:space="preserve">lepingu alusel töötavate komisjoni esimeeste asemel </w:t>
      </w:r>
      <w:r w:rsidR="00AD7699" w:rsidRPr="00C47F90">
        <w:rPr>
          <w:rFonts w:ascii="Times New Roman" w:hAnsi="Times New Roman" w:cs="Times New Roman"/>
          <w:color w:val="000000"/>
          <w:sz w:val="24"/>
          <w:szCs w:val="24"/>
        </w:rPr>
        <w:t xml:space="preserve">komisjoni </w:t>
      </w:r>
      <w:r w:rsidR="0039222F" w:rsidRPr="00C47F90">
        <w:rPr>
          <w:rFonts w:ascii="Times New Roman" w:hAnsi="Times New Roman" w:cs="Times New Roman"/>
          <w:color w:val="000000"/>
          <w:sz w:val="24"/>
          <w:szCs w:val="24"/>
        </w:rPr>
        <w:t>alalise liikme</w:t>
      </w:r>
      <w:r w:rsidR="00AD7699" w:rsidRPr="00C47F90">
        <w:rPr>
          <w:rFonts w:ascii="Times New Roman" w:hAnsi="Times New Roman" w:cs="Times New Roman"/>
          <w:color w:val="000000"/>
          <w:sz w:val="24"/>
          <w:szCs w:val="24"/>
        </w:rPr>
        <w:t xml:space="preserve"> ametikoht (eeldatavalt 3</w:t>
      </w:r>
      <w:r w:rsidR="00FD4BBB" w:rsidRPr="00C47F90">
        <w:rPr>
          <w:rFonts w:ascii="Times New Roman" w:hAnsi="Times New Roman" w:cs="Times New Roman"/>
          <w:color w:val="000000"/>
          <w:sz w:val="24"/>
          <w:szCs w:val="24"/>
        </w:rPr>
        <w:t> </w:t>
      </w:r>
      <w:r w:rsidR="00AD7699" w:rsidRPr="00C47F90">
        <w:rPr>
          <w:rFonts w:ascii="Times New Roman" w:hAnsi="Times New Roman" w:cs="Times New Roman"/>
          <w:color w:val="000000"/>
          <w:sz w:val="24"/>
          <w:szCs w:val="24"/>
        </w:rPr>
        <w:t>ametikohta), mis täidetakse avaliku konkurssi alusel.</w:t>
      </w:r>
      <w:r w:rsidR="007B6AAE" w:rsidRPr="00C47F90">
        <w:rPr>
          <w:rFonts w:ascii="Times New Roman" w:hAnsi="Times New Roman" w:cs="Times New Roman"/>
          <w:color w:val="000000"/>
          <w:sz w:val="24"/>
          <w:szCs w:val="24"/>
        </w:rPr>
        <w:t xml:space="preserve"> Ametikohale esitatavad nõuded on kehtestatud seaduses. </w:t>
      </w:r>
      <w:r w:rsidR="00AD7699" w:rsidRPr="00C47F90">
        <w:rPr>
          <w:rFonts w:ascii="Times New Roman" w:hAnsi="Times New Roman" w:cs="Times New Roman"/>
          <w:color w:val="000000"/>
          <w:sz w:val="24"/>
          <w:szCs w:val="24"/>
        </w:rPr>
        <w:t>Kehtiva regulatsiooni alusel on ettevõtlus- ja kommunikatsioonimini</w:t>
      </w:r>
      <w:r w:rsidR="007B6AAE" w:rsidRPr="00C47F90">
        <w:rPr>
          <w:rFonts w:ascii="Times New Roman" w:hAnsi="Times New Roman" w:cs="Times New Roman"/>
          <w:color w:val="000000"/>
          <w:sz w:val="24"/>
          <w:szCs w:val="24"/>
        </w:rPr>
        <w:t>stri käskkirjaga kinnitatud komisjoni esimeeste nimekiri, kuhu kuulub 12</w:t>
      </w:r>
      <w:r w:rsidR="00711EFE" w:rsidRPr="00C47F90">
        <w:rPr>
          <w:rFonts w:ascii="Times New Roman" w:hAnsi="Times New Roman" w:cs="Times New Roman"/>
          <w:color w:val="000000"/>
          <w:sz w:val="24"/>
          <w:szCs w:val="24"/>
        </w:rPr>
        <w:t> </w:t>
      </w:r>
      <w:r w:rsidR="007B6AAE" w:rsidRPr="00C47F90">
        <w:rPr>
          <w:rFonts w:ascii="Times New Roman" w:hAnsi="Times New Roman" w:cs="Times New Roman"/>
          <w:color w:val="000000"/>
          <w:sz w:val="24"/>
          <w:szCs w:val="24"/>
        </w:rPr>
        <w:t xml:space="preserve">isikut, kelle tööd komisjoni esimehena tasustatakse käsunduslepingu alusel. </w:t>
      </w:r>
    </w:p>
    <w:p w14:paraId="4065170F" w14:textId="0132806E" w:rsidR="00AD7699" w:rsidRPr="00C47F90" w:rsidRDefault="00AD7699">
      <w:pPr>
        <w:spacing w:after="0" w:line="240" w:lineRule="auto"/>
        <w:jc w:val="both"/>
      </w:pPr>
    </w:p>
    <w:p w14:paraId="0FB3C03C" w14:textId="271D4EAE" w:rsidR="007B6AAE" w:rsidRPr="00C47F90" w:rsidRDefault="001C1E6E" w:rsidP="00E4133C">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TTJA andmetel on komisjoni töös osalevaid kaasistujaid </w:t>
      </w:r>
      <w:r w:rsidR="00A032B3" w:rsidRPr="00C47F90">
        <w:rPr>
          <w:rFonts w:ascii="Times New Roman" w:hAnsi="Times New Roman"/>
          <w:iCs/>
          <w:sz w:val="24"/>
          <w:szCs w:val="24"/>
        </w:rPr>
        <w:t xml:space="preserve">ligi 40. </w:t>
      </w:r>
      <w:r w:rsidRPr="00C47F90">
        <w:rPr>
          <w:rFonts w:ascii="Times New Roman" w:hAnsi="Times New Roman"/>
          <w:iCs/>
          <w:sz w:val="24"/>
          <w:szCs w:val="24"/>
        </w:rPr>
        <w:t>K</w:t>
      </w:r>
      <w:r w:rsidR="007B6AAE" w:rsidRPr="00C47F90">
        <w:rPr>
          <w:rFonts w:ascii="Times New Roman" w:hAnsi="Times New Roman"/>
          <w:iCs/>
          <w:sz w:val="24"/>
          <w:szCs w:val="24"/>
        </w:rPr>
        <w:t xml:space="preserve">aasistujate </w:t>
      </w:r>
      <w:r w:rsidRPr="00C47F90">
        <w:rPr>
          <w:rFonts w:ascii="Times New Roman" w:hAnsi="Times New Roman"/>
          <w:iCs/>
          <w:sz w:val="24"/>
          <w:szCs w:val="24"/>
        </w:rPr>
        <w:t>tööd kehtiva seaduse alusel ei tasustata.</w:t>
      </w:r>
    </w:p>
    <w:p w14:paraId="4195AB68" w14:textId="77777777" w:rsidR="00AD7699" w:rsidRPr="00C47F90" w:rsidRDefault="00AD7699" w:rsidP="00A84543">
      <w:pPr>
        <w:spacing w:after="0" w:line="240" w:lineRule="auto"/>
        <w:jc w:val="both"/>
        <w:rPr>
          <w:rFonts w:ascii="Times New Roman" w:hAnsi="Times New Roman"/>
          <w:iCs/>
          <w:sz w:val="24"/>
          <w:szCs w:val="24"/>
        </w:rPr>
      </w:pPr>
    </w:p>
    <w:p w14:paraId="25DD816F" w14:textId="7A71B5CB" w:rsidR="00AD7699" w:rsidRPr="00C47F90" w:rsidRDefault="00AD7699">
      <w:pPr>
        <w:spacing w:after="0" w:line="240" w:lineRule="auto"/>
        <w:jc w:val="both"/>
        <w:rPr>
          <w:rFonts w:ascii="Times New Roman" w:hAnsi="Times New Roman"/>
          <w:iCs/>
          <w:sz w:val="24"/>
          <w:szCs w:val="24"/>
        </w:rPr>
      </w:pPr>
      <w:r w:rsidRPr="00C47F90">
        <w:rPr>
          <w:rFonts w:ascii="Times New Roman" w:hAnsi="Times New Roman"/>
          <w:iCs/>
          <w:sz w:val="24"/>
          <w:szCs w:val="24"/>
        </w:rPr>
        <w:t>Muudatus avalda</w:t>
      </w:r>
      <w:r w:rsidR="00423A02" w:rsidRPr="00C47F90">
        <w:rPr>
          <w:rFonts w:ascii="Times New Roman" w:hAnsi="Times New Roman"/>
          <w:iCs/>
          <w:sz w:val="24"/>
          <w:szCs w:val="24"/>
        </w:rPr>
        <w:t xml:space="preserve">b </w:t>
      </w:r>
      <w:r w:rsidR="00A20A21" w:rsidRPr="00C47F90">
        <w:rPr>
          <w:rFonts w:ascii="Times New Roman" w:hAnsi="Times New Roman"/>
          <w:iCs/>
          <w:sz w:val="24"/>
          <w:szCs w:val="24"/>
        </w:rPr>
        <w:t xml:space="preserve">eelduslikult </w:t>
      </w:r>
      <w:r w:rsidRPr="00C47F90">
        <w:rPr>
          <w:rFonts w:ascii="Times New Roman" w:hAnsi="Times New Roman"/>
          <w:iCs/>
          <w:sz w:val="24"/>
          <w:szCs w:val="24"/>
        </w:rPr>
        <w:t>positiivset mõju</w:t>
      </w:r>
      <w:r w:rsidR="00D10667" w:rsidRPr="00C47F90">
        <w:rPr>
          <w:rFonts w:ascii="Times New Roman" w:hAnsi="Times New Roman"/>
          <w:iCs/>
          <w:sz w:val="24"/>
          <w:szCs w:val="24"/>
        </w:rPr>
        <w:t xml:space="preserve"> </w:t>
      </w:r>
      <w:r w:rsidR="00423A02" w:rsidRPr="00C47F90">
        <w:rPr>
          <w:rFonts w:ascii="Times New Roman" w:hAnsi="Times New Roman"/>
          <w:iCs/>
          <w:sz w:val="24"/>
          <w:szCs w:val="24"/>
        </w:rPr>
        <w:t xml:space="preserve">komisjoni professionaalsusele, </w:t>
      </w:r>
      <w:r w:rsidRPr="00C47F90">
        <w:rPr>
          <w:rFonts w:ascii="Times New Roman" w:hAnsi="Times New Roman"/>
          <w:iCs/>
          <w:sz w:val="24"/>
          <w:szCs w:val="24"/>
        </w:rPr>
        <w:t>lahendite kvaliteedile ja menetluse tõhususele, läbi mille tõuseb üldine vaidluse osapoolte rahulolu menetlusega ja tarbijavaidlus</w:t>
      </w:r>
      <w:r w:rsidR="00423A02" w:rsidRPr="00C47F90">
        <w:rPr>
          <w:rFonts w:ascii="Times New Roman" w:hAnsi="Times New Roman"/>
          <w:iCs/>
          <w:sz w:val="24"/>
          <w:szCs w:val="24"/>
        </w:rPr>
        <w:t>t</w:t>
      </w:r>
      <w:r w:rsidRPr="00C47F90">
        <w:rPr>
          <w:rFonts w:ascii="Times New Roman" w:hAnsi="Times New Roman"/>
          <w:iCs/>
          <w:sz w:val="24"/>
          <w:szCs w:val="24"/>
        </w:rPr>
        <w:t xml:space="preserve">e lahendamisega. </w:t>
      </w:r>
    </w:p>
    <w:p w14:paraId="3DBB5232" w14:textId="7681AF1B" w:rsidR="00AD7699" w:rsidRPr="00C47F90" w:rsidRDefault="00AD7699">
      <w:pPr>
        <w:spacing w:after="0" w:line="240" w:lineRule="auto"/>
        <w:jc w:val="both"/>
        <w:rPr>
          <w:rFonts w:ascii="Times New Roman" w:hAnsi="Times New Roman"/>
          <w:iCs/>
          <w:sz w:val="24"/>
          <w:szCs w:val="24"/>
        </w:rPr>
      </w:pPr>
    </w:p>
    <w:p w14:paraId="6827956B" w14:textId="48F7326D" w:rsidR="00423A02" w:rsidRPr="00C47F90" w:rsidRDefault="00423A02">
      <w:pPr>
        <w:spacing w:after="0" w:line="240" w:lineRule="auto"/>
        <w:jc w:val="both"/>
        <w:rPr>
          <w:rFonts w:ascii="Times New Roman" w:hAnsi="Times New Roman"/>
          <w:iCs/>
          <w:sz w:val="24"/>
          <w:szCs w:val="24"/>
        </w:rPr>
      </w:pPr>
      <w:r w:rsidRPr="00C47F90">
        <w:rPr>
          <w:rFonts w:ascii="Times New Roman" w:hAnsi="Times New Roman"/>
          <w:iCs/>
          <w:sz w:val="24"/>
          <w:szCs w:val="24"/>
        </w:rPr>
        <w:t>Siht</w:t>
      </w:r>
      <w:r w:rsidR="00197B36" w:rsidRPr="00C47F90">
        <w:rPr>
          <w:rFonts w:ascii="Times New Roman" w:hAnsi="Times New Roman"/>
          <w:iCs/>
          <w:sz w:val="24"/>
          <w:szCs w:val="24"/>
        </w:rPr>
        <w:t>r</w:t>
      </w:r>
      <w:r w:rsidRPr="00C47F90">
        <w:rPr>
          <w:rFonts w:ascii="Times New Roman" w:hAnsi="Times New Roman"/>
          <w:iCs/>
          <w:sz w:val="24"/>
          <w:szCs w:val="24"/>
        </w:rPr>
        <w:t>ühmaks on</w:t>
      </w:r>
      <w:r w:rsidR="00A20A21" w:rsidRPr="00C47F90">
        <w:rPr>
          <w:rFonts w:ascii="Times New Roman" w:hAnsi="Times New Roman"/>
          <w:iCs/>
          <w:sz w:val="24"/>
          <w:szCs w:val="24"/>
        </w:rPr>
        <w:t xml:space="preserve"> </w:t>
      </w:r>
      <w:r w:rsidRPr="00C47F90">
        <w:rPr>
          <w:rFonts w:ascii="Times New Roman" w:hAnsi="Times New Roman"/>
          <w:iCs/>
          <w:sz w:val="24"/>
          <w:szCs w:val="24"/>
        </w:rPr>
        <w:t>TTJA</w:t>
      </w:r>
      <w:r w:rsidR="00932F23" w:rsidRPr="00C47F90">
        <w:rPr>
          <w:rFonts w:ascii="Times New Roman" w:hAnsi="Times New Roman"/>
          <w:iCs/>
          <w:sz w:val="24"/>
          <w:szCs w:val="24"/>
        </w:rPr>
        <w:t>.</w:t>
      </w:r>
    </w:p>
    <w:p w14:paraId="526E643D" w14:textId="77777777" w:rsidR="00D204E0" w:rsidRPr="00C47F90" w:rsidRDefault="00D204E0">
      <w:pPr>
        <w:spacing w:after="0" w:line="240" w:lineRule="auto"/>
        <w:jc w:val="both"/>
        <w:rPr>
          <w:rFonts w:ascii="Times New Roman" w:hAnsi="Times New Roman"/>
          <w:b/>
          <w:sz w:val="24"/>
          <w:szCs w:val="24"/>
        </w:rPr>
      </w:pPr>
    </w:p>
    <w:p w14:paraId="67831904" w14:textId="784D8EDB" w:rsidR="00AD7699" w:rsidRPr="00C47F90" w:rsidRDefault="00D204E0">
      <w:pPr>
        <w:spacing w:after="0" w:line="240" w:lineRule="auto"/>
        <w:jc w:val="both"/>
        <w:rPr>
          <w:rFonts w:ascii="Times New Roman" w:hAnsi="Times New Roman"/>
          <w:i/>
          <w:sz w:val="24"/>
          <w:szCs w:val="24"/>
        </w:rPr>
      </w:pPr>
      <w:r w:rsidRPr="00C47F90">
        <w:rPr>
          <w:rFonts w:ascii="Times New Roman" w:hAnsi="Times New Roman"/>
          <w:b/>
          <w:sz w:val="24"/>
          <w:szCs w:val="24"/>
        </w:rPr>
        <w:t xml:space="preserve">6.1.1.1. Mõju valdkond: mõju riigiasutuste ja kohaliku omavalitsuse korraldusele </w:t>
      </w:r>
    </w:p>
    <w:p w14:paraId="0BAE8B1F" w14:textId="77777777" w:rsidR="00D204E0" w:rsidRPr="00C47F90" w:rsidRDefault="00D204E0">
      <w:pPr>
        <w:spacing w:after="0" w:line="240" w:lineRule="auto"/>
        <w:jc w:val="both"/>
        <w:rPr>
          <w:rFonts w:ascii="Times New Roman" w:hAnsi="Times New Roman"/>
          <w:iCs/>
          <w:sz w:val="24"/>
          <w:szCs w:val="24"/>
        </w:rPr>
      </w:pPr>
    </w:p>
    <w:p w14:paraId="2B63A691" w14:textId="4F709930" w:rsidR="00AD7699" w:rsidRPr="00C47F90" w:rsidRDefault="00AD7699">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TTJA kulutused komisjoni </w:t>
      </w:r>
      <w:r w:rsidR="00F63F33" w:rsidRPr="00C47F90">
        <w:rPr>
          <w:rFonts w:ascii="Times New Roman" w:hAnsi="Times New Roman"/>
          <w:iCs/>
          <w:sz w:val="24"/>
          <w:szCs w:val="24"/>
        </w:rPr>
        <w:t>alaliste liikmete</w:t>
      </w:r>
      <w:r w:rsidRPr="00C47F90">
        <w:rPr>
          <w:rFonts w:ascii="Times New Roman" w:hAnsi="Times New Roman"/>
          <w:iCs/>
          <w:sz w:val="24"/>
          <w:szCs w:val="24"/>
        </w:rPr>
        <w:t xml:space="preserve"> </w:t>
      </w:r>
      <w:r w:rsidR="00D204E0" w:rsidRPr="00C47F90">
        <w:rPr>
          <w:rFonts w:ascii="Times New Roman" w:hAnsi="Times New Roman"/>
          <w:iCs/>
          <w:sz w:val="24"/>
          <w:szCs w:val="24"/>
        </w:rPr>
        <w:t xml:space="preserve">ametipalkadele </w:t>
      </w:r>
      <w:r w:rsidR="00263F3D" w:rsidRPr="00C47F90">
        <w:rPr>
          <w:rFonts w:ascii="Times New Roman" w:hAnsi="Times New Roman"/>
          <w:iCs/>
          <w:sz w:val="24"/>
          <w:szCs w:val="24"/>
        </w:rPr>
        <w:t xml:space="preserve">(bruto) </w:t>
      </w:r>
      <w:r w:rsidR="00D204E0" w:rsidRPr="00C47F90">
        <w:rPr>
          <w:rFonts w:ascii="Times New Roman" w:hAnsi="Times New Roman"/>
          <w:iCs/>
          <w:sz w:val="24"/>
          <w:szCs w:val="24"/>
        </w:rPr>
        <w:t>suureneks</w:t>
      </w:r>
      <w:r w:rsidR="00FD1361" w:rsidRPr="00C47F90">
        <w:rPr>
          <w:rFonts w:ascii="Times New Roman" w:hAnsi="Times New Roman"/>
          <w:iCs/>
          <w:sz w:val="24"/>
          <w:szCs w:val="24"/>
        </w:rPr>
        <w:t>id</w:t>
      </w:r>
      <w:r w:rsidR="00D204E0" w:rsidRPr="00C47F90">
        <w:rPr>
          <w:rFonts w:ascii="Times New Roman" w:hAnsi="Times New Roman"/>
          <w:iCs/>
          <w:sz w:val="24"/>
          <w:szCs w:val="24"/>
        </w:rPr>
        <w:t xml:space="preserve"> </w:t>
      </w:r>
      <w:r w:rsidR="00D10667" w:rsidRPr="00C47F90">
        <w:rPr>
          <w:rFonts w:ascii="Times New Roman" w:hAnsi="Times New Roman"/>
          <w:iCs/>
          <w:sz w:val="24"/>
          <w:szCs w:val="24"/>
        </w:rPr>
        <w:t>74</w:t>
      </w:r>
      <w:r w:rsidR="006044C1" w:rsidRPr="00C47F90">
        <w:rPr>
          <w:rFonts w:ascii="Times New Roman" w:hAnsi="Times New Roman"/>
          <w:iCs/>
          <w:sz w:val="24"/>
          <w:szCs w:val="24"/>
        </w:rPr>
        <w:t> </w:t>
      </w:r>
      <w:r w:rsidR="00D10667" w:rsidRPr="00C47F90">
        <w:rPr>
          <w:rFonts w:ascii="Times New Roman" w:hAnsi="Times New Roman"/>
          <w:iCs/>
          <w:sz w:val="24"/>
          <w:szCs w:val="24"/>
        </w:rPr>
        <w:t>000</w:t>
      </w:r>
      <w:r w:rsidR="006044C1" w:rsidRPr="00C47F90">
        <w:rPr>
          <w:rFonts w:ascii="Times New Roman" w:hAnsi="Times New Roman"/>
          <w:iCs/>
          <w:sz w:val="24"/>
          <w:szCs w:val="24"/>
        </w:rPr>
        <w:t> </w:t>
      </w:r>
      <w:r w:rsidR="00D204E0" w:rsidRPr="00C47F90">
        <w:rPr>
          <w:rFonts w:ascii="Times New Roman" w:hAnsi="Times New Roman"/>
          <w:iCs/>
          <w:sz w:val="24"/>
          <w:szCs w:val="24"/>
        </w:rPr>
        <w:t>euro võ</w:t>
      </w:r>
      <w:r w:rsidR="00932F23" w:rsidRPr="00C47F90">
        <w:rPr>
          <w:rFonts w:ascii="Times New Roman" w:hAnsi="Times New Roman"/>
          <w:iCs/>
          <w:sz w:val="24"/>
          <w:szCs w:val="24"/>
        </w:rPr>
        <w:t>rr</w:t>
      </w:r>
      <w:r w:rsidR="00D204E0" w:rsidRPr="00C47F90">
        <w:rPr>
          <w:rFonts w:ascii="Times New Roman" w:hAnsi="Times New Roman"/>
          <w:iCs/>
          <w:sz w:val="24"/>
          <w:szCs w:val="24"/>
        </w:rPr>
        <w:t>a ja</w:t>
      </w:r>
      <w:r w:rsidR="00975BEF" w:rsidRPr="00C47F90">
        <w:rPr>
          <w:rFonts w:ascii="Times New Roman" w:hAnsi="Times New Roman"/>
          <w:iCs/>
          <w:sz w:val="24"/>
          <w:szCs w:val="24"/>
        </w:rPr>
        <w:t xml:space="preserve"> </w:t>
      </w:r>
      <w:r w:rsidR="00D204E0" w:rsidRPr="00C47F90">
        <w:rPr>
          <w:rFonts w:ascii="Times New Roman" w:hAnsi="Times New Roman"/>
          <w:iCs/>
          <w:sz w:val="24"/>
          <w:szCs w:val="24"/>
        </w:rPr>
        <w:t>komisjoni kaasistujate töö tasustamise kulud oleks</w:t>
      </w:r>
      <w:r w:rsidR="00F63F33" w:rsidRPr="00C47F90">
        <w:rPr>
          <w:rFonts w:ascii="Times New Roman" w:hAnsi="Times New Roman"/>
          <w:iCs/>
          <w:sz w:val="24"/>
          <w:szCs w:val="24"/>
        </w:rPr>
        <w:t>id</w:t>
      </w:r>
      <w:r w:rsidR="00D204E0" w:rsidRPr="00C47F90">
        <w:rPr>
          <w:rFonts w:ascii="Times New Roman" w:hAnsi="Times New Roman"/>
          <w:iCs/>
          <w:sz w:val="24"/>
          <w:szCs w:val="24"/>
        </w:rPr>
        <w:t xml:space="preserve"> </w:t>
      </w:r>
      <w:r w:rsidR="00532ACC" w:rsidRPr="00C47F90">
        <w:rPr>
          <w:rFonts w:ascii="Times New Roman" w:hAnsi="Times New Roman"/>
          <w:iCs/>
          <w:sz w:val="24"/>
          <w:szCs w:val="24"/>
        </w:rPr>
        <w:t>27</w:t>
      </w:r>
      <w:r w:rsidR="006044C1" w:rsidRPr="00C47F90">
        <w:rPr>
          <w:rFonts w:ascii="Times New Roman" w:hAnsi="Times New Roman"/>
          <w:iCs/>
          <w:sz w:val="24"/>
          <w:szCs w:val="24"/>
        </w:rPr>
        <w:t> </w:t>
      </w:r>
      <w:r w:rsidR="00532ACC" w:rsidRPr="00C47F90">
        <w:rPr>
          <w:rFonts w:ascii="Times New Roman" w:hAnsi="Times New Roman"/>
          <w:iCs/>
          <w:sz w:val="24"/>
          <w:szCs w:val="24"/>
        </w:rPr>
        <w:t>000</w:t>
      </w:r>
      <w:r w:rsidR="006044C1" w:rsidRPr="00C47F90">
        <w:rPr>
          <w:rFonts w:ascii="Times New Roman" w:hAnsi="Times New Roman"/>
          <w:iCs/>
          <w:sz w:val="24"/>
          <w:szCs w:val="24"/>
        </w:rPr>
        <w:t> </w:t>
      </w:r>
      <w:r w:rsidR="00D204E0" w:rsidRPr="00C47F90">
        <w:rPr>
          <w:rFonts w:ascii="Times New Roman" w:hAnsi="Times New Roman"/>
          <w:iCs/>
          <w:sz w:val="24"/>
          <w:szCs w:val="24"/>
        </w:rPr>
        <w:t xml:space="preserve">eurot. </w:t>
      </w:r>
    </w:p>
    <w:p w14:paraId="28F9C2AC" w14:textId="77777777" w:rsidR="00AD7699" w:rsidRPr="00C47F90" w:rsidRDefault="00AD7699">
      <w:pPr>
        <w:spacing w:after="0" w:line="240" w:lineRule="auto"/>
        <w:jc w:val="both"/>
        <w:rPr>
          <w:rFonts w:ascii="Times New Roman" w:hAnsi="Times New Roman"/>
          <w:iCs/>
          <w:sz w:val="24"/>
          <w:szCs w:val="24"/>
        </w:rPr>
      </w:pPr>
    </w:p>
    <w:p w14:paraId="10AE0A97" w14:textId="6410C1B3" w:rsidR="00AD7699" w:rsidRPr="00C47F90" w:rsidRDefault="00AD7699">
      <w:pPr>
        <w:spacing w:after="0" w:line="240" w:lineRule="auto"/>
        <w:jc w:val="both"/>
        <w:rPr>
          <w:rFonts w:ascii="Times New Roman" w:hAnsi="Times New Roman"/>
          <w:iCs/>
          <w:sz w:val="24"/>
          <w:szCs w:val="24"/>
        </w:rPr>
      </w:pPr>
      <w:r w:rsidRPr="00C47F90">
        <w:rPr>
          <w:rFonts w:ascii="Times New Roman" w:hAnsi="Times New Roman"/>
          <w:iCs/>
          <w:sz w:val="24"/>
          <w:szCs w:val="24"/>
        </w:rPr>
        <w:t>Kehtiva regulatsiooni alusel makstakse komisjoni esimeestele töötasu vastavalt töötatud tundide arvule. Kuutöötasu aluseks on kõrgemate riigiteenijate ametipalkade seaduse §</w:t>
      </w:r>
      <w:r w:rsidR="005E5BB7" w:rsidRPr="00C47F90">
        <w:rPr>
          <w:rFonts w:ascii="Times New Roman" w:hAnsi="Times New Roman"/>
          <w:iCs/>
          <w:sz w:val="24"/>
          <w:szCs w:val="24"/>
        </w:rPr>
        <w:t> </w:t>
      </w:r>
      <w:r w:rsidRPr="00C47F90">
        <w:rPr>
          <w:rFonts w:ascii="Times New Roman" w:hAnsi="Times New Roman"/>
          <w:iCs/>
          <w:sz w:val="24"/>
          <w:szCs w:val="24"/>
        </w:rPr>
        <w:t>2 lõikes</w:t>
      </w:r>
      <w:r w:rsidR="00B728AC" w:rsidRPr="00C47F90">
        <w:rPr>
          <w:rFonts w:ascii="Times New Roman" w:hAnsi="Times New Roman"/>
          <w:iCs/>
          <w:sz w:val="24"/>
          <w:szCs w:val="24"/>
        </w:rPr>
        <w:t> </w:t>
      </w:r>
      <w:r w:rsidRPr="00C47F90">
        <w:rPr>
          <w:rFonts w:ascii="Times New Roman" w:hAnsi="Times New Roman"/>
          <w:iCs/>
          <w:sz w:val="24"/>
          <w:szCs w:val="24"/>
        </w:rPr>
        <w:t>1 nimetatud kõrgeima palgamäära ja koefitsiendi</w:t>
      </w:r>
      <w:r w:rsidR="00616B6B" w:rsidRPr="00C47F90">
        <w:rPr>
          <w:rFonts w:ascii="Times New Roman" w:hAnsi="Times New Roman"/>
          <w:iCs/>
          <w:sz w:val="24"/>
          <w:szCs w:val="24"/>
        </w:rPr>
        <w:t> </w:t>
      </w:r>
      <w:r w:rsidRPr="00C47F90">
        <w:rPr>
          <w:rFonts w:ascii="Times New Roman" w:hAnsi="Times New Roman"/>
          <w:iCs/>
          <w:sz w:val="24"/>
          <w:szCs w:val="24"/>
        </w:rPr>
        <w:t xml:space="preserve">0,55 korrutis, mis </w:t>
      </w:r>
      <w:r w:rsidR="00BA7772" w:rsidRPr="00C47F90">
        <w:rPr>
          <w:rFonts w:ascii="Times New Roman" w:hAnsi="Times New Roman"/>
          <w:iCs/>
          <w:sz w:val="24"/>
          <w:szCs w:val="24"/>
        </w:rPr>
        <w:t>praegu on</w:t>
      </w:r>
      <w:r w:rsidRPr="00C47F90">
        <w:rPr>
          <w:rFonts w:ascii="Times New Roman" w:hAnsi="Times New Roman"/>
          <w:iCs/>
          <w:sz w:val="24"/>
          <w:szCs w:val="24"/>
        </w:rPr>
        <w:t xml:space="preserve"> 3664</w:t>
      </w:r>
      <w:r w:rsidR="00D41C7C" w:rsidRPr="00C47F90">
        <w:rPr>
          <w:rFonts w:ascii="Times New Roman" w:hAnsi="Times New Roman"/>
          <w:iCs/>
          <w:sz w:val="24"/>
          <w:szCs w:val="24"/>
        </w:rPr>
        <w:t> </w:t>
      </w:r>
      <w:r w:rsidRPr="00C47F90">
        <w:rPr>
          <w:rFonts w:ascii="Times New Roman" w:hAnsi="Times New Roman"/>
          <w:iCs/>
          <w:sz w:val="24"/>
          <w:szCs w:val="24"/>
        </w:rPr>
        <w:t>eurot. Ühe vaidluse menetlemise eest makstav töötasu ei või ületada 170</w:t>
      </w:r>
      <w:r w:rsidR="003C4E10" w:rsidRPr="00C47F90">
        <w:rPr>
          <w:rFonts w:ascii="Times New Roman" w:hAnsi="Times New Roman"/>
          <w:iCs/>
          <w:sz w:val="24"/>
          <w:szCs w:val="24"/>
        </w:rPr>
        <w:t> </w:t>
      </w:r>
      <w:r w:rsidRPr="00C47F90">
        <w:rPr>
          <w:rFonts w:ascii="Times New Roman" w:hAnsi="Times New Roman"/>
          <w:iCs/>
          <w:sz w:val="24"/>
          <w:szCs w:val="24"/>
        </w:rPr>
        <w:t>eurot. Komisjoni esimeeste töötasudeks kulus 20</w:t>
      </w:r>
      <w:r w:rsidR="009F2780" w:rsidRPr="00C47F90">
        <w:rPr>
          <w:rFonts w:ascii="Times New Roman" w:hAnsi="Times New Roman"/>
          <w:iCs/>
          <w:sz w:val="24"/>
          <w:szCs w:val="24"/>
        </w:rPr>
        <w:t>22</w:t>
      </w:r>
      <w:r w:rsidRPr="00C47F90">
        <w:rPr>
          <w:rFonts w:ascii="Times New Roman" w:hAnsi="Times New Roman"/>
          <w:iCs/>
          <w:sz w:val="24"/>
          <w:szCs w:val="24"/>
        </w:rPr>
        <w:t>.</w:t>
      </w:r>
      <w:r w:rsidR="00616B6B" w:rsidRPr="00C47F90">
        <w:rPr>
          <w:rFonts w:ascii="Times New Roman" w:hAnsi="Times New Roman"/>
          <w:iCs/>
          <w:sz w:val="24"/>
          <w:szCs w:val="24"/>
        </w:rPr>
        <w:t> </w:t>
      </w:r>
      <w:r w:rsidRPr="00C47F90">
        <w:rPr>
          <w:rFonts w:ascii="Times New Roman" w:hAnsi="Times New Roman"/>
          <w:iCs/>
          <w:sz w:val="24"/>
          <w:szCs w:val="24"/>
        </w:rPr>
        <w:t xml:space="preserve">aastal </w:t>
      </w:r>
      <w:r w:rsidR="009F2780" w:rsidRPr="00C47F90">
        <w:rPr>
          <w:rFonts w:ascii="Times New Roman" w:hAnsi="Times New Roman"/>
          <w:iCs/>
          <w:sz w:val="24"/>
          <w:szCs w:val="24"/>
        </w:rPr>
        <w:t>119 539,59</w:t>
      </w:r>
      <w:r w:rsidRPr="00C47F90">
        <w:rPr>
          <w:rFonts w:ascii="Times New Roman" w:hAnsi="Times New Roman"/>
          <w:iCs/>
          <w:sz w:val="24"/>
          <w:szCs w:val="24"/>
        </w:rPr>
        <w:t xml:space="preserve"> eurot. </w:t>
      </w:r>
    </w:p>
    <w:p w14:paraId="7FD90EFB" w14:textId="77777777" w:rsidR="00AD7699" w:rsidRPr="00C47F90" w:rsidRDefault="00AD7699">
      <w:pPr>
        <w:spacing w:after="0" w:line="240" w:lineRule="auto"/>
        <w:jc w:val="both"/>
        <w:rPr>
          <w:rFonts w:ascii="Times New Roman" w:hAnsi="Times New Roman"/>
          <w:iCs/>
          <w:sz w:val="24"/>
          <w:szCs w:val="24"/>
        </w:rPr>
      </w:pPr>
    </w:p>
    <w:p w14:paraId="4520A201" w14:textId="26A9A182" w:rsidR="00AD7699" w:rsidRPr="00C47F90" w:rsidRDefault="00132FD5">
      <w:pPr>
        <w:spacing w:after="0" w:line="240" w:lineRule="auto"/>
        <w:jc w:val="both"/>
        <w:rPr>
          <w:rFonts w:ascii="Times New Roman" w:hAnsi="Times New Roman"/>
          <w:iCs/>
          <w:sz w:val="24"/>
          <w:szCs w:val="24"/>
        </w:rPr>
      </w:pPr>
      <w:r w:rsidRPr="00C47F90">
        <w:rPr>
          <w:rFonts w:ascii="Times New Roman" w:hAnsi="Times New Roman"/>
          <w:iCs/>
          <w:sz w:val="24"/>
          <w:szCs w:val="24"/>
        </w:rPr>
        <w:t>K</w:t>
      </w:r>
      <w:r w:rsidR="00D204E0" w:rsidRPr="00C47F90">
        <w:rPr>
          <w:rFonts w:ascii="Times New Roman" w:hAnsi="Times New Roman"/>
          <w:iCs/>
          <w:sz w:val="24"/>
          <w:szCs w:val="24"/>
        </w:rPr>
        <w:t xml:space="preserve">omisjoni </w:t>
      </w:r>
      <w:r w:rsidR="003A4C37" w:rsidRPr="00C47F90">
        <w:rPr>
          <w:rFonts w:ascii="Times New Roman" w:hAnsi="Times New Roman"/>
          <w:iCs/>
          <w:sz w:val="24"/>
          <w:szCs w:val="24"/>
        </w:rPr>
        <w:t>alalise liikme</w:t>
      </w:r>
      <w:r w:rsidR="00AD7699" w:rsidRPr="00C47F90">
        <w:rPr>
          <w:rFonts w:ascii="Times New Roman" w:hAnsi="Times New Roman"/>
          <w:iCs/>
          <w:sz w:val="24"/>
          <w:szCs w:val="24"/>
        </w:rPr>
        <w:t xml:space="preserve"> ametipalga suuruse osas </w:t>
      </w:r>
      <w:r w:rsidR="00D204E0" w:rsidRPr="00C47F90">
        <w:rPr>
          <w:rFonts w:ascii="Times New Roman" w:hAnsi="Times New Roman"/>
          <w:iCs/>
          <w:sz w:val="24"/>
          <w:szCs w:val="24"/>
        </w:rPr>
        <w:t>on</w:t>
      </w:r>
      <w:r w:rsidR="00AD7699" w:rsidRPr="00C47F90">
        <w:rPr>
          <w:rFonts w:ascii="Times New Roman" w:hAnsi="Times New Roman"/>
          <w:iCs/>
          <w:sz w:val="24"/>
          <w:szCs w:val="24"/>
        </w:rPr>
        <w:t xml:space="preserve"> eeskujuks </w:t>
      </w:r>
      <w:r w:rsidR="00D204E0" w:rsidRPr="00C47F90">
        <w:rPr>
          <w:rFonts w:ascii="Times New Roman" w:hAnsi="Times New Roman"/>
          <w:iCs/>
          <w:sz w:val="24"/>
          <w:szCs w:val="24"/>
        </w:rPr>
        <w:t>võetud</w:t>
      </w:r>
      <w:r w:rsidR="00975BEF" w:rsidRPr="00C47F90">
        <w:rPr>
          <w:rFonts w:ascii="Times New Roman" w:hAnsi="Times New Roman"/>
          <w:iCs/>
          <w:sz w:val="24"/>
          <w:szCs w:val="24"/>
        </w:rPr>
        <w:t xml:space="preserve"> </w:t>
      </w:r>
      <w:r w:rsidR="00AD7699" w:rsidRPr="00C47F90">
        <w:rPr>
          <w:rFonts w:ascii="Times New Roman" w:hAnsi="Times New Roman"/>
          <w:iCs/>
          <w:sz w:val="24"/>
          <w:szCs w:val="24"/>
        </w:rPr>
        <w:t>töövaidluskomisjoni juhataja põhipal</w:t>
      </w:r>
      <w:r w:rsidR="00D204E0" w:rsidRPr="00C47F90">
        <w:rPr>
          <w:rFonts w:ascii="Times New Roman" w:hAnsi="Times New Roman"/>
          <w:iCs/>
          <w:sz w:val="24"/>
          <w:szCs w:val="24"/>
        </w:rPr>
        <w:t>k</w:t>
      </w:r>
      <w:r w:rsidR="00AD7699" w:rsidRPr="00C47F90">
        <w:rPr>
          <w:rFonts w:ascii="Times New Roman" w:hAnsi="Times New Roman"/>
          <w:iCs/>
          <w:sz w:val="24"/>
          <w:szCs w:val="24"/>
        </w:rPr>
        <w:t>, mis moodustab 80</w:t>
      </w:r>
      <w:r w:rsidR="00FD1361" w:rsidRPr="00C47F90">
        <w:rPr>
          <w:rFonts w:ascii="Times New Roman" w:hAnsi="Times New Roman"/>
          <w:iCs/>
          <w:sz w:val="24"/>
          <w:szCs w:val="24"/>
        </w:rPr>
        <w:t>–</w:t>
      </w:r>
      <w:r w:rsidR="00AD7699" w:rsidRPr="00C47F90">
        <w:rPr>
          <w:rFonts w:ascii="Times New Roman" w:hAnsi="Times New Roman"/>
          <w:iCs/>
          <w:sz w:val="24"/>
          <w:szCs w:val="24"/>
        </w:rPr>
        <w:t>100% riikliku lepitaja ametipalgast.</w:t>
      </w:r>
      <w:r w:rsidR="00AD7699" w:rsidRPr="00C47F90">
        <w:rPr>
          <w:rStyle w:val="Allmrkuseviide"/>
          <w:rFonts w:ascii="Times New Roman" w:hAnsi="Times New Roman"/>
          <w:iCs/>
          <w:sz w:val="24"/>
          <w:szCs w:val="24"/>
        </w:rPr>
        <w:footnoteReference w:id="24"/>
      </w:r>
      <w:r w:rsidR="00975BEF" w:rsidRPr="00C47F90">
        <w:rPr>
          <w:rFonts w:ascii="Times New Roman" w:hAnsi="Times New Roman"/>
          <w:iCs/>
          <w:sz w:val="24"/>
          <w:szCs w:val="24"/>
        </w:rPr>
        <w:t xml:space="preserve"> </w:t>
      </w:r>
      <w:r w:rsidR="0035190A" w:rsidRPr="00C47F90">
        <w:rPr>
          <w:rFonts w:ascii="Times New Roman" w:hAnsi="Times New Roman" w:cs="Times New Roman"/>
          <w:sz w:val="24"/>
          <w:szCs w:val="24"/>
        </w:rPr>
        <w:t>Alates 1.</w:t>
      </w:r>
      <w:r w:rsidR="00823A07" w:rsidRPr="00C47F90">
        <w:rPr>
          <w:rFonts w:ascii="Times New Roman" w:hAnsi="Times New Roman" w:cs="Times New Roman"/>
          <w:sz w:val="24"/>
          <w:szCs w:val="24"/>
        </w:rPr>
        <w:t> </w:t>
      </w:r>
      <w:r w:rsidR="0035190A" w:rsidRPr="00C47F90">
        <w:rPr>
          <w:rFonts w:ascii="Times New Roman" w:hAnsi="Times New Roman" w:cs="Times New Roman"/>
          <w:sz w:val="24"/>
          <w:szCs w:val="24"/>
        </w:rPr>
        <w:t>aprillist 202</w:t>
      </w:r>
      <w:r w:rsidR="00F16A28" w:rsidRPr="00C47F90">
        <w:rPr>
          <w:rFonts w:ascii="Times New Roman" w:hAnsi="Times New Roman" w:cs="Times New Roman"/>
          <w:sz w:val="24"/>
          <w:szCs w:val="24"/>
        </w:rPr>
        <w:t>3</w:t>
      </w:r>
      <w:r w:rsidR="0035190A" w:rsidRPr="00C47F90">
        <w:rPr>
          <w:rFonts w:ascii="Times New Roman" w:hAnsi="Times New Roman" w:cs="Times New Roman"/>
          <w:sz w:val="24"/>
          <w:szCs w:val="24"/>
        </w:rPr>
        <w:t xml:space="preserve"> on riikliku lepitaja ametipalk </w:t>
      </w:r>
      <w:r w:rsidR="00F16A28" w:rsidRPr="00C47F90">
        <w:rPr>
          <w:rFonts w:ascii="Times New Roman" w:hAnsi="Times New Roman" w:cs="Times New Roman"/>
          <w:sz w:val="24"/>
          <w:szCs w:val="24"/>
        </w:rPr>
        <w:t>4575</w:t>
      </w:r>
      <w:r w:rsidR="009A77FF" w:rsidRPr="00C47F90">
        <w:rPr>
          <w:rFonts w:ascii="Times New Roman" w:hAnsi="Times New Roman" w:cs="Times New Roman"/>
          <w:sz w:val="24"/>
          <w:szCs w:val="24"/>
        </w:rPr>
        <w:t> </w:t>
      </w:r>
      <w:r w:rsidR="0035190A" w:rsidRPr="00C47F90">
        <w:rPr>
          <w:rFonts w:ascii="Times New Roman" w:hAnsi="Times New Roman" w:cs="Times New Roman"/>
          <w:sz w:val="24"/>
          <w:szCs w:val="24"/>
        </w:rPr>
        <w:t xml:space="preserve">eurot. Tarbijavaidluste komisjoni </w:t>
      </w:r>
      <w:r w:rsidR="00684383" w:rsidRPr="00C47F90">
        <w:rPr>
          <w:rFonts w:ascii="Times New Roman" w:hAnsi="Times New Roman" w:cs="Times New Roman"/>
          <w:sz w:val="24"/>
          <w:szCs w:val="24"/>
        </w:rPr>
        <w:t>alalise liikme</w:t>
      </w:r>
      <w:r w:rsidR="0035190A" w:rsidRPr="00C47F90">
        <w:rPr>
          <w:rFonts w:ascii="Times New Roman" w:hAnsi="Times New Roman" w:cs="Times New Roman"/>
          <w:sz w:val="24"/>
          <w:szCs w:val="24"/>
        </w:rPr>
        <w:t xml:space="preserve"> põhipalk oleks vähemalt 80% riikliku lepitaja ametipalgast</w:t>
      </w:r>
      <w:r w:rsidR="00C12944" w:rsidRPr="00C47F90">
        <w:rPr>
          <w:rFonts w:ascii="Times New Roman" w:hAnsi="Times New Roman" w:cs="Times New Roman"/>
          <w:sz w:val="24"/>
          <w:szCs w:val="24"/>
        </w:rPr>
        <w:t xml:space="preserve">, </w:t>
      </w:r>
      <w:r w:rsidR="0035190A" w:rsidRPr="00C47F90">
        <w:rPr>
          <w:rFonts w:ascii="Times New Roman" w:hAnsi="Times New Roman" w:cs="Times New Roman"/>
          <w:sz w:val="24"/>
          <w:szCs w:val="24"/>
        </w:rPr>
        <w:t xml:space="preserve">seega vähemalt </w:t>
      </w:r>
      <w:r w:rsidR="00F16A28" w:rsidRPr="00C47F90">
        <w:rPr>
          <w:rFonts w:ascii="Times New Roman" w:hAnsi="Times New Roman" w:cs="Times New Roman"/>
          <w:sz w:val="24"/>
          <w:szCs w:val="24"/>
        </w:rPr>
        <w:t>3660</w:t>
      </w:r>
      <w:r w:rsidR="0077244A" w:rsidRPr="00C47F90">
        <w:rPr>
          <w:rFonts w:ascii="Times New Roman" w:hAnsi="Times New Roman" w:cs="Times New Roman"/>
          <w:sz w:val="24"/>
          <w:szCs w:val="24"/>
        </w:rPr>
        <w:t> </w:t>
      </w:r>
      <w:r w:rsidR="0035190A" w:rsidRPr="00C47F90">
        <w:rPr>
          <w:rFonts w:ascii="Times New Roman" w:hAnsi="Times New Roman" w:cs="Times New Roman"/>
          <w:sz w:val="24"/>
          <w:szCs w:val="24"/>
        </w:rPr>
        <w:t>eurot.</w:t>
      </w:r>
      <w:r w:rsidRPr="00C47F90">
        <w:rPr>
          <w:rFonts w:ascii="Times New Roman" w:hAnsi="Times New Roman" w:cs="Times New Roman"/>
          <w:sz w:val="24"/>
          <w:szCs w:val="24"/>
        </w:rPr>
        <w:t xml:space="preserve"> K</w:t>
      </w:r>
      <w:r w:rsidR="0035190A" w:rsidRPr="00C47F90">
        <w:rPr>
          <w:rFonts w:ascii="Times New Roman" w:hAnsi="Times New Roman" w:cs="Times New Roman"/>
          <w:sz w:val="24"/>
          <w:szCs w:val="24"/>
        </w:rPr>
        <w:t xml:space="preserve">omisjoni esimehe palk võib olla kuni 100% riikliku lepitaja ametipalgast. </w:t>
      </w:r>
    </w:p>
    <w:p w14:paraId="0FF3CCB8" w14:textId="77777777" w:rsidR="00AD7699" w:rsidRPr="00C47F90" w:rsidRDefault="00AD7699">
      <w:pPr>
        <w:spacing w:after="0" w:line="240" w:lineRule="auto"/>
        <w:jc w:val="both"/>
        <w:rPr>
          <w:rFonts w:ascii="Times New Roman" w:hAnsi="Times New Roman"/>
          <w:iCs/>
          <w:sz w:val="24"/>
          <w:szCs w:val="24"/>
        </w:rPr>
      </w:pPr>
    </w:p>
    <w:p w14:paraId="6193873E" w14:textId="5715CCE8" w:rsidR="00D60035" w:rsidRPr="00C47F90" w:rsidRDefault="00AD7699">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Kui arvestada </w:t>
      </w:r>
      <w:r w:rsidR="00572689" w:rsidRPr="00C47F90">
        <w:rPr>
          <w:rFonts w:ascii="Times New Roman" w:hAnsi="Times New Roman"/>
          <w:iCs/>
          <w:sz w:val="24"/>
          <w:szCs w:val="24"/>
        </w:rPr>
        <w:t>komisjoni</w:t>
      </w:r>
      <w:r w:rsidRPr="00C47F90">
        <w:rPr>
          <w:rFonts w:ascii="Times New Roman" w:hAnsi="Times New Roman"/>
          <w:iCs/>
          <w:sz w:val="24"/>
          <w:szCs w:val="24"/>
        </w:rPr>
        <w:t xml:space="preserve"> </w:t>
      </w:r>
      <w:r w:rsidR="00684383" w:rsidRPr="00C47F90">
        <w:rPr>
          <w:rFonts w:ascii="Times New Roman" w:hAnsi="Times New Roman"/>
          <w:iCs/>
          <w:sz w:val="24"/>
          <w:szCs w:val="24"/>
        </w:rPr>
        <w:t>alalise liikme</w:t>
      </w:r>
      <w:r w:rsidRPr="00C47F90">
        <w:rPr>
          <w:rFonts w:ascii="Times New Roman" w:hAnsi="Times New Roman"/>
          <w:iCs/>
          <w:sz w:val="24"/>
          <w:szCs w:val="24"/>
        </w:rPr>
        <w:t xml:space="preserve"> </w:t>
      </w:r>
      <w:r w:rsidR="00197B36" w:rsidRPr="00C47F90">
        <w:rPr>
          <w:rFonts w:ascii="Times New Roman" w:hAnsi="Times New Roman"/>
          <w:iCs/>
          <w:sz w:val="24"/>
          <w:szCs w:val="24"/>
        </w:rPr>
        <w:t xml:space="preserve">keskmiseks </w:t>
      </w:r>
      <w:r w:rsidRPr="00C47F90">
        <w:rPr>
          <w:rFonts w:ascii="Times New Roman" w:hAnsi="Times New Roman"/>
          <w:iCs/>
          <w:sz w:val="24"/>
          <w:szCs w:val="24"/>
        </w:rPr>
        <w:t xml:space="preserve">põhipalgaks </w:t>
      </w:r>
      <w:r w:rsidR="007572BC" w:rsidRPr="00C47F90">
        <w:rPr>
          <w:rFonts w:ascii="Times New Roman" w:hAnsi="Times New Roman"/>
          <w:iCs/>
          <w:sz w:val="24"/>
          <w:szCs w:val="24"/>
        </w:rPr>
        <w:t>4000</w:t>
      </w:r>
      <w:r w:rsidR="00600E12" w:rsidRPr="00C47F90">
        <w:rPr>
          <w:rFonts w:ascii="Times New Roman" w:hAnsi="Times New Roman"/>
          <w:iCs/>
          <w:sz w:val="24"/>
          <w:szCs w:val="24"/>
        </w:rPr>
        <w:t> </w:t>
      </w:r>
      <w:r w:rsidRPr="00C47F90">
        <w:rPr>
          <w:rFonts w:ascii="Times New Roman" w:hAnsi="Times New Roman"/>
          <w:iCs/>
          <w:sz w:val="24"/>
          <w:szCs w:val="24"/>
        </w:rPr>
        <w:t>eurot</w:t>
      </w:r>
      <w:r w:rsidR="001F0114" w:rsidRPr="00C47F90">
        <w:rPr>
          <w:rFonts w:ascii="Times New Roman" w:hAnsi="Times New Roman"/>
          <w:iCs/>
          <w:sz w:val="24"/>
          <w:szCs w:val="24"/>
        </w:rPr>
        <w:t>,</w:t>
      </w:r>
      <w:r w:rsidR="00445689" w:rsidRPr="00C47F90">
        <w:rPr>
          <w:rFonts w:ascii="Times New Roman" w:hAnsi="Times New Roman"/>
          <w:iCs/>
          <w:sz w:val="24"/>
          <w:szCs w:val="24"/>
        </w:rPr>
        <w:t xml:space="preserve"> </w:t>
      </w:r>
      <w:r w:rsidR="00F901C3" w:rsidRPr="00C47F90">
        <w:rPr>
          <w:rFonts w:ascii="Times New Roman" w:hAnsi="Times New Roman"/>
          <w:iCs/>
          <w:sz w:val="24"/>
          <w:szCs w:val="24"/>
        </w:rPr>
        <w:t>kulub</w:t>
      </w:r>
      <w:r w:rsidRPr="00C47F90">
        <w:rPr>
          <w:rFonts w:ascii="Times New Roman" w:hAnsi="Times New Roman"/>
          <w:iCs/>
          <w:sz w:val="24"/>
          <w:szCs w:val="24"/>
        </w:rPr>
        <w:t xml:space="preserve"> esimeeste töötasudele </w:t>
      </w:r>
      <w:r w:rsidR="00E00284" w:rsidRPr="00C47F90">
        <w:rPr>
          <w:rFonts w:ascii="Times New Roman" w:hAnsi="Times New Roman"/>
          <w:iCs/>
          <w:sz w:val="24"/>
          <w:szCs w:val="24"/>
        </w:rPr>
        <w:t>192</w:t>
      </w:r>
      <w:r w:rsidR="007F7E7A" w:rsidRPr="00C47F90">
        <w:rPr>
          <w:rFonts w:ascii="Times New Roman" w:hAnsi="Times New Roman"/>
          <w:iCs/>
          <w:sz w:val="24"/>
          <w:szCs w:val="24"/>
        </w:rPr>
        <w:t> </w:t>
      </w:r>
      <w:r w:rsidR="00E00284" w:rsidRPr="00C47F90">
        <w:rPr>
          <w:rFonts w:ascii="Times New Roman" w:hAnsi="Times New Roman"/>
          <w:iCs/>
          <w:sz w:val="24"/>
          <w:szCs w:val="24"/>
        </w:rPr>
        <w:t>672</w:t>
      </w:r>
      <w:r w:rsidR="007F7E7A" w:rsidRPr="00C47F90">
        <w:rPr>
          <w:rFonts w:ascii="Times New Roman" w:hAnsi="Times New Roman"/>
          <w:iCs/>
          <w:sz w:val="24"/>
          <w:szCs w:val="24"/>
        </w:rPr>
        <w:t> </w:t>
      </w:r>
      <w:r w:rsidRPr="00C47F90">
        <w:rPr>
          <w:rFonts w:ascii="Times New Roman" w:hAnsi="Times New Roman"/>
          <w:iCs/>
          <w:sz w:val="24"/>
          <w:szCs w:val="24"/>
        </w:rPr>
        <w:t>eurot aastas (koos maksudega).</w:t>
      </w:r>
      <w:r w:rsidR="008E5F73" w:rsidRPr="00C47F90">
        <w:rPr>
          <w:rFonts w:ascii="Times New Roman" w:hAnsi="Times New Roman"/>
          <w:iCs/>
          <w:sz w:val="24"/>
          <w:szCs w:val="24"/>
        </w:rPr>
        <w:t xml:space="preserve"> Muudatusega kaasnev </w:t>
      </w:r>
      <w:r w:rsidR="009077EC" w:rsidRPr="00C47F90">
        <w:rPr>
          <w:rFonts w:ascii="Times New Roman" w:hAnsi="Times New Roman"/>
          <w:iCs/>
          <w:sz w:val="24"/>
          <w:szCs w:val="24"/>
        </w:rPr>
        <w:t>lisa</w:t>
      </w:r>
      <w:r w:rsidR="008E5F73" w:rsidRPr="00C47F90">
        <w:rPr>
          <w:rFonts w:ascii="Times New Roman" w:hAnsi="Times New Roman"/>
          <w:iCs/>
          <w:sz w:val="24"/>
          <w:szCs w:val="24"/>
        </w:rPr>
        <w:t xml:space="preserve">kulu komisjoni </w:t>
      </w:r>
      <w:r w:rsidR="00684383" w:rsidRPr="00C47F90">
        <w:rPr>
          <w:rFonts w:ascii="Times New Roman" w:hAnsi="Times New Roman"/>
          <w:iCs/>
          <w:sz w:val="24"/>
          <w:szCs w:val="24"/>
        </w:rPr>
        <w:t>alaliste liikmete</w:t>
      </w:r>
      <w:r w:rsidR="008E5F73" w:rsidRPr="00C47F90">
        <w:rPr>
          <w:rFonts w:ascii="Times New Roman" w:hAnsi="Times New Roman"/>
          <w:iCs/>
          <w:sz w:val="24"/>
          <w:szCs w:val="24"/>
        </w:rPr>
        <w:t xml:space="preserve"> töötasudeks o</w:t>
      </w:r>
      <w:r w:rsidR="006D0E92" w:rsidRPr="00C47F90">
        <w:rPr>
          <w:rFonts w:ascii="Times New Roman" w:hAnsi="Times New Roman"/>
          <w:iCs/>
          <w:sz w:val="24"/>
          <w:szCs w:val="24"/>
        </w:rPr>
        <w:t>n</w:t>
      </w:r>
      <w:r w:rsidR="008E5F73" w:rsidRPr="00C47F90">
        <w:rPr>
          <w:rFonts w:ascii="Times New Roman" w:hAnsi="Times New Roman"/>
          <w:iCs/>
          <w:sz w:val="24"/>
          <w:szCs w:val="24"/>
        </w:rPr>
        <w:t xml:space="preserve"> </w:t>
      </w:r>
      <w:r w:rsidR="00532ACC" w:rsidRPr="00C47F90">
        <w:rPr>
          <w:rFonts w:ascii="Times New Roman" w:hAnsi="Times New Roman"/>
          <w:iCs/>
          <w:sz w:val="24"/>
          <w:szCs w:val="24"/>
        </w:rPr>
        <w:t>74</w:t>
      </w:r>
      <w:r w:rsidR="007F7E7A" w:rsidRPr="00C47F90">
        <w:rPr>
          <w:rFonts w:ascii="Times New Roman" w:hAnsi="Times New Roman"/>
          <w:iCs/>
          <w:sz w:val="24"/>
          <w:szCs w:val="24"/>
        </w:rPr>
        <w:t> </w:t>
      </w:r>
      <w:r w:rsidR="00532ACC" w:rsidRPr="00C47F90">
        <w:rPr>
          <w:rFonts w:ascii="Times New Roman" w:hAnsi="Times New Roman"/>
          <w:iCs/>
          <w:sz w:val="24"/>
          <w:szCs w:val="24"/>
        </w:rPr>
        <w:t>000</w:t>
      </w:r>
      <w:r w:rsidR="007F7E7A" w:rsidRPr="00C47F90">
        <w:rPr>
          <w:rFonts w:ascii="Times New Roman" w:hAnsi="Times New Roman"/>
          <w:iCs/>
          <w:sz w:val="24"/>
          <w:szCs w:val="24"/>
        </w:rPr>
        <w:t> </w:t>
      </w:r>
      <w:r w:rsidR="008E5F73" w:rsidRPr="00C47F90">
        <w:rPr>
          <w:rFonts w:ascii="Times New Roman" w:hAnsi="Times New Roman"/>
          <w:iCs/>
          <w:sz w:val="24"/>
          <w:szCs w:val="24"/>
        </w:rPr>
        <w:t>eurot</w:t>
      </w:r>
      <w:r w:rsidR="00D60035" w:rsidRPr="00C47F90">
        <w:rPr>
          <w:rFonts w:ascii="Times New Roman" w:hAnsi="Times New Roman"/>
          <w:iCs/>
          <w:sz w:val="24"/>
          <w:szCs w:val="24"/>
        </w:rPr>
        <w:t xml:space="preserve">. </w:t>
      </w:r>
    </w:p>
    <w:p w14:paraId="2BACCF62" w14:textId="73B840AB" w:rsidR="00AD7699" w:rsidRPr="00C47F90" w:rsidRDefault="00AD7699">
      <w:pPr>
        <w:spacing w:after="0" w:line="240" w:lineRule="auto"/>
        <w:jc w:val="both"/>
        <w:rPr>
          <w:rFonts w:ascii="Times New Roman" w:hAnsi="Times New Roman"/>
          <w:iCs/>
          <w:sz w:val="24"/>
          <w:szCs w:val="24"/>
        </w:rPr>
      </w:pPr>
    </w:p>
    <w:p w14:paraId="1F9CBA1F" w14:textId="07172D38" w:rsidR="00AD7699" w:rsidRPr="00C47F90" w:rsidRDefault="0075555D">
      <w:pPr>
        <w:spacing w:after="0" w:line="240" w:lineRule="auto"/>
        <w:jc w:val="both"/>
        <w:rPr>
          <w:rFonts w:ascii="Times New Roman" w:hAnsi="Times New Roman"/>
          <w:iCs/>
          <w:sz w:val="24"/>
          <w:szCs w:val="24"/>
        </w:rPr>
      </w:pPr>
      <w:r w:rsidRPr="00C47F90">
        <w:rPr>
          <w:rFonts w:ascii="Times New Roman" w:eastAsia="Times New Roman" w:hAnsi="Times New Roman" w:cs="Times New Roman"/>
          <w:color w:val="202020"/>
          <w:sz w:val="24"/>
          <w:szCs w:val="24"/>
          <w:lang w:eastAsia="et-EE"/>
        </w:rPr>
        <w:t>Kaasistujale makstav tasu ühe tunni eest o</w:t>
      </w:r>
      <w:r w:rsidR="00FA19D3" w:rsidRPr="00C47F90">
        <w:rPr>
          <w:rFonts w:ascii="Times New Roman" w:eastAsia="Times New Roman" w:hAnsi="Times New Roman" w:cs="Times New Roman"/>
          <w:color w:val="202020"/>
          <w:sz w:val="24"/>
          <w:szCs w:val="24"/>
          <w:lang w:eastAsia="et-EE"/>
        </w:rPr>
        <w:t>n</w:t>
      </w:r>
      <w:r w:rsidRPr="00C47F90">
        <w:rPr>
          <w:rFonts w:ascii="Times New Roman" w:eastAsia="Times New Roman" w:hAnsi="Times New Roman" w:cs="Times New Roman"/>
          <w:color w:val="202020"/>
          <w:sz w:val="24"/>
          <w:szCs w:val="24"/>
          <w:lang w:eastAsia="et-EE"/>
        </w:rPr>
        <w:t xml:space="preserve"> </w:t>
      </w:r>
      <w:r w:rsidRPr="00731F79">
        <w:rPr>
          <w:rFonts w:ascii="Times New Roman" w:eastAsia="Times New Roman" w:hAnsi="Times New Roman" w:cs="Times New Roman"/>
          <w:color w:val="202020"/>
          <w:sz w:val="24"/>
          <w:szCs w:val="24"/>
          <w:lang w:eastAsia="et-EE"/>
        </w:rPr>
        <w:t>võrdne töölepingu seaduse §</w:t>
      </w:r>
      <w:r w:rsidR="007F7E7A" w:rsidRPr="00731F79">
        <w:rPr>
          <w:rFonts w:ascii="Times New Roman" w:eastAsia="Times New Roman" w:hAnsi="Times New Roman" w:cs="Times New Roman"/>
          <w:color w:val="202020"/>
          <w:sz w:val="24"/>
          <w:szCs w:val="24"/>
          <w:lang w:eastAsia="et-EE"/>
        </w:rPr>
        <w:t> </w:t>
      </w:r>
      <w:r w:rsidRPr="00731F79">
        <w:rPr>
          <w:rFonts w:ascii="Times New Roman" w:eastAsia="Times New Roman" w:hAnsi="Times New Roman" w:cs="Times New Roman"/>
          <w:color w:val="202020"/>
          <w:sz w:val="24"/>
          <w:szCs w:val="24"/>
          <w:lang w:eastAsia="et-EE"/>
        </w:rPr>
        <w:t>29 lõike</w:t>
      </w:r>
      <w:r w:rsidR="007F7E7A" w:rsidRPr="00731F79">
        <w:rPr>
          <w:rFonts w:ascii="Times New Roman" w:eastAsia="Times New Roman" w:hAnsi="Times New Roman" w:cs="Times New Roman"/>
          <w:color w:val="202020"/>
          <w:sz w:val="24"/>
          <w:szCs w:val="24"/>
          <w:lang w:eastAsia="et-EE"/>
        </w:rPr>
        <w:t> </w:t>
      </w:r>
      <w:r w:rsidRPr="00731F79">
        <w:rPr>
          <w:rFonts w:ascii="Times New Roman" w:eastAsia="Times New Roman" w:hAnsi="Times New Roman" w:cs="Times New Roman"/>
          <w:color w:val="202020"/>
          <w:sz w:val="24"/>
          <w:szCs w:val="24"/>
          <w:lang w:eastAsia="et-EE"/>
        </w:rPr>
        <w:t>5 alusel kehtestatud tunnitasu alammääraga</w:t>
      </w:r>
      <w:r w:rsidR="00147785" w:rsidRPr="00731F79">
        <w:rPr>
          <w:rFonts w:ascii="Times New Roman" w:eastAsia="Times New Roman" w:hAnsi="Times New Roman" w:cs="Times New Roman"/>
          <w:color w:val="202020"/>
          <w:sz w:val="24"/>
          <w:szCs w:val="24"/>
          <w:lang w:eastAsia="et-EE"/>
        </w:rPr>
        <w:t xml:space="preserve">, mis </w:t>
      </w:r>
      <w:r w:rsidRPr="00731F79">
        <w:rPr>
          <w:rFonts w:ascii="Times New Roman" w:eastAsia="Times New Roman" w:hAnsi="Times New Roman" w:cs="Times New Roman"/>
          <w:color w:val="202020"/>
          <w:sz w:val="24"/>
          <w:szCs w:val="24"/>
          <w:lang w:eastAsia="et-EE"/>
        </w:rPr>
        <w:t>202</w:t>
      </w:r>
      <w:r w:rsidR="007A4A47" w:rsidRPr="00731F79">
        <w:rPr>
          <w:rFonts w:ascii="Times New Roman" w:eastAsia="Times New Roman" w:hAnsi="Times New Roman" w:cs="Times New Roman"/>
          <w:color w:val="202020"/>
          <w:sz w:val="24"/>
          <w:szCs w:val="24"/>
          <w:lang w:eastAsia="et-EE"/>
        </w:rPr>
        <w:t>4</w:t>
      </w:r>
      <w:r w:rsidR="00147785" w:rsidRPr="00731F79">
        <w:rPr>
          <w:rFonts w:ascii="Times New Roman" w:eastAsia="Times New Roman" w:hAnsi="Times New Roman" w:cs="Times New Roman"/>
          <w:color w:val="202020"/>
          <w:sz w:val="24"/>
          <w:szCs w:val="24"/>
          <w:lang w:eastAsia="et-EE"/>
        </w:rPr>
        <w:t>. aasta 1. jaanuarist</w:t>
      </w:r>
      <w:r w:rsidRPr="00731F79">
        <w:rPr>
          <w:rFonts w:ascii="Times New Roman" w:eastAsia="Times New Roman" w:hAnsi="Times New Roman" w:cs="Times New Roman"/>
          <w:color w:val="202020"/>
          <w:sz w:val="24"/>
          <w:szCs w:val="24"/>
          <w:lang w:eastAsia="et-EE"/>
        </w:rPr>
        <w:t xml:space="preserve"> on </w:t>
      </w:r>
      <w:r w:rsidR="00F16A28" w:rsidRPr="00731F79">
        <w:rPr>
          <w:rFonts w:ascii="Times New Roman" w:eastAsia="Times New Roman" w:hAnsi="Times New Roman" w:cs="Times New Roman"/>
          <w:color w:val="202020"/>
          <w:sz w:val="24"/>
          <w:szCs w:val="24"/>
          <w:lang w:eastAsia="et-EE"/>
        </w:rPr>
        <w:t>4</w:t>
      </w:r>
      <w:r w:rsidR="001D6A07" w:rsidRPr="00731F79">
        <w:rPr>
          <w:rFonts w:ascii="Times New Roman" w:eastAsia="Times New Roman" w:hAnsi="Times New Roman" w:cs="Times New Roman"/>
          <w:color w:val="202020"/>
          <w:sz w:val="24"/>
          <w:szCs w:val="24"/>
          <w:lang w:eastAsia="et-EE"/>
        </w:rPr>
        <w:t>,</w:t>
      </w:r>
      <w:r w:rsidR="007A4A47" w:rsidRPr="00731F79">
        <w:rPr>
          <w:rFonts w:ascii="Times New Roman" w:eastAsia="Times New Roman" w:hAnsi="Times New Roman" w:cs="Times New Roman"/>
          <w:color w:val="202020"/>
          <w:sz w:val="24"/>
          <w:szCs w:val="24"/>
          <w:lang w:eastAsia="et-EE"/>
        </w:rPr>
        <w:t>86</w:t>
      </w:r>
      <w:r w:rsidR="007F7E7A" w:rsidRPr="00731F79">
        <w:rPr>
          <w:rFonts w:ascii="Times New Roman" w:eastAsia="Times New Roman" w:hAnsi="Times New Roman" w:cs="Times New Roman"/>
          <w:color w:val="202020"/>
          <w:sz w:val="24"/>
          <w:szCs w:val="24"/>
          <w:lang w:eastAsia="et-EE"/>
        </w:rPr>
        <w:t> </w:t>
      </w:r>
      <w:r w:rsidRPr="00731F79">
        <w:rPr>
          <w:rFonts w:ascii="Times New Roman" w:eastAsia="Times New Roman" w:hAnsi="Times New Roman" w:cs="Times New Roman"/>
          <w:color w:val="202020"/>
          <w:sz w:val="24"/>
          <w:szCs w:val="24"/>
          <w:lang w:eastAsia="et-EE"/>
        </w:rPr>
        <w:t>eurot</w:t>
      </w:r>
      <w:r w:rsidRPr="00C47F90">
        <w:rPr>
          <w:rFonts w:ascii="Times New Roman" w:eastAsia="Times New Roman" w:hAnsi="Times New Roman" w:cs="Times New Roman"/>
          <w:color w:val="202020"/>
          <w:sz w:val="24"/>
          <w:szCs w:val="24"/>
          <w:lang w:eastAsia="et-EE"/>
        </w:rPr>
        <w:t xml:space="preserve">. </w:t>
      </w:r>
      <w:r w:rsidR="003E7E69" w:rsidRPr="00C47F90">
        <w:rPr>
          <w:rFonts w:ascii="Times New Roman" w:eastAsia="Times New Roman" w:hAnsi="Times New Roman" w:cs="Times New Roman"/>
          <w:color w:val="202020"/>
          <w:sz w:val="24"/>
          <w:szCs w:val="24"/>
          <w:lang w:eastAsia="et-EE"/>
        </w:rPr>
        <w:t xml:space="preserve">Komisjoni </w:t>
      </w:r>
      <w:r w:rsidR="007572BC" w:rsidRPr="00C47F90">
        <w:rPr>
          <w:rFonts w:ascii="Times New Roman" w:eastAsia="Times New Roman" w:hAnsi="Times New Roman" w:cs="Times New Roman"/>
          <w:color w:val="202020"/>
          <w:sz w:val="24"/>
          <w:szCs w:val="24"/>
          <w:lang w:eastAsia="et-EE"/>
        </w:rPr>
        <w:t>2022</w:t>
      </w:r>
      <w:r w:rsidR="003E7E69" w:rsidRPr="00C47F90">
        <w:rPr>
          <w:rFonts w:ascii="Times New Roman" w:eastAsia="Times New Roman" w:hAnsi="Times New Roman" w:cs="Times New Roman"/>
          <w:color w:val="202020"/>
          <w:sz w:val="24"/>
          <w:szCs w:val="24"/>
          <w:lang w:eastAsia="et-EE"/>
        </w:rPr>
        <w:t>.</w:t>
      </w:r>
      <w:r w:rsidR="00A94DE3" w:rsidRPr="00C47F90">
        <w:rPr>
          <w:rFonts w:ascii="Times New Roman" w:eastAsia="Times New Roman" w:hAnsi="Times New Roman" w:cs="Times New Roman"/>
          <w:color w:val="202020"/>
          <w:sz w:val="24"/>
          <w:szCs w:val="24"/>
          <w:lang w:eastAsia="et-EE"/>
        </w:rPr>
        <w:t> </w:t>
      </w:r>
      <w:r w:rsidR="003E7E69" w:rsidRPr="00C47F90">
        <w:rPr>
          <w:rFonts w:ascii="Times New Roman" w:eastAsia="Times New Roman" w:hAnsi="Times New Roman" w:cs="Times New Roman"/>
          <w:color w:val="202020"/>
          <w:sz w:val="24"/>
          <w:szCs w:val="24"/>
          <w:lang w:eastAsia="et-EE"/>
        </w:rPr>
        <w:t>aasta tegevusaruande põhjal</w:t>
      </w:r>
      <w:r w:rsidR="002501A7" w:rsidRPr="00C47F90">
        <w:rPr>
          <w:rStyle w:val="Allmrkuseviide"/>
          <w:rFonts w:ascii="Times New Roman" w:eastAsia="Times New Roman" w:hAnsi="Times New Roman" w:cs="Times New Roman"/>
          <w:color w:val="202020"/>
          <w:sz w:val="24"/>
          <w:szCs w:val="24"/>
          <w:lang w:eastAsia="et-EE"/>
        </w:rPr>
        <w:footnoteReference w:id="25"/>
      </w:r>
      <w:r w:rsidR="003E7E69" w:rsidRPr="00C47F90">
        <w:rPr>
          <w:rFonts w:ascii="Times New Roman" w:eastAsia="Times New Roman" w:hAnsi="Times New Roman" w:cs="Times New Roman"/>
          <w:color w:val="202020"/>
          <w:sz w:val="24"/>
          <w:szCs w:val="24"/>
          <w:lang w:eastAsia="et-EE"/>
        </w:rPr>
        <w:t xml:space="preserve"> tegi komisjon kolmeliikmelises koosseisus </w:t>
      </w:r>
      <w:r w:rsidR="00A159CC" w:rsidRPr="00C47F90">
        <w:rPr>
          <w:rFonts w:ascii="Times New Roman" w:eastAsia="Times New Roman" w:hAnsi="Times New Roman" w:cs="Times New Roman"/>
          <w:color w:val="202020"/>
          <w:sz w:val="24"/>
          <w:szCs w:val="24"/>
          <w:lang w:eastAsia="et-EE"/>
        </w:rPr>
        <w:t>780</w:t>
      </w:r>
      <w:r w:rsidR="007F7E7A" w:rsidRPr="00C47F90">
        <w:rPr>
          <w:rFonts w:ascii="Times New Roman" w:eastAsia="Times New Roman" w:hAnsi="Times New Roman" w:cs="Times New Roman"/>
          <w:color w:val="202020"/>
          <w:sz w:val="24"/>
          <w:szCs w:val="24"/>
          <w:lang w:eastAsia="et-EE"/>
        </w:rPr>
        <w:t> </w:t>
      </w:r>
      <w:r w:rsidR="003E7E69" w:rsidRPr="00C47F90">
        <w:rPr>
          <w:rFonts w:ascii="Times New Roman" w:eastAsia="Times New Roman" w:hAnsi="Times New Roman" w:cs="Times New Roman"/>
          <w:color w:val="202020"/>
          <w:sz w:val="24"/>
          <w:szCs w:val="24"/>
          <w:lang w:eastAsia="et-EE"/>
        </w:rPr>
        <w:t xml:space="preserve">otsust. </w:t>
      </w:r>
      <w:r w:rsidRPr="00C47F90">
        <w:rPr>
          <w:rFonts w:ascii="Times New Roman" w:eastAsia="Times New Roman" w:hAnsi="Times New Roman" w:cs="Times New Roman"/>
          <w:color w:val="202020"/>
          <w:sz w:val="24"/>
          <w:szCs w:val="24"/>
          <w:lang w:eastAsia="et-EE"/>
        </w:rPr>
        <w:t>Tasust</w:t>
      </w:r>
      <w:r w:rsidR="00932F23" w:rsidRPr="00C47F90">
        <w:rPr>
          <w:rFonts w:ascii="Times New Roman" w:eastAsia="Times New Roman" w:hAnsi="Times New Roman" w:cs="Times New Roman"/>
          <w:color w:val="202020"/>
          <w:sz w:val="24"/>
          <w:szCs w:val="24"/>
          <w:lang w:eastAsia="et-EE"/>
        </w:rPr>
        <w:t xml:space="preserve">amise aluseks </w:t>
      </w:r>
      <w:r w:rsidR="00584D84" w:rsidRPr="00C47F90">
        <w:rPr>
          <w:rFonts w:ascii="Times New Roman" w:eastAsia="Times New Roman" w:hAnsi="Times New Roman" w:cs="Times New Roman"/>
          <w:color w:val="202020"/>
          <w:sz w:val="24"/>
          <w:szCs w:val="24"/>
          <w:lang w:eastAsia="et-EE"/>
        </w:rPr>
        <w:t xml:space="preserve">on </w:t>
      </w:r>
      <w:r w:rsidR="00932F23" w:rsidRPr="00C47F90">
        <w:rPr>
          <w:rFonts w:ascii="Times New Roman" w:eastAsia="Times New Roman" w:hAnsi="Times New Roman" w:cs="Times New Roman"/>
          <w:color w:val="202020"/>
          <w:sz w:val="24"/>
          <w:szCs w:val="24"/>
          <w:lang w:eastAsia="et-EE"/>
        </w:rPr>
        <w:t>kavandat</w:t>
      </w:r>
      <w:r w:rsidR="00584D84" w:rsidRPr="00C47F90">
        <w:rPr>
          <w:rFonts w:ascii="Times New Roman" w:eastAsia="Times New Roman" w:hAnsi="Times New Roman" w:cs="Times New Roman"/>
          <w:color w:val="202020"/>
          <w:sz w:val="24"/>
          <w:szCs w:val="24"/>
          <w:lang w:eastAsia="et-EE"/>
        </w:rPr>
        <w:t xml:space="preserve">ud </w:t>
      </w:r>
      <w:r w:rsidR="00932F23" w:rsidRPr="00C47F90">
        <w:rPr>
          <w:rFonts w:ascii="Times New Roman" w:eastAsia="Times New Roman" w:hAnsi="Times New Roman" w:cs="Times New Roman"/>
          <w:color w:val="202020"/>
          <w:sz w:val="24"/>
          <w:szCs w:val="24"/>
          <w:lang w:eastAsia="et-EE"/>
        </w:rPr>
        <w:t>kaasistujate ajali</w:t>
      </w:r>
      <w:r w:rsidR="00584D84" w:rsidRPr="00C47F90">
        <w:rPr>
          <w:rFonts w:ascii="Times New Roman" w:eastAsia="Times New Roman" w:hAnsi="Times New Roman" w:cs="Times New Roman"/>
          <w:color w:val="202020"/>
          <w:sz w:val="24"/>
          <w:szCs w:val="24"/>
          <w:lang w:eastAsia="et-EE"/>
        </w:rPr>
        <w:t>ne</w:t>
      </w:r>
      <w:r w:rsidR="00932F23" w:rsidRPr="00C47F90">
        <w:rPr>
          <w:rFonts w:ascii="Times New Roman" w:eastAsia="Times New Roman" w:hAnsi="Times New Roman" w:cs="Times New Roman"/>
          <w:color w:val="202020"/>
          <w:sz w:val="24"/>
          <w:szCs w:val="24"/>
          <w:lang w:eastAsia="et-EE"/>
        </w:rPr>
        <w:t xml:space="preserve"> panus komisjoni töösse</w:t>
      </w:r>
      <w:r w:rsidR="006944AD" w:rsidRPr="00C47F90">
        <w:rPr>
          <w:rFonts w:ascii="Times New Roman" w:eastAsia="Times New Roman" w:hAnsi="Times New Roman" w:cs="Times New Roman"/>
          <w:color w:val="202020"/>
          <w:sz w:val="24"/>
          <w:szCs w:val="24"/>
          <w:lang w:eastAsia="et-EE"/>
        </w:rPr>
        <w:t>, selleks on arvestatud ü</w:t>
      </w:r>
      <w:r w:rsidR="00684383" w:rsidRPr="00C47F90">
        <w:rPr>
          <w:rFonts w:ascii="Times New Roman" w:eastAsia="Times New Roman" w:hAnsi="Times New Roman" w:cs="Times New Roman"/>
          <w:color w:val="202020"/>
          <w:sz w:val="24"/>
          <w:szCs w:val="24"/>
          <w:lang w:eastAsia="et-EE"/>
        </w:rPr>
        <w:t>ks</w:t>
      </w:r>
      <w:r w:rsidRPr="00C47F90">
        <w:rPr>
          <w:rFonts w:ascii="Times New Roman" w:eastAsia="Times New Roman" w:hAnsi="Times New Roman" w:cs="Times New Roman"/>
          <w:color w:val="202020"/>
          <w:sz w:val="24"/>
          <w:szCs w:val="24"/>
          <w:lang w:eastAsia="et-EE"/>
        </w:rPr>
        <w:t xml:space="preserve"> tund vaidlusasja materjalidega tutvumiseks</w:t>
      </w:r>
      <w:r w:rsidR="00D41519" w:rsidRPr="00C47F90">
        <w:rPr>
          <w:rFonts w:ascii="Times New Roman" w:eastAsia="Times New Roman" w:hAnsi="Times New Roman" w:cs="Times New Roman"/>
          <w:color w:val="202020"/>
          <w:sz w:val="24"/>
          <w:szCs w:val="24"/>
          <w:lang w:eastAsia="et-EE"/>
        </w:rPr>
        <w:t>, millele lisandub</w:t>
      </w:r>
      <w:r w:rsidR="00932F23" w:rsidRPr="00C47F90">
        <w:rPr>
          <w:rFonts w:ascii="Times New Roman" w:eastAsia="Times New Roman" w:hAnsi="Times New Roman" w:cs="Times New Roman"/>
          <w:color w:val="202020"/>
          <w:sz w:val="24"/>
          <w:szCs w:val="24"/>
          <w:lang w:eastAsia="et-EE"/>
        </w:rPr>
        <w:t xml:space="preserve"> istungil osalemise aeg, mis keskmiselt </w:t>
      </w:r>
      <w:r w:rsidR="007A5DAD" w:rsidRPr="00C47F90">
        <w:rPr>
          <w:rFonts w:ascii="Times New Roman" w:eastAsia="Times New Roman" w:hAnsi="Times New Roman" w:cs="Times New Roman"/>
          <w:color w:val="202020"/>
          <w:sz w:val="24"/>
          <w:szCs w:val="24"/>
          <w:lang w:eastAsia="et-EE"/>
        </w:rPr>
        <w:t>kestab</w:t>
      </w:r>
      <w:r w:rsidR="00932F23" w:rsidRPr="00C47F90">
        <w:rPr>
          <w:rFonts w:ascii="Times New Roman" w:eastAsia="Times New Roman" w:hAnsi="Times New Roman" w:cs="Times New Roman"/>
          <w:color w:val="202020"/>
          <w:sz w:val="24"/>
          <w:szCs w:val="24"/>
          <w:lang w:eastAsia="et-EE"/>
        </w:rPr>
        <w:t xml:space="preserve"> </w:t>
      </w:r>
      <w:r w:rsidR="00684383" w:rsidRPr="00C47F90">
        <w:rPr>
          <w:rFonts w:ascii="Times New Roman" w:eastAsia="Times New Roman" w:hAnsi="Times New Roman" w:cs="Times New Roman"/>
          <w:color w:val="202020"/>
          <w:sz w:val="24"/>
          <w:szCs w:val="24"/>
          <w:lang w:eastAsia="et-EE"/>
        </w:rPr>
        <w:t>kaks</w:t>
      </w:r>
      <w:r w:rsidRPr="00C47F90">
        <w:rPr>
          <w:rFonts w:ascii="Times New Roman" w:eastAsia="Times New Roman" w:hAnsi="Times New Roman" w:cs="Times New Roman"/>
          <w:color w:val="202020"/>
          <w:sz w:val="24"/>
          <w:szCs w:val="24"/>
          <w:lang w:eastAsia="et-EE"/>
        </w:rPr>
        <w:t xml:space="preserve"> tundi</w:t>
      </w:r>
      <w:r w:rsidR="00932F23" w:rsidRPr="00C47F90">
        <w:rPr>
          <w:rFonts w:ascii="Times New Roman" w:eastAsia="Times New Roman" w:hAnsi="Times New Roman" w:cs="Times New Roman"/>
          <w:color w:val="202020"/>
          <w:sz w:val="24"/>
          <w:szCs w:val="24"/>
          <w:lang w:eastAsia="et-EE"/>
        </w:rPr>
        <w:t xml:space="preserve">. </w:t>
      </w:r>
      <w:r w:rsidR="00467126" w:rsidRPr="00C47F90">
        <w:rPr>
          <w:rFonts w:ascii="Times New Roman" w:eastAsia="Times New Roman" w:hAnsi="Times New Roman" w:cs="Times New Roman"/>
          <w:color w:val="202020"/>
          <w:sz w:val="24"/>
          <w:szCs w:val="24"/>
          <w:lang w:eastAsia="et-EE"/>
        </w:rPr>
        <w:t>Esitatud andmete järgi (2</w:t>
      </w:r>
      <w:r w:rsidR="007617A2" w:rsidRPr="00C47F90">
        <w:rPr>
          <w:rFonts w:ascii="Times New Roman" w:eastAsia="Times New Roman" w:hAnsi="Times New Roman" w:cs="Times New Roman"/>
          <w:color w:val="202020"/>
          <w:sz w:val="24"/>
          <w:szCs w:val="24"/>
          <w:lang w:eastAsia="et-EE"/>
        </w:rPr>
        <w:t> tundi</w:t>
      </w:r>
      <w:r w:rsidR="00467126" w:rsidRPr="00C47F90">
        <w:rPr>
          <w:rFonts w:ascii="Times New Roman" w:eastAsia="Times New Roman" w:hAnsi="Times New Roman" w:cs="Times New Roman"/>
          <w:color w:val="202020"/>
          <w:sz w:val="24"/>
          <w:szCs w:val="24"/>
          <w:lang w:eastAsia="et-EE"/>
        </w:rPr>
        <w:t> × 4,</w:t>
      </w:r>
      <w:r w:rsidR="007A4A47">
        <w:rPr>
          <w:rFonts w:ascii="Times New Roman" w:eastAsia="Times New Roman" w:hAnsi="Times New Roman" w:cs="Times New Roman"/>
          <w:color w:val="202020"/>
          <w:sz w:val="24"/>
          <w:szCs w:val="24"/>
          <w:lang w:eastAsia="et-EE"/>
        </w:rPr>
        <w:t>86</w:t>
      </w:r>
      <w:r w:rsidR="00831F52" w:rsidRPr="00C47F90">
        <w:rPr>
          <w:rFonts w:ascii="Times New Roman" w:eastAsia="Times New Roman" w:hAnsi="Times New Roman" w:cs="Times New Roman"/>
          <w:color w:val="202020"/>
          <w:sz w:val="24"/>
          <w:szCs w:val="24"/>
          <w:lang w:eastAsia="et-EE"/>
        </w:rPr>
        <w:t> eurot</w:t>
      </w:r>
      <w:r w:rsidR="00467126" w:rsidRPr="00C47F90">
        <w:rPr>
          <w:rFonts w:ascii="Times New Roman" w:eastAsia="Times New Roman" w:hAnsi="Times New Roman" w:cs="Times New Roman"/>
          <w:color w:val="202020"/>
          <w:sz w:val="24"/>
          <w:szCs w:val="24"/>
          <w:lang w:eastAsia="et-EE"/>
        </w:rPr>
        <w:t xml:space="preserve"> × 3</w:t>
      </w:r>
      <w:r w:rsidR="00D12AFD" w:rsidRPr="00C47F90">
        <w:rPr>
          <w:rFonts w:ascii="Times New Roman" w:eastAsia="Times New Roman" w:hAnsi="Times New Roman" w:cs="Times New Roman"/>
          <w:color w:val="202020"/>
          <w:sz w:val="24"/>
          <w:szCs w:val="24"/>
          <w:lang w:eastAsia="et-EE"/>
        </w:rPr>
        <w:t> loodavat ametikohta</w:t>
      </w:r>
      <w:r w:rsidR="00467126" w:rsidRPr="00C47F90">
        <w:rPr>
          <w:rFonts w:ascii="Times New Roman" w:eastAsia="Times New Roman" w:hAnsi="Times New Roman" w:cs="Times New Roman"/>
          <w:color w:val="202020"/>
          <w:sz w:val="24"/>
          <w:szCs w:val="24"/>
          <w:lang w:eastAsia="et-EE"/>
        </w:rPr>
        <w:t> × 780</w:t>
      </w:r>
      <w:r w:rsidR="00831F52" w:rsidRPr="00C47F90">
        <w:rPr>
          <w:rFonts w:ascii="Times New Roman" w:eastAsia="Times New Roman" w:hAnsi="Times New Roman" w:cs="Times New Roman"/>
          <w:color w:val="202020"/>
          <w:sz w:val="24"/>
          <w:szCs w:val="24"/>
          <w:lang w:eastAsia="et-EE"/>
        </w:rPr>
        <w:t> otsust</w:t>
      </w:r>
      <w:r w:rsidR="00467126" w:rsidRPr="00C47F90">
        <w:rPr>
          <w:rFonts w:ascii="Times New Roman" w:eastAsia="Times New Roman" w:hAnsi="Times New Roman" w:cs="Times New Roman"/>
          <w:color w:val="202020"/>
          <w:sz w:val="24"/>
          <w:szCs w:val="24"/>
          <w:lang w:eastAsia="et-EE"/>
        </w:rPr>
        <w:t> × 33</w:t>
      </w:r>
      <w:r w:rsidR="00685976" w:rsidRPr="00C47F90">
        <w:rPr>
          <w:rFonts w:ascii="Times New Roman" w:eastAsia="Times New Roman" w:hAnsi="Times New Roman" w:cs="Times New Roman"/>
          <w:color w:val="202020"/>
          <w:sz w:val="24"/>
          <w:szCs w:val="24"/>
          <w:lang w:eastAsia="et-EE"/>
        </w:rPr>
        <w:t>% sotsiaalmaksu</w:t>
      </w:r>
      <w:r w:rsidR="00467126" w:rsidRPr="00C47F90">
        <w:rPr>
          <w:rFonts w:ascii="Times New Roman" w:eastAsia="Times New Roman" w:hAnsi="Times New Roman" w:cs="Times New Roman"/>
          <w:color w:val="202020"/>
          <w:sz w:val="24"/>
          <w:szCs w:val="24"/>
          <w:lang w:eastAsia="et-EE"/>
        </w:rPr>
        <w:t xml:space="preserve">) on </w:t>
      </w:r>
      <w:r w:rsidR="007001A4" w:rsidRPr="00C47F90">
        <w:rPr>
          <w:rFonts w:ascii="Times New Roman" w:eastAsia="Times New Roman" w:hAnsi="Times New Roman" w:cs="Times New Roman"/>
          <w:color w:val="202020"/>
          <w:sz w:val="24"/>
          <w:szCs w:val="24"/>
          <w:lang w:eastAsia="et-EE"/>
        </w:rPr>
        <w:t xml:space="preserve">kolmele </w:t>
      </w:r>
      <w:r w:rsidR="00467126" w:rsidRPr="00C47F90">
        <w:rPr>
          <w:rFonts w:ascii="Times New Roman" w:eastAsia="Times New Roman" w:hAnsi="Times New Roman" w:cs="Times New Roman"/>
          <w:color w:val="202020"/>
          <w:sz w:val="24"/>
          <w:szCs w:val="24"/>
          <w:lang w:eastAsia="et-EE"/>
        </w:rPr>
        <w:t>k</w:t>
      </w:r>
      <w:r w:rsidR="00024583" w:rsidRPr="00C47F90">
        <w:rPr>
          <w:rFonts w:ascii="Times New Roman" w:eastAsia="Times New Roman" w:hAnsi="Times New Roman" w:cs="Times New Roman"/>
          <w:color w:val="202020"/>
          <w:sz w:val="24"/>
          <w:szCs w:val="24"/>
          <w:lang w:eastAsia="et-EE"/>
        </w:rPr>
        <w:t>aasistujale makstav</w:t>
      </w:r>
      <w:r w:rsidR="002501A7" w:rsidRPr="00C47F90">
        <w:rPr>
          <w:rFonts w:ascii="Times New Roman" w:eastAsia="Times New Roman" w:hAnsi="Times New Roman" w:cs="Times New Roman"/>
          <w:color w:val="202020"/>
          <w:sz w:val="24"/>
          <w:szCs w:val="24"/>
          <w:lang w:eastAsia="et-EE"/>
        </w:rPr>
        <w:t>a</w:t>
      </w:r>
      <w:r w:rsidR="00024583" w:rsidRPr="00C47F90">
        <w:rPr>
          <w:rFonts w:ascii="Times New Roman" w:eastAsia="Times New Roman" w:hAnsi="Times New Roman" w:cs="Times New Roman"/>
          <w:color w:val="202020"/>
          <w:sz w:val="24"/>
          <w:szCs w:val="24"/>
          <w:lang w:eastAsia="et-EE"/>
        </w:rPr>
        <w:t xml:space="preserve"> tasu kulu </w:t>
      </w:r>
      <w:r w:rsidR="006944AD" w:rsidRPr="00C47F90">
        <w:rPr>
          <w:rFonts w:ascii="Times New Roman" w:eastAsia="Times New Roman" w:hAnsi="Times New Roman" w:cs="Times New Roman"/>
          <w:color w:val="202020"/>
          <w:sz w:val="24"/>
          <w:szCs w:val="24"/>
          <w:lang w:eastAsia="et-EE"/>
        </w:rPr>
        <w:t xml:space="preserve">ühes </w:t>
      </w:r>
      <w:r w:rsidR="00024583" w:rsidRPr="00C47F90">
        <w:rPr>
          <w:rFonts w:ascii="Times New Roman" w:eastAsia="Times New Roman" w:hAnsi="Times New Roman" w:cs="Times New Roman"/>
          <w:color w:val="202020"/>
          <w:sz w:val="24"/>
          <w:szCs w:val="24"/>
          <w:lang w:eastAsia="et-EE"/>
        </w:rPr>
        <w:t xml:space="preserve">aastas </w:t>
      </w:r>
      <w:r w:rsidR="00731F79">
        <w:rPr>
          <w:rFonts w:ascii="Times New Roman" w:eastAsia="Times New Roman" w:hAnsi="Times New Roman" w:cs="Times New Roman"/>
          <w:color w:val="202020"/>
          <w:sz w:val="24"/>
          <w:szCs w:val="24"/>
          <w:lang w:eastAsia="et-EE"/>
        </w:rPr>
        <w:t>30 250,58</w:t>
      </w:r>
      <w:r w:rsidR="0080200C" w:rsidRPr="00C47F90">
        <w:rPr>
          <w:rFonts w:ascii="Times New Roman" w:eastAsia="Times New Roman" w:hAnsi="Times New Roman" w:cs="Times New Roman"/>
          <w:color w:val="202020"/>
          <w:sz w:val="24"/>
          <w:szCs w:val="24"/>
          <w:lang w:eastAsia="et-EE"/>
        </w:rPr>
        <w:t> </w:t>
      </w:r>
      <w:r w:rsidR="00024583" w:rsidRPr="00C47F90">
        <w:rPr>
          <w:rFonts w:ascii="Times New Roman" w:eastAsia="Times New Roman" w:hAnsi="Times New Roman" w:cs="Times New Roman"/>
          <w:color w:val="202020"/>
          <w:sz w:val="24"/>
          <w:szCs w:val="24"/>
          <w:lang w:eastAsia="et-EE"/>
        </w:rPr>
        <w:t>eurot</w:t>
      </w:r>
      <w:r w:rsidR="00932F23" w:rsidRPr="00C47F90">
        <w:rPr>
          <w:rFonts w:ascii="Times New Roman" w:eastAsia="Times New Roman" w:hAnsi="Times New Roman" w:cs="Times New Roman"/>
          <w:color w:val="202020"/>
          <w:sz w:val="24"/>
          <w:szCs w:val="24"/>
          <w:lang w:eastAsia="et-EE"/>
        </w:rPr>
        <w:t xml:space="preserve"> koos </w:t>
      </w:r>
      <w:commentRangeStart w:id="53"/>
      <w:r w:rsidR="00932F23" w:rsidRPr="00C47F90">
        <w:rPr>
          <w:rFonts w:ascii="Times New Roman" w:eastAsia="Times New Roman" w:hAnsi="Times New Roman" w:cs="Times New Roman"/>
          <w:color w:val="202020"/>
          <w:sz w:val="24"/>
          <w:szCs w:val="24"/>
          <w:lang w:eastAsia="et-EE"/>
        </w:rPr>
        <w:t>sotsiaalmaksuga</w:t>
      </w:r>
      <w:commentRangeEnd w:id="53"/>
      <w:r w:rsidR="004D411A">
        <w:rPr>
          <w:rStyle w:val="Kommentaariviide"/>
        </w:rPr>
        <w:commentReference w:id="53"/>
      </w:r>
      <w:r w:rsidR="00024583" w:rsidRPr="00C47F90">
        <w:rPr>
          <w:rFonts w:ascii="Times New Roman" w:eastAsia="Times New Roman" w:hAnsi="Times New Roman" w:cs="Times New Roman"/>
          <w:color w:val="202020"/>
          <w:sz w:val="24"/>
          <w:szCs w:val="24"/>
          <w:lang w:eastAsia="et-EE"/>
        </w:rPr>
        <w:t xml:space="preserve">. </w:t>
      </w:r>
    </w:p>
    <w:p w14:paraId="5A9CF0BB" w14:textId="77777777" w:rsidR="00AD7699" w:rsidRPr="00C47F90" w:rsidRDefault="00AD7699">
      <w:pPr>
        <w:spacing w:after="0" w:line="240" w:lineRule="auto"/>
        <w:jc w:val="both"/>
        <w:rPr>
          <w:rFonts w:ascii="Times New Roman" w:hAnsi="Times New Roman"/>
          <w:b/>
          <w:sz w:val="24"/>
          <w:szCs w:val="24"/>
        </w:rPr>
      </w:pPr>
    </w:p>
    <w:p w14:paraId="0975B79C" w14:textId="2EF44B9F" w:rsidR="00AD7699" w:rsidRPr="00C47F90" w:rsidRDefault="00024583">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Muudatusega kaasnev</w:t>
      </w:r>
      <w:r w:rsidR="00E00284" w:rsidRPr="00C47F90">
        <w:rPr>
          <w:rFonts w:ascii="Times New Roman" w:hAnsi="Times New Roman" w:cs="Times New Roman"/>
          <w:sz w:val="24"/>
          <w:szCs w:val="24"/>
        </w:rPr>
        <w:t xml:space="preserve"> </w:t>
      </w:r>
      <w:r w:rsidR="00DA13F5" w:rsidRPr="00C47F90">
        <w:rPr>
          <w:rFonts w:ascii="Times New Roman" w:hAnsi="Times New Roman" w:cs="Times New Roman"/>
          <w:sz w:val="24"/>
          <w:szCs w:val="24"/>
        </w:rPr>
        <w:t>lisa</w:t>
      </w:r>
      <w:r w:rsidRPr="00C47F90">
        <w:rPr>
          <w:rFonts w:ascii="Times New Roman" w:hAnsi="Times New Roman" w:cs="Times New Roman"/>
          <w:sz w:val="24"/>
          <w:szCs w:val="24"/>
        </w:rPr>
        <w:t>kulu TTJA-le o</w:t>
      </w:r>
      <w:r w:rsidR="00BB1B50" w:rsidRPr="00C47F90">
        <w:rPr>
          <w:rFonts w:ascii="Times New Roman" w:hAnsi="Times New Roman" w:cs="Times New Roman"/>
          <w:sz w:val="24"/>
          <w:szCs w:val="24"/>
        </w:rPr>
        <w:t>n</w:t>
      </w:r>
      <w:r w:rsidRPr="00C47F90">
        <w:rPr>
          <w:rFonts w:ascii="Times New Roman" w:hAnsi="Times New Roman" w:cs="Times New Roman"/>
          <w:sz w:val="24"/>
          <w:szCs w:val="24"/>
        </w:rPr>
        <w:t xml:space="preserve"> </w:t>
      </w:r>
      <w:r w:rsidR="004803CA" w:rsidRPr="00C47F90">
        <w:rPr>
          <w:rFonts w:ascii="Times New Roman" w:hAnsi="Times New Roman" w:cs="Times New Roman"/>
          <w:sz w:val="24"/>
          <w:szCs w:val="24"/>
        </w:rPr>
        <w:t xml:space="preserve">seega </w:t>
      </w:r>
      <w:r w:rsidR="00532ACC" w:rsidRPr="00C47F90">
        <w:rPr>
          <w:rFonts w:ascii="Times New Roman" w:hAnsi="Times New Roman" w:cs="Times New Roman"/>
          <w:sz w:val="24"/>
          <w:szCs w:val="24"/>
        </w:rPr>
        <w:t>umbes</w:t>
      </w:r>
      <w:r w:rsidR="004803CA" w:rsidRPr="00C47F90">
        <w:rPr>
          <w:rFonts w:ascii="Times New Roman" w:hAnsi="Times New Roman" w:cs="Times New Roman"/>
          <w:sz w:val="24"/>
          <w:szCs w:val="24"/>
        </w:rPr>
        <w:t xml:space="preserve"> </w:t>
      </w:r>
      <w:r w:rsidR="002501A7" w:rsidRPr="00C47F90">
        <w:rPr>
          <w:rFonts w:ascii="Times New Roman" w:hAnsi="Times New Roman" w:cs="Times New Roman"/>
          <w:sz w:val="24"/>
          <w:szCs w:val="24"/>
        </w:rPr>
        <w:t>10</w:t>
      </w:r>
      <w:r w:rsidR="00731F79">
        <w:rPr>
          <w:rFonts w:ascii="Times New Roman" w:hAnsi="Times New Roman" w:cs="Times New Roman"/>
          <w:sz w:val="24"/>
          <w:szCs w:val="24"/>
        </w:rPr>
        <w:t>4</w:t>
      </w:r>
      <w:r w:rsidR="0075446B" w:rsidRPr="00C47F90">
        <w:rPr>
          <w:rFonts w:ascii="Times New Roman" w:hAnsi="Times New Roman" w:cs="Times New Roman"/>
          <w:sz w:val="24"/>
          <w:szCs w:val="24"/>
        </w:rPr>
        <w:t> </w:t>
      </w:r>
      <w:r w:rsidR="00731F79">
        <w:rPr>
          <w:rFonts w:ascii="Times New Roman" w:hAnsi="Times New Roman" w:cs="Times New Roman"/>
          <w:sz w:val="24"/>
          <w:szCs w:val="24"/>
        </w:rPr>
        <w:t>251</w:t>
      </w:r>
      <w:r w:rsidR="0075446B" w:rsidRPr="00C47F90">
        <w:rPr>
          <w:rFonts w:ascii="Times New Roman" w:hAnsi="Times New Roman" w:cs="Times New Roman"/>
          <w:sz w:val="24"/>
          <w:szCs w:val="24"/>
        </w:rPr>
        <w:t> </w:t>
      </w:r>
      <w:r w:rsidRPr="00C47F90">
        <w:rPr>
          <w:rFonts w:ascii="Times New Roman" w:hAnsi="Times New Roman" w:cs="Times New Roman"/>
          <w:sz w:val="24"/>
          <w:szCs w:val="24"/>
        </w:rPr>
        <w:t>eurot</w:t>
      </w:r>
      <w:r w:rsidR="00054A43" w:rsidRPr="00C47F90">
        <w:rPr>
          <w:rFonts w:ascii="Times New Roman" w:hAnsi="Times New Roman" w:cs="Times New Roman"/>
          <w:sz w:val="24"/>
          <w:szCs w:val="24"/>
        </w:rPr>
        <w:t xml:space="preserve">. </w:t>
      </w:r>
    </w:p>
    <w:p w14:paraId="5671BCFB" w14:textId="77777777" w:rsidR="00024583" w:rsidRPr="00C47F90" w:rsidRDefault="00024583">
      <w:pPr>
        <w:spacing w:after="0" w:line="240" w:lineRule="auto"/>
        <w:jc w:val="both"/>
      </w:pPr>
    </w:p>
    <w:p w14:paraId="39826521" w14:textId="1E195110" w:rsidR="00DC218D" w:rsidRPr="00C47F90" w:rsidRDefault="00024583">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Mõju sihtrühm</w:t>
      </w:r>
      <w:r w:rsidR="00054A43" w:rsidRPr="00C47F90">
        <w:rPr>
          <w:rFonts w:ascii="Times New Roman" w:hAnsi="Times New Roman" w:cs="Times New Roman"/>
          <w:sz w:val="24"/>
          <w:szCs w:val="24"/>
        </w:rPr>
        <w:t>aks võib pidada ka ettevõtlus- ja kutseliite ning tarbijaorganisatsioone, kes nimetavad komisjoni kaasistujad</w:t>
      </w:r>
      <w:r w:rsidR="003D34D5" w:rsidRPr="00C47F90">
        <w:rPr>
          <w:rFonts w:ascii="Times New Roman" w:hAnsi="Times New Roman" w:cs="Times New Roman"/>
          <w:sz w:val="24"/>
          <w:szCs w:val="24"/>
        </w:rPr>
        <w:t>,</w:t>
      </w:r>
      <w:r w:rsidR="00054A43" w:rsidRPr="00C47F90">
        <w:rPr>
          <w:rFonts w:ascii="Times New Roman" w:hAnsi="Times New Roman" w:cs="Times New Roman"/>
          <w:sz w:val="24"/>
          <w:szCs w:val="24"/>
        </w:rPr>
        <w:t xml:space="preserve"> ning nende nimetatud isikuid. </w:t>
      </w:r>
    </w:p>
    <w:p w14:paraId="5682E8AC" w14:textId="77777777" w:rsidR="00DC218D" w:rsidRPr="00C47F90" w:rsidRDefault="00DC218D">
      <w:pPr>
        <w:spacing w:after="0" w:line="240" w:lineRule="auto"/>
        <w:jc w:val="both"/>
        <w:rPr>
          <w:rFonts w:ascii="Times New Roman" w:hAnsi="Times New Roman" w:cs="Times New Roman"/>
          <w:sz w:val="24"/>
          <w:szCs w:val="24"/>
        </w:rPr>
      </w:pPr>
    </w:p>
    <w:p w14:paraId="52928F0C" w14:textId="10C1C57B" w:rsidR="00054A43" w:rsidRPr="00C47F90" w:rsidRDefault="00054A43">
      <w:pPr>
        <w:spacing w:after="0" w:line="240" w:lineRule="auto"/>
        <w:jc w:val="both"/>
      </w:pPr>
      <w:r w:rsidRPr="00C47F90">
        <w:rPr>
          <w:rFonts w:ascii="Times New Roman" w:hAnsi="Times New Roman" w:cs="Times New Roman"/>
          <w:sz w:val="24"/>
          <w:szCs w:val="24"/>
        </w:rPr>
        <w:t>TTJA andmetel on kaasistujaid ligi 40</w:t>
      </w:r>
      <w:r w:rsidR="00A20A21" w:rsidRPr="00C47F90">
        <w:rPr>
          <w:rFonts w:ascii="Times New Roman" w:hAnsi="Times New Roman" w:cs="Times New Roman"/>
          <w:sz w:val="24"/>
          <w:szCs w:val="24"/>
        </w:rPr>
        <w:t>.</w:t>
      </w:r>
      <w:r w:rsidRPr="00C47F90">
        <w:rPr>
          <w:rFonts w:ascii="Times New Roman" w:hAnsi="Times New Roman" w:cs="Times New Roman"/>
          <w:sz w:val="24"/>
          <w:szCs w:val="24"/>
        </w:rPr>
        <w:t xml:space="preserve"> </w:t>
      </w:r>
      <w:r w:rsidR="00684383" w:rsidRPr="00C47F90">
        <w:rPr>
          <w:rFonts w:ascii="Times New Roman" w:hAnsi="Times New Roman" w:cs="Times New Roman"/>
          <w:sz w:val="24"/>
          <w:szCs w:val="24"/>
        </w:rPr>
        <w:t xml:space="preserve">Kuigi kaasistujate tasu on üsna </w:t>
      </w:r>
      <w:r w:rsidR="00DC218D" w:rsidRPr="00C47F90">
        <w:rPr>
          <w:rFonts w:ascii="Times New Roman" w:hAnsi="Times New Roman" w:cs="Times New Roman"/>
          <w:sz w:val="24"/>
          <w:szCs w:val="24"/>
        </w:rPr>
        <w:t>väike</w:t>
      </w:r>
      <w:r w:rsidR="00684383" w:rsidRPr="00C47F90">
        <w:rPr>
          <w:rFonts w:ascii="Times New Roman" w:hAnsi="Times New Roman" w:cs="Times New Roman"/>
          <w:sz w:val="24"/>
          <w:szCs w:val="24"/>
        </w:rPr>
        <w:t>, võib s</w:t>
      </w:r>
      <w:r w:rsidRPr="00C47F90">
        <w:rPr>
          <w:rFonts w:ascii="Times New Roman" w:hAnsi="Times New Roman" w:cs="Times New Roman"/>
          <w:sz w:val="24"/>
          <w:szCs w:val="24"/>
        </w:rPr>
        <w:t>ihtrühma käitumise</w:t>
      </w:r>
      <w:r w:rsidR="00A20A21" w:rsidRPr="00C47F90">
        <w:rPr>
          <w:rFonts w:ascii="Times New Roman" w:hAnsi="Times New Roman" w:cs="Times New Roman"/>
          <w:sz w:val="24"/>
          <w:szCs w:val="24"/>
        </w:rPr>
        <w:t>le</w:t>
      </w:r>
      <w:r w:rsidRPr="00C47F90">
        <w:rPr>
          <w:rFonts w:ascii="Times New Roman" w:hAnsi="Times New Roman" w:cs="Times New Roman"/>
          <w:sz w:val="24"/>
          <w:szCs w:val="24"/>
        </w:rPr>
        <w:t xml:space="preserve"> </w:t>
      </w:r>
      <w:r w:rsidR="00DC218D" w:rsidRPr="00C47F90">
        <w:rPr>
          <w:rFonts w:ascii="Times New Roman" w:hAnsi="Times New Roman" w:cs="Times New Roman"/>
          <w:sz w:val="24"/>
          <w:szCs w:val="24"/>
        </w:rPr>
        <w:t xml:space="preserve">siiski </w:t>
      </w:r>
      <w:r w:rsidRPr="00C47F90">
        <w:rPr>
          <w:rFonts w:ascii="Times New Roman" w:hAnsi="Times New Roman" w:cs="Times New Roman"/>
          <w:sz w:val="24"/>
          <w:szCs w:val="24"/>
        </w:rPr>
        <w:t xml:space="preserve">eeldada positiivseid muutusi ja </w:t>
      </w:r>
      <w:r w:rsidR="00B7235B" w:rsidRPr="00C47F90">
        <w:rPr>
          <w:rFonts w:ascii="Times New Roman" w:hAnsi="Times New Roman" w:cs="Times New Roman"/>
          <w:sz w:val="24"/>
          <w:szCs w:val="24"/>
        </w:rPr>
        <w:t xml:space="preserve">suuremat </w:t>
      </w:r>
      <w:r w:rsidRPr="00C47F90">
        <w:rPr>
          <w:rFonts w:ascii="Times New Roman" w:hAnsi="Times New Roman" w:cs="Times New Roman"/>
          <w:sz w:val="24"/>
          <w:szCs w:val="24"/>
        </w:rPr>
        <w:t xml:space="preserve">motivatsiooni nimetada kaasistujateks oma valdkonnas teadmiste ja kogemustega asjatundjaid, kes panustaksid komisjoni töösse, aidates </w:t>
      </w:r>
      <w:r w:rsidR="001A4B9C" w:rsidRPr="00C47F90">
        <w:rPr>
          <w:rFonts w:ascii="Times New Roman" w:hAnsi="Times New Roman" w:cs="Times New Roman"/>
          <w:sz w:val="24"/>
          <w:szCs w:val="24"/>
        </w:rPr>
        <w:t>suurendada</w:t>
      </w:r>
      <w:r w:rsidRPr="00C47F90">
        <w:rPr>
          <w:rFonts w:ascii="Times New Roman" w:hAnsi="Times New Roman" w:cs="Times New Roman"/>
          <w:sz w:val="24"/>
          <w:szCs w:val="24"/>
        </w:rPr>
        <w:t xml:space="preserve"> komisjoni valdkondliku kompetentsi</w:t>
      </w:r>
      <w:r w:rsidR="003D2C89" w:rsidRPr="00C47F90">
        <w:rPr>
          <w:rFonts w:ascii="Times New Roman" w:hAnsi="Times New Roman" w:cs="Times New Roman"/>
          <w:sz w:val="24"/>
          <w:szCs w:val="24"/>
        </w:rPr>
        <w:t xml:space="preserve"> ja </w:t>
      </w:r>
      <w:r w:rsidR="001A4B9C" w:rsidRPr="00C47F90">
        <w:rPr>
          <w:rFonts w:ascii="Times New Roman" w:hAnsi="Times New Roman" w:cs="Times New Roman"/>
          <w:sz w:val="24"/>
          <w:szCs w:val="24"/>
        </w:rPr>
        <w:t xml:space="preserve">teha </w:t>
      </w:r>
      <w:r w:rsidR="003D2C89" w:rsidRPr="00C47F90">
        <w:rPr>
          <w:rFonts w:ascii="Times New Roman" w:hAnsi="Times New Roman" w:cs="Times New Roman"/>
          <w:sz w:val="24"/>
          <w:szCs w:val="24"/>
        </w:rPr>
        <w:t>komisjoni</w:t>
      </w:r>
      <w:r w:rsidR="001A4B9C" w:rsidRPr="00C47F90">
        <w:rPr>
          <w:rFonts w:ascii="Times New Roman" w:hAnsi="Times New Roman" w:cs="Times New Roman"/>
          <w:sz w:val="24"/>
          <w:szCs w:val="24"/>
        </w:rPr>
        <w:t xml:space="preserve">l kvaliteetsemaid </w:t>
      </w:r>
      <w:r w:rsidR="003D2C89" w:rsidRPr="00C47F90">
        <w:rPr>
          <w:rFonts w:ascii="Times New Roman" w:hAnsi="Times New Roman" w:cs="Times New Roman"/>
          <w:sz w:val="24"/>
          <w:szCs w:val="24"/>
        </w:rPr>
        <w:t>otsus</w:t>
      </w:r>
      <w:r w:rsidR="001A4B9C" w:rsidRPr="00C47F90">
        <w:rPr>
          <w:rFonts w:ascii="Times New Roman" w:hAnsi="Times New Roman" w:cs="Times New Roman"/>
          <w:sz w:val="24"/>
          <w:szCs w:val="24"/>
        </w:rPr>
        <w:t xml:space="preserve">eid. </w:t>
      </w:r>
    </w:p>
    <w:p w14:paraId="1602E4E5" w14:textId="7BFA4A40" w:rsidR="00024583" w:rsidRPr="00C47F90" w:rsidRDefault="00024583">
      <w:pPr>
        <w:spacing w:after="0" w:line="240" w:lineRule="auto"/>
        <w:jc w:val="both"/>
        <w:rPr>
          <w:rFonts w:ascii="Times New Roman" w:hAnsi="Times New Roman" w:cs="Times New Roman"/>
          <w:sz w:val="24"/>
          <w:szCs w:val="24"/>
        </w:rPr>
      </w:pPr>
    </w:p>
    <w:p w14:paraId="09866B40" w14:textId="4B87C6E1" w:rsidR="004E1635" w:rsidRPr="00C47F90" w:rsidRDefault="003D2C89">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Kavandatava muudatuse mõju ulatus on väheoluline, avaldumise sagedus väike </w:t>
      </w:r>
      <w:r w:rsidR="00890753" w:rsidRPr="00C47F90">
        <w:rPr>
          <w:rFonts w:ascii="Times New Roman" w:hAnsi="Times New Roman" w:cs="Times New Roman"/>
          <w:sz w:val="24"/>
          <w:szCs w:val="24"/>
        </w:rPr>
        <w:t>ja</w:t>
      </w:r>
      <w:r w:rsidRPr="00C47F90">
        <w:rPr>
          <w:rFonts w:ascii="Times New Roman" w:hAnsi="Times New Roman" w:cs="Times New Roman"/>
          <w:sz w:val="24"/>
          <w:szCs w:val="24"/>
        </w:rPr>
        <w:t xml:space="preserve"> muudatusel ei ole ebasoodsaid mõjusid.</w:t>
      </w:r>
    </w:p>
    <w:p w14:paraId="6CEE7CEA" w14:textId="77777777" w:rsidR="00E77A54" w:rsidRPr="00C47F90" w:rsidRDefault="00E77A54">
      <w:pPr>
        <w:spacing w:after="0" w:line="240" w:lineRule="auto"/>
        <w:jc w:val="both"/>
        <w:rPr>
          <w:rFonts w:ascii="Times New Roman" w:hAnsi="Times New Roman" w:cs="Times New Roman"/>
          <w:b/>
          <w:bCs/>
          <w:sz w:val="24"/>
          <w:szCs w:val="24"/>
        </w:rPr>
      </w:pPr>
    </w:p>
    <w:p w14:paraId="2E2CCB78" w14:textId="287A0A6B" w:rsidR="003D2C89" w:rsidRPr="00C47F90" w:rsidRDefault="003D2C89">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6.2. Muudatus 2: riigilõivu kehtestamine tarbijavaidluste komisjoni esitatud avalduse läbivaatamise eest</w:t>
      </w:r>
    </w:p>
    <w:p w14:paraId="0C8D9B69" w14:textId="2F8FB4F5" w:rsidR="00AB7FD5" w:rsidRPr="00C47F90" w:rsidRDefault="00AB7FD5" w:rsidP="00E4133C">
      <w:pPr>
        <w:spacing w:after="0" w:line="240" w:lineRule="auto"/>
        <w:jc w:val="both"/>
        <w:rPr>
          <w:rFonts w:ascii="Times New Roman" w:hAnsi="Times New Roman" w:cs="Times New Roman"/>
          <w:sz w:val="24"/>
          <w:szCs w:val="24"/>
        </w:rPr>
      </w:pPr>
    </w:p>
    <w:p w14:paraId="4D9AF391" w14:textId="069D0873" w:rsidR="003D2C89" w:rsidRPr="00C47F90" w:rsidRDefault="00AB7FD5"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Muudatuse sihtrühmaks on tarbijad</w:t>
      </w:r>
      <w:r w:rsidR="0086787F" w:rsidRPr="00C47F90">
        <w:rPr>
          <w:rFonts w:ascii="Times New Roman" w:hAnsi="Times New Roman" w:cs="Times New Roman"/>
          <w:sz w:val="24"/>
          <w:szCs w:val="24"/>
        </w:rPr>
        <w:t xml:space="preserve">. </w:t>
      </w:r>
      <w:r w:rsidR="00132FD5" w:rsidRPr="00C47F90">
        <w:rPr>
          <w:rFonts w:ascii="Times New Roman" w:hAnsi="Times New Roman" w:cs="Times New Roman"/>
          <w:sz w:val="24"/>
          <w:szCs w:val="24"/>
        </w:rPr>
        <w:t>K</w:t>
      </w:r>
      <w:r w:rsidR="003D2C89" w:rsidRPr="00C47F90">
        <w:rPr>
          <w:rFonts w:ascii="Times New Roman" w:hAnsi="Times New Roman" w:cs="Times New Roman"/>
          <w:sz w:val="24"/>
          <w:szCs w:val="24"/>
        </w:rPr>
        <w:t>omisjoni otsusega lõppeva ühe menetluse kulu riigile on keskmiselt 3</w:t>
      </w:r>
      <w:r w:rsidR="002A0CBC" w:rsidRPr="00C47F90">
        <w:rPr>
          <w:rFonts w:ascii="Times New Roman" w:hAnsi="Times New Roman" w:cs="Times New Roman"/>
          <w:sz w:val="24"/>
          <w:szCs w:val="24"/>
        </w:rPr>
        <w:t>50</w:t>
      </w:r>
      <w:r w:rsidR="00FC1693" w:rsidRPr="00C47F90">
        <w:rPr>
          <w:rFonts w:ascii="Times New Roman" w:hAnsi="Times New Roman" w:cs="Times New Roman"/>
          <w:sz w:val="24"/>
          <w:szCs w:val="24"/>
        </w:rPr>
        <w:t> </w:t>
      </w:r>
      <w:r w:rsidR="003D2C89" w:rsidRPr="00C47F90">
        <w:rPr>
          <w:rFonts w:ascii="Times New Roman" w:hAnsi="Times New Roman" w:cs="Times New Roman"/>
          <w:sz w:val="24"/>
          <w:szCs w:val="24"/>
        </w:rPr>
        <w:t>eurot</w:t>
      </w:r>
      <w:r w:rsidR="003D2C89" w:rsidRPr="00C47F90">
        <w:rPr>
          <w:rStyle w:val="Allmrkuseviide"/>
          <w:rFonts w:ascii="Times New Roman" w:hAnsi="Times New Roman" w:cs="Times New Roman"/>
          <w:sz w:val="24"/>
          <w:szCs w:val="24"/>
        </w:rPr>
        <w:footnoteReference w:id="26"/>
      </w:r>
      <w:r w:rsidR="003D2C89" w:rsidRPr="00C47F90">
        <w:rPr>
          <w:rFonts w:ascii="Times New Roman" w:hAnsi="Times New Roman" w:cs="Times New Roman"/>
          <w:sz w:val="24"/>
          <w:szCs w:val="24"/>
        </w:rPr>
        <w:t>. See on märkimisväär</w:t>
      </w:r>
      <w:r w:rsidR="006E77A4" w:rsidRPr="00C47F90">
        <w:rPr>
          <w:rFonts w:ascii="Times New Roman" w:hAnsi="Times New Roman" w:cs="Times New Roman"/>
          <w:sz w:val="24"/>
          <w:szCs w:val="24"/>
        </w:rPr>
        <w:t xml:space="preserve">selt suur </w:t>
      </w:r>
      <w:r w:rsidR="003D2C89" w:rsidRPr="00C47F90">
        <w:rPr>
          <w:rFonts w:ascii="Times New Roman" w:hAnsi="Times New Roman" w:cs="Times New Roman"/>
          <w:sz w:val="24"/>
          <w:szCs w:val="24"/>
        </w:rPr>
        <w:t>ressursikulu suhteliselt väikesemahuliste (</w:t>
      </w:r>
      <w:r w:rsidR="009F5E77" w:rsidRPr="00C47F90">
        <w:rPr>
          <w:rFonts w:ascii="Times New Roman" w:hAnsi="Times New Roman" w:cs="Times New Roman"/>
          <w:sz w:val="24"/>
          <w:szCs w:val="24"/>
        </w:rPr>
        <w:t>keskmine nõude suurus 849</w:t>
      </w:r>
      <w:r w:rsidR="00B073ED" w:rsidRPr="00C47F90">
        <w:rPr>
          <w:rFonts w:ascii="Times New Roman" w:hAnsi="Times New Roman" w:cs="Times New Roman"/>
          <w:sz w:val="24"/>
          <w:szCs w:val="24"/>
        </w:rPr>
        <w:t> </w:t>
      </w:r>
      <w:r w:rsidR="009F5E77" w:rsidRPr="00C47F90">
        <w:rPr>
          <w:rFonts w:ascii="Times New Roman" w:hAnsi="Times New Roman" w:cs="Times New Roman"/>
          <w:sz w:val="24"/>
          <w:szCs w:val="24"/>
        </w:rPr>
        <w:t xml:space="preserve">eurot) </w:t>
      </w:r>
      <w:r w:rsidR="003D2C89" w:rsidRPr="00C47F90">
        <w:rPr>
          <w:rFonts w:ascii="Times New Roman" w:hAnsi="Times New Roman" w:cs="Times New Roman"/>
          <w:sz w:val="24"/>
          <w:szCs w:val="24"/>
        </w:rPr>
        <w:t>nõuetega seotud vaidluste lahendamiseks, eriti juhul, kui lahendit ei täideta ja seda ei saa ka täitmisele pöörata.</w:t>
      </w:r>
      <w:r w:rsidR="00FE4200" w:rsidRPr="00C47F90">
        <w:rPr>
          <w:rFonts w:ascii="Times New Roman" w:hAnsi="Times New Roman" w:cs="Times New Roman"/>
          <w:sz w:val="24"/>
          <w:szCs w:val="24"/>
        </w:rPr>
        <w:t xml:space="preserve"> Keskmine nõude suurus on TVK-s üsna </w:t>
      </w:r>
      <w:r w:rsidR="00E70895" w:rsidRPr="00C47F90">
        <w:rPr>
          <w:rFonts w:ascii="Times New Roman" w:hAnsi="Times New Roman" w:cs="Times New Roman"/>
          <w:sz w:val="24"/>
          <w:szCs w:val="24"/>
        </w:rPr>
        <w:t>suur sest</w:t>
      </w:r>
      <w:r w:rsidR="00FE4200" w:rsidRPr="00C47F90">
        <w:rPr>
          <w:rFonts w:ascii="Times New Roman" w:hAnsi="Times New Roman" w:cs="Times New Roman"/>
          <w:sz w:val="24"/>
          <w:szCs w:val="24"/>
        </w:rPr>
        <w:t>, et järjest enam lahendatakse komisjonis ka kinnisasja remon</w:t>
      </w:r>
      <w:r w:rsidR="00E70895" w:rsidRPr="00C47F90">
        <w:rPr>
          <w:rFonts w:ascii="Times New Roman" w:hAnsi="Times New Roman" w:cs="Times New Roman"/>
          <w:sz w:val="24"/>
          <w:szCs w:val="24"/>
        </w:rPr>
        <w:t xml:space="preserve">timisest või </w:t>
      </w:r>
      <w:r w:rsidR="00FE4200" w:rsidRPr="00C47F90">
        <w:rPr>
          <w:rFonts w:ascii="Times New Roman" w:hAnsi="Times New Roman" w:cs="Times New Roman"/>
          <w:sz w:val="24"/>
          <w:szCs w:val="24"/>
        </w:rPr>
        <w:t>ehit</w:t>
      </w:r>
      <w:r w:rsidR="00E70895" w:rsidRPr="00C47F90">
        <w:rPr>
          <w:rFonts w:ascii="Times New Roman" w:hAnsi="Times New Roman" w:cs="Times New Roman"/>
          <w:sz w:val="24"/>
          <w:szCs w:val="24"/>
        </w:rPr>
        <w:t>amisest</w:t>
      </w:r>
      <w:r w:rsidR="00FE4200" w:rsidRPr="00C47F90">
        <w:rPr>
          <w:rFonts w:ascii="Times New Roman" w:hAnsi="Times New Roman" w:cs="Times New Roman"/>
          <w:sz w:val="24"/>
          <w:szCs w:val="24"/>
        </w:rPr>
        <w:t xml:space="preserve"> tulenevaid vaidlusi, kus keskmine nõude suurus on 5477</w:t>
      </w:r>
      <w:r w:rsidR="00B073ED" w:rsidRPr="00C47F90">
        <w:rPr>
          <w:rFonts w:ascii="Times New Roman" w:hAnsi="Times New Roman" w:cs="Times New Roman"/>
          <w:sz w:val="24"/>
          <w:szCs w:val="24"/>
        </w:rPr>
        <w:t> </w:t>
      </w:r>
      <w:r w:rsidR="00FE4200" w:rsidRPr="00C47F90">
        <w:rPr>
          <w:rFonts w:ascii="Times New Roman" w:hAnsi="Times New Roman" w:cs="Times New Roman"/>
          <w:sz w:val="24"/>
          <w:szCs w:val="24"/>
        </w:rPr>
        <w:t>eurot</w:t>
      </w:r>
      <w:r w:rsidR="00C35462" w:rsidRPr="00C47F90">
        <w:rPr>
          <w:rFonts w:ascii="Times New Roman" w:hAnsi="Times New Roman" w:cs="Times New Roman"/>
          <w:sz w:val="24"/>
          <w:szCs w:val="24"/>
        </w:rPr>
        <w:t>,</w:t>
      </w:r>
      <w:r w:rsidR="00FE4200" w:rsidRPr="00C47F90">
        <w:rPr>
          <w:rFonts w:ascii="Times New Roman" w:hAnsi="Times New Roman" w:cs="Times New Roman"/>
          <w:sz w:val="24"/>
          <w:szCs w:val="24"/>
        </w:rPr>
        <w:t xml:space="preserve"> ning sõidukite ostmisega seonduvaid vaidlusi, kus keskmiselt on nõude suurus 4980</w:t>
      </w:r>
      <w:r w:rsidR="00BE6D5C" w:rsidRPr="00C47F90">
        <w:rPr>
          <w:rFonts w:ascii="Times New Roman" w:hAnsi="Times New Roman" w:cs="Times New Roman"/>
          <w:sz w:val="24"/>
          <w:szCs w:val="24"/>
        </w:rPr>
        <w:t> </w:t>
      </w:r>
      <w:r w:rsidR="00FE4200" w:rsidRPr="00C47F90">
        <w:rPr>
          <w:rFonts w:ascii="Times New Roman" w:hAnsi="Times New Roman" w:cs="Times New Roman"/>
          <w:sz w:val="24"/>
          <w:szCs w:val="24"/>
        </w:rPr>
        <w:t>eurot.</w:t>
      </w:r>
    </w:p>
    <w:p w14:paraId="08A97DFA" w14:textId="6952917F" w:rsidR="00AB7FD5" w:rsidRPr="00C47F90" w:rsidRDefault="00AB7FD5" w:rsidP="00E4133C">
      <w:pPr>
        <w:spacing w:after="0" w:line="240" w:lineRule="auto"/>
        <w:jc w:val="both"/>
        <w:rPr>
          <w:rFonts w:ascii="Times New Roman" w:hAnsi="Times New Roman" w:cs="Times New Roman"/>
          <w:sz w:val="24"/>
          <w:szCs w:val="24"/>
          <w:u w:val="single"/>
        </w:rPr>
      </w:pPr>
    </w:p>
    <w:p w14:paraId="0983622C" w14:textId="329B11F7" w:rsidR="00AB7FD5" w:rsidRPr="00C47F90" w:rsidRDefault="00AB7FD5" w:rsidP="00A84543">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Tarbijavaidluste arv on Eestis olnud suhteliselt </w:t>
      </w:r>
      <w:r w:rsidR="002353BA" w:rsidRPr="00C47F90">
        <w:rPr>
          <w:rFonts w:ascii="Times New Roman" w:hAnsi="Times New Roman"/>
          <w:iCs/>
          <w:sz w:val="24"/>
          <w:szCs w:val="24"/>
        </w:rPr>
        <w:t>suur</w:t>
      </w:r>
      <w:r w:rsidRPr="00C47F90">
        <w:rPr>
          <w:rFonts w:ascii="Times New Roman" w:hAnsi="Times New Roman"/>
          <w:iCs/>
          <w:sz w:val="24"/>
          <w:szCs w:val="24"/>
        </w:rPr>
        <w:t xml:space="preserve">. </w:t>
      </w:r>
      <w:r w:rsidR="00632615" w:rsidRPr="00C47F90">
        <w:rPr>
          <w:rFonts w:ascii="Times New Roman" w:hAnsi="Times New Roman"/>
          <w:iCs/>
          <w:sz w:val="24"/>
          <w:szCs w:val="24"/>
        </w:rPr>
        <w:t>Aastal</w:t>
      </w:r>
      <w:r w:rsidR="00B2146E" w:rsidRPr="00C47F90">
        <w:rPr>
          <w:rFonts w:ascii="Times New Roman" w:hAnsi="Times New Roman"/>
          <w:iCs/>
          <w:sz w:val="24"/>
          <w:szCs w:val="24"/>
        </w:rPr>
        <w:t> </w:t>
      </w:r>
      <w:r w:rsidR="00632615" w:rsidRPr="00C47F90">
        <w:rPr>
          <w:rFonts w:ascii="Times New Roman" w:hAnsi="Times New Roman"/>
          <w:iCs/>
          <w:sz w:val="24"/>
          <w:szCs w:val="24"/>
        </w:rPr>
        <w:t>2020 oli tarbijate pöördumisi 2756 ja aastal</w:t>
      </w:r>
      <w:r w:rsidR="00B2146E" w:rsidRPr="00C47F90">
        <w:rPr>
          <w:rFonts w:ascii="Times New Roman" w:hAnsi="Times New Roman"/>
          <w:iCs/>
          <w:sz w:val="24"/>
          <w:szCs w:val="24"/>
        </w:rPr>
        <w:t> </w:t>
      </w:r>
      <w:r w:rsidR="00632615" w:rsidRPr="00C47F90">
        <w:rPr>
          <w:rFonts w:ascii="Times New Roman" w:hAnsi="Times New Roman"/>
          <w:iCs/>
          <w:sz w:val="24"/>
          <w:szCs w:val="24"/>
        </w:rPr>
        <w:t>2021 esitati komisjonile 2786</w:t>
      </w:r>
      <w:r w:rsidR="00B073ED" w:rsidRPr="00C47F90">
        <w:rPr>
          <w:rFonts w:ascii="Times New Roman" w:hAnsi="Times New Roman"/>
          <w:iCs/>
          <w:sz w:val="24"/>
          <w:szCs w:val="24"/>
        </w:rPr>
        <w:t> </w:t>
      </w:r>
      <w:r w:rsidR="00632615" w:rsidRPr="00C47F90">
        <w:rPr>
          <w:rFonts w:ascii="Times New Roman" w:hAnsi="Times New Roman"/>
          <w:iCs/>
          <w:sz w:val="24"/>
          <w:szCs w:val="24"/>
        </w:rPr>
        <w:t>avaldust. Aastal 2022 esitasid tarbijad komisjonile 3525</w:t>
      </w:r>
      <w:r w:rsidR="00B073ED" w:rsidRPr="00C47F90">
        <w:rPr>
          <w:rFonts w:ascii="Times New Roman" w:hAnsi="Times New Roman"/>
          <w:iCs/>
          <w:sz w:val="24"/>
          <w:szCs w:val="24"/>
        </w:rPr>
        <w:t> </w:t>
      </w:r>
      <w:r w:rsidR="00632615" w:rsidRPr="00C47F90">
        <w:rPr>
          <w:rFonts w:ascii="Times New Roman" w:hAnsi="Times New Roman"/>
          <w:iCs/>
          <w:sz w:val="24"/>
          <w:szCs w:val="24"/>
        </w:rPr>
        <w:t>avaldust.</w:t>
      </w:r>
      <w:r w:rsidR="00632615" w:rsidRPr="00C47F90">
        <w:rPr>
          <w:rStyle w:val="Allmrkuseviide"/>
          <w:rFonts w:ascii="Times New Roman" w:hAnsi="Times New Roman"/>
          <w:iCs/>
          <w:sz w:val="24"/>
          <w:szCs w:val="24"/>
        </w:rPr>
        <w:footnoteReference w:id="27"/>
      </w:r>
      <w:r w:rsidR="00632615" w:rsidRPr="00C47F90">
        <w:rPr>
          <w:rFonts w:ascii="Times New Roman" w:hAnsi="Times New Roman"/>
          <w:iCs/>
          <w:sz w:val="24"/>
          <w:szCs w:val="24"/>
        </w:rPr>
        <w:t xml:space="preserve"> </w:t>
      </w:r>
      <w:r w:rsidRPr="00C47F90">
        <w:rPr>
          <w:rFonts w:ascii="Times New Roman" w:hAnsi="Times New Roman"/>
          <w:iCs/>
          <w:sz w:val="24"/>
          <w:szCs w:val="24"/>
        </w:rPr>
        <w:t>Võib eeldada, et järg</w:t>
      </w:r>
      <w:r w:rsidR="002F4D0D" w:rsidRPr="00C47F90">
        <w:rPr>
          <w:rFonts w:ascii="Times New Roman" w:hAnsi="Times New Roman"/>
          <w:iCs/>
          <w:sz w:val="24"/>
          <w:szCs w:val="24"/>
        </w:rPr>
        <w:t>mistel</w:t>
      </w:r>
      <w:r w:rsidRPr="00C47F90">
        <w:rPr>
          <w:rFonts w:ascii="Times New Roman" w:hAnsi="Times New Roman"/>
          <w:iCs/>
          <w:sz w:val="24"/>
          <w:szCs w:val="24"/>
        </w:rPr>
        <w:t xml:space="preserve"> aastatel </w:t>
      </w:r>
      <w:r w:rsidR="000B1718" w:rsidRPr="00C47F90">
        <w:rPr>
          <w:rFonts w:ascii="Times New Roman" w:hAnsi="Times New Roman"/>
          <w:iCs/>
          <w:sz w:val="24"/>
          <w:szCs w:val="24"/>
        </w:rPr>
        <w:t xml:space="preserve">on </w:t>
      </w:r>
      <w:r w:rsidRPr="00C47F90">
        <w:rPr>
          <w:rFonts w:ascii="Times New Roman" w:hAnsi="Times New Roman"/>
          <w:iCs/>
          <w:sz w:val="24"/>
          <w:szCs w:val="24"/>
        </w:rPr>
        <w:t>tarbijate pöördumis</w:t>
      </w:r>
      <w:r w:rsidR="000B1718" w:rsidRPr="00C47F90">
        <w:rPr>
          <w:rFonts w:ascii="Times New Roman" w:hAnsi="Times New Roman"/>
          <w:iCs/>
          <w:sz w:val="24"/>
          <w:szCs w:val="24"/>
        </w:rPr>
        <w:t>i senisest rohkem</w:t>
      </w:r>
      <w:r w:rsidRPr="00C47F90">
        <w:rPr>
          <w:rFonts w:ascii="Times New Roman" w:hAnsi="Times New Roman"/>
          <w:iCs/>
          <w:sz w:val="24"/>
          <w:szCs w:val="24"/>
        </w:rPr>
        <w:t>, kuna TTJA on kavandanud mit</w:t>
      </w:r>
      <w:r w:rsidR="001D17C3" w:rsidRPr="00C47F90">
        <w:rPr>
          <w:rFonts w:ascii="Times New Roman" w:hAnsi="Times New Roman"/>
          <w:iCs/>
          <w:sz w:val="24"/>
          <w:szCs w:val="24"/>
        </w:rPr>
        <w:t>u</w:t>
      </w:r>
      <w:r w:rsidRPr="00C47F90">
        <w:rPr>
          <w:rFonts w:ascii="Times New Roman" w:hAnsi="Times New Roman"/>
          <w:iCs/>
          <w:sz w:val="24"/>
          <w:szCs w:val="24"/>
        </w:rPr>
        <w:t xml:space="preserve"> tegevus</w:t>
      </w:r>
      <w:r w:rsidR="001D17C3" w:rsidRPr="00C47F90">
        <w:rPr>
          <w:rFonts w:ascii="Times New Roman" w:hAnsi="Times New Roman"/>
          <w:iCs/>
          <w:sz w:val="24"/>
          <w:szCs w:val="24"/>
        </w:rPr>
        <w:t>t</w:t>
      </w:r>
      <w:r w:rsidRPr="00C47F90">
        <w:rPr>
          <w:rFonts w:ascii="Times New Roman" w:hAnsi="Times New Roman"/>
          <w:iCs/>
          <w:sz w:val="24"/>
          <w:szCs w:val="24"/>
        </w:rPr>
        <w:t xml:space="preserve"> selleks, et </w:t>
      </w:r>
      <w:r w:rsidR="001D17C3" w:rsidRPr="00C47F90">
        <w:rPr>
          <w:rFonts w:ascii="Times New Roman" w:hAnsi="Times New Roman"/>
          <w:iCs/>
          <w:sz w:val="24"/>
          <w:szCs w:val="24"/>
        </w:rPr>
        <w:t>parendada</w:t>
      </w:r>
      <w:r w:rsidRPr="00C47F90">
        <w:rPr>
          <w:rFonts w:ascii="Times New Roman" w:hAnsi="Times New Roman"/>
          <w:iCs/>
          <w:sz w:val="24"/>
          <w:szCs w:val="24"/>
        </w:rPr>
        <w:t xml:space="preserve"> nii tarbijate kui </w:t>
      </w:r>
      <w:r w:rsidR="001D17C3" w:rsidRPr="00C47F90">
        <w:rPr>
          <w:rFonts w:ascii="Times New Roman" w:hAnsi="Times New Roman"/>
          <w:iCs/>
          <w:sz w:val="24"/>
          <w:szCs w:val="24"/>
        </w:rPr>
        <w:t xml:space="preserve">ka </w:t>
      </w:r>
      <w:r w:rsidRPr="00C47F90">
        <w:rPr>
          <w:rFonts w:ascii="Times New Roman" w:hAnsi="Times New Roman"/>
          <w:iCs/>
          <w:sz w:val="24"/>
          <w:szCs w:val="24"/>
        </w:rPr>
        <w:t xml:space="preserve">ettevõtjate teadlikkust komisjoni olemasolust </w:t>
      </w:r>
      <w:r w:rsidR="001D17C3" w:rsidRPr="00C47F90">
        <w:rPr>
          <w:rFonts w:ascii="Times New Roman" w:hAnsi="Times New Roman"/>
          <w:iCs/>
          <w:sz w:val="24"/>
          <w:szCs w:val="24"/>
        </w:rPr>
        <w:t>ja</w:t>
      </w:r>
      <w:r w:rsidRPr="00C47F90">
        <w:rPr>
          <w:rFonts w:ascii="Times New Roman" w:hAnsi="Times New Roman"/>
          <w:iCs/>
          <w:sz w:val="24"/>
          <w:szCs w:val="24"/>
        </w:rPr>
        <w:t xml:space="preserve"> võimalusest lahendada omavahelisi probleeme kohtuväliselt. </w:t>
      </w:r>
    </w:p>
    <w:p w14:paraId="1059F739" w14:textId="77777777" w:rsidR="00AB7FD5" w:rsidRPr="00C47F90" w:rsidRDefault="00AB7FD5">
      <w:pPr>
        <w:spacing w:after="0" w:line="240" w:lineRule="auto"/>
        <w:jc w:val="both"/>
        <w:rPr>
          <w:rFonts w:ascii="Times New Roman" w:hAnsi="Times New Roman"/>
          <w:iCs/>
          <w:sz w:val="24"/>
          <w:szCs w:val="24"/>
        </w:rPr>
      </w:pPr>
    </w:p>
    <w:p w14:paraId="666DF2E3" w14:textId="0C18F0D6" w:rsidR="00AB7FD5" w:rsidRPr="00C47F90" w:rsidRDefault="00AB7FD5">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Kuigi kindlustusvaidluste lahendamine on võimalik </w:t>
      </w:r>
      <w:r w:rsidR="00FE675D" w:rsidRPr="00C47F90">
        <w:rPr>
          <w:rFonts w:ascii="Times New Roman" w:hAnsi="Times New Roman"/>
          <w:iCs/>
          <w:sz w:val="24"/>
          <w:szCs w:val="24"/>
        </w:rPr>
        <w:t xml:space="preserve">ka </w:t>
      </w:r>
      <w:r w:rsidRPr="00C47F90">
        <w:rPr>
          <w:rFonts w:ascii="Times New Roman" w:hAnsi="Times New Roman"/>
          <w:iCs/>
          <w:sz w:val="24"/>
          <w:szCs w:val="24"/>
        </w:rPr>
        <w:t>kindlustuse</w:t>
      </w:r>
      <w:r w:rsidR="00FE675D" w:rsidRPr="00C47F90">
        <w:rPr>
          <w:rFonts w:ascii="Times New Roman" w:hAnsi="Times New Roman"/>
          <w:iCs/>
          <w:sz w:val="24"/>
          <w:szCs w:val="24"/>
        </w:rPr>
        <w:t xml:space="preserve"> lepitusorganis</w:t>
      </w:r>
      <w:r w:rsidRPr="00C47F90">
        <w:rPr>
          <w:rFonts w:ascii="Times New Roman" w:hAnsi="Times New Roman"/>
          <w:iCs/>
          <w:sz w:val="24"/>
          <w:szCs w:val="24"/>
        </w:rPr>
        <w:t xml:space="preserve"> ja liikluskindlustuse lepitusorganis</w:t>
      </w:r>
      <w:r w:rsidR="00FE675D" w:rsidRPr="00C47F90">
        <w:rPr>
          <w:rStyle w:val="Allmrkuseviide"/>
          <w:rFonts w:ascii="Times New Roman" w:hAnsi="Times New Roman"/>
          <w:iCs/>
          <w:sz w:val="24"/>
          <w:szCs w:val="24"/>
        </w:rPr>
        <w:footnoteReference w:id="28"/>
      </w:r>
      <w:r w:rsidRPr="00C47F90">
        <w:rPr>
          <w:rFonts w:ascii="Times New Roman" w:hAnsi="Times New Roman"/>
          <w:iCs/>
          <w:sz w:val="24"/>
          <w:szCs w:val="24"/>
        </w:rPr>
        <w:t>, kus registreeriti 20</w:t>
      </w:r>
      <w:r w:rsidR="00632615" w:rsidRPr="00C47F90">
        <w:rPr>
          <w:rFonts w:ascii="Times New Roman" w:hAnsi="Times New Roman"/>
          <w:iCs/>
          <w:sz w:val="24"/>
          <w:szCs w:val="24"/>
        </w:rPr>
        <w:t>22</w:t>
      </w:r>
      <w:r w:rsidRPr="00C47F90">
        <w:rPr>
          <w:rFonts w:ascii="Times New Roman" w:hAnsi="Times New Roman"/>
          <w:iCs/>
          <w:sz w:val="24"/>
          <w:szCs w:val="24"/>
        </w:rPr>
        <w:t>.</w:t>
      </w:r>
      <w:r w:rsidR="004C5976" w:rsidRPr="00C47F90">
        <w:rPr>
          <w:rFonts w:ascii="Times New Roman" w:hAnsi="Times New Roman"/>
          <w:iCs/>
          <w:sz w:val="24"/>
          <w:szCs w:val="24"/>
        </w:rPr>
        <w:t> </w:t>
      </w:r>
      <w:r w:rsidRPr="00C47F90">
        <w:rPr>
          <w:rFonts w:ascii="Times New Roman" w:hAnsi="Times New Roman"/>
          <w:iCs/>
          <w:sz w:val="24"/>
          <w:szCs w:val="24"/>
        </w:rPr>
        <w:t xml:space="preserve">aastal </w:t>
      </w:r>
      <w:r w:rsidR="00097385" w:rsidRPr="00C47F90">
        <w:rPr>
          <w:rFonts w:ascii="Times New Roman" w:hAnsi="Times New Roman"/>
          <w:iCs/>
          <w:sz w:val="24"/>
          <w:szCs w:val="24"/>
        </w:rPr>
        <w:t>379</w:t>
      </w:r>
      <w:r w:rsidR="004C5976" w:rsidRPr="00C47F90">
        <w:rPr>
          <w:rFonts w:ascii="Times New Roman" w:hAnsi="Times New Roman"/>
          <w:iCs/>
          <w:sz w:val="24"/>
          <w:szCs w:val="24"/>
        </w:rPr>
        <w:t> </w:t>
      </w:r>
      <w:r w:rsidRPr="00C47F90">
        <w:rPr>
          <w:rFonts w:ascii="Times New Roman" w:hAnsi="Times New Roman"/>
          <w:iCs/>
          <w:sz w:val="24"/>
          <w:szCs w:val="24"/>
        </w:rPr>
        <w:t>lepitusavaldust</w:t>
      </w:r>
      <w:r w:rsidRPr="00C47F90">
        <w:rPr>
          <w:rStyle w:val="Allmrkuseviide"/>
          <w:rFonts w:ascii="Times New Roman" w:hAnsi="Times New Roman"/>
          <w:iCs/>
          <w:sz w:val="24"/>
          <w:szCs w:val="24"/>
        </w:rPr>
        <w:footnoteReference w:id="29"/>
      </w:r>
      <w:r w:rsidRPr="00C47F90">
        <w:rPr>
          <w:rFonts w:ascii="Times New Roman" w:hAnsi="Times New Roman"/>
          <w:iCs/>
          <w:sz w:val="24"/>
          <w:szCs w:val="24"/>
        </w:rPr>
        <w:t>, on finantsteenuste valdkonnas</w:t>
      </w:r>
      <w:r w:rsidR="00C35462" w:rsidRPr="00C47F90">
        <w:rPr>
          <w:rFonts w:ascii="Times New Roman" w:hAnsi="Times New Roman"/>
          <w:iCs/>
          <w:sz w:val="24"/>
          <w:szCs w:val="24"/>
        </w:rPr>
        <w:t xml:space="preserve"> pöördutud</w:t>
      </w:r>
      <w:r w:rsidRPr="00C47F90">
        <w:rPr>
          <w:rFonts w:ascii="Times New Roman" w:hAnsi="Times New Roman"/>
          <w:iCs/>
          <w:sz w:val="24"/>
          <w:szCs w:val="24"/>
        </w:rPr>
        <w:t xml:space="preserve"> tarbijakaitse komisjoni</w:t>
      </w:r>
      <w:r w:rsidR="00975BEF" w:rsidRPr="00C47F90">
        <w:rPr>
          <w:rFonts w:ascii="Times New Roman" w:hAnsi="Times New Roman"/>
          <w:iCs/>
          <w:sz w:val="24"/>
          <w:szCs w:val="24"/>
        </w:rPr>
        <w:t xml:space="preserve"> </w:t>
      </w:r>
      <w:r w:rsidR="00C35462" w:rsidRPr="00C47F90">
        <w:rPr>
          <w:rFonts w:ascii="Times New Roman" w:hAnsi="Times New Roman"/>
          <w:iCs/>
          <w:sz w:val="24"/>
          <w:szCs w:val="24"/>
        </w:rPr>
        <w:t xml:space="preserve">poole </w:t>
      </w:r>
      <w:r w:rsidRPr="00C47F90">
        <w:rPr>
          <w:rFonts w:ascii="Times New Roman" w:hAnsi="Times New Roman"/>
          <w:iCs/>
          <w:sz w:val="24"/>
          <w:szCs w:val="24"/>
        </w:rPr>
        <w:t xml:space="preserve">kõige enam just seoses kindlustusvaidlustega, millest </w:t>
      </w:r>
      <w:r w:rsidR="005E0427" w:rsidRPr="00C47F90">
        <w:rPr>
          <w:rFonts w:ascii="Times New Roman" w:hAnsi="Times New Roman"/>
          <w:iCs/>
          <w:sz w:val="24"/>
          <w:szCs w:val="24"/>
        </w:rPr>
        <w:t>märkimisväärse</w:t>
      </w:r>
      <w:r w:rsidRPr="00C47F90">
        <w:rPr>
          <w:rFonts w:ascii="Times New Roman" w:hAnsi="Times New Roman"/>
          <w:iCs/>
          <w:sz w:val="24"/>
          <w:szCs w:val="24"/>
        </w:rPr>
        <w:t xml:space="preserve"> osa moodustavad reisikindlustusega seotud vaidlused. </w:t>
      </w:r>
      <w:r w:rsidR="001A0F59" w:rsidRPr="00C47F90">
        <w:rPr>
          <w:rFonts w:ascii="Times New Roman" w:hAnsi="Times New Roman"/>
          <w:iCs/>
          <w:sz w:val="24"/>
          <w:szCs w:val="24"/>
        </w:rPr>
        <w:t>Ajavahemikul</w:t>
      </w:r>
      <w:r w:rsidR="008D2488" w:rsidRPr="00C47F90">
        <w:rPr>
          <w:rFonts w:ascii="Times New Roman" w:hAnsi="Times New Roman"/>
          <w:iCs/>
          <w:sz w:val="24"/>
          <w:szCs w:val="24"/>
        </w:rPr>
        <w:t xml:space="preserve"> 01.04.</w:t>
      </w:r>
      <w:r w:rsidR="004F74F7" w:rsidRPr="00C47F90">
        <w:rPr>
          <w:rFonts w:ascii="Times New Roman" w:hAnsi="Times New Roman"/>
          <w:iCs/>
          <w:sz w:val="24"/>
          <w:szCs w:val="24"/>
        </w:rPr>
        <w:t>–</w:t>
      </w:r>
      <w:r w:rsidR="008D2488" w:rsidRPr="00C47F90">
        <w:rPr>
          <w:rFonts w:ascii="Times New Roman" w:hAnsi="Times New Roman"/>
          <w:iCs/>
          <w:sz w:val="24"/>
          <w:szCs w:val="24"/>
        </w:rPr>
        <w:t>31.10.2023</w:t>
      </w:r>
      <w:r w:rsidR="00964FCA" w:rsidRPr="00C47F90">
        <w:rPr>
          <w:rFonts w:ascii="Times New Roman" w:hAnsi="Times New Roman"/>
          <w:iCs/>
          <w:sz w:val="24"/>
          <w:szCs w:val="24"/>
        </w:rPr>
        <w:t xml:space="preserve"> </w:t>
      </w:r>
      <w:r w:rsidRPr="00C47F90">
        <w:rPr>
          <w:rFonts w:ascii="Times New Roman" w:hAnsi="Times New Roman"/>
          <w:iCs/>
          <w:sz w:val="24"/>
          <w:szCs w:val="24"/>
        </w:rPr>
        <w:t xml:space="preserve">oli komisjoni menetluses </w:t>
      </w:r>
      <w:r w:rsidR="008D2488" w:rsidRPr="00C47F90">
        <w:rPr>
          <w:rFonts w:ascii="Times New Roman" w:hAnsi="Times New Roman"/>
          <w:iCs/>
          <w:sz w:val="24"/>
          <w:szCs w:val="24"/>
        </w:rPr>
        <w:t>52</w:t>
      </w:r>
      <w:r w:rsidR="00F15DAC" w:rsidRPr="00C47F90">
        <w:rPr>
          <w:rFonts w:ascii="Times New Roman" w:hAnsi="Times New Roman"/>
          <w:iCs/>
          <w:sz w:val="24"/>
          <w:szCs w:val="24"/>
        </w:rPr>
        <w:t> </w:t>
      </w:r>
      <w:r w:rsidRPr="00C47F90">
        <w:rPr>
          <w:rFonts w:ascii="Times New Roman" w:hAnsi="Times New Roman"/>
          <w:iCs/>
          <w:sz w:val="24"/>
          <w:szCs w:val="24"/>
        </w:rPr>
        <w:t xml:space="preserve">vaidlust seoses finantsteenustega ja neist </w:t>
      </w:r>
      <w:r w:rsidR="008D2488" w:rsidRPr="00C47F90">
        <w:rPr>
          <w:rFonts w:ascii="Times New Roman" w:hAnsi="Times New Roman"/>
          <w:iCs/>
          <w:sz w:val="24"/>
          <w:szCs w:val="24"/>
        </w:rPr>
        <w:t>suurem osa olid</w:t>
      </w:r>
      <w:r w:rsidRPr="00C47F90">
        <w:rPr>
          <w:rFonts w:ascii="Times New Roman" w:hAnsi="Times New Roman"/>
          <w:iCs/>
          <w:sz w:val="24"/>
          <w:szCs w:val="24"/>
        </w:rPr>
        <w:t xml:space="preserve"> kindlustusvaidlused.</w:t>
      </w:r>
    </w:p>
    <w:p w14:paraId="230BDC9D" w14:textId="77777777" w:rsidR="00AB7FD5" w:rsidRPr="00C47F90" w:rsidRDefault="00AB7FD5">
      <w:pPr>
        <w:spacing w:after="0" w:line="240" w:lineRule="auto"/>
        <w:jc w:val="both"/>
        <w:rPr>
          <w:rFonts w:ascii="Times New Roman" w:hAnsi="Times New Roman"/>
          <w:iCs/>
          <w:sz w:val="24"/>
          <w:szCs w:val="24"/>
        </w:rPr>
      </w:pPr>
    </w:p>
    <w:p w14:paraId="191B26F7" w14:textId="5BB2845F" w:rsidR="00AB7FD5" w:rsidRPr="00C47F90" w:rsidRDefault="00AB7FD5">
      <w:pPr>
        <w:spacing w:after="0" w:line="240" w:lineRule="auto"/>
        <w:jc w:val="both"/>
        <w:rPr>
          <w:rFonts w:ascii="Times New Roman" w:hAnsi="Times New Roman"/>
          <w:sz w:val="24"/>
          <w:szCs w:val="24"/>
        </w:rPr>
      </w:pPr>
      <w:r w:rsidRPr="00C47F90">
        <w:rPr>
          <w:rFonts w:ascii="Times New Roman" w:hAnsi="Times New Roman"/>
          <w:sz w:val="24"/>
          <w:szCs w:val="24"/>
        </w:rPr>
        <w:t>Euroopa Komisjoni 20</w:t>
      </w:r>
      <w:r w:rsidR="008E5872" w:rsidRPr="00C47F90">
        <w:rPr>
          <w:rFonts w:ascii="Times New Roman" w:hAnsi="Times New Roman"/>
          <w:sz w:val="24"/>
          <w:szCs w:val="24"/>
        </w:rPr>
        <w:t>23</w:t>
      </w:r>
      <w:r w:rsidRPr="00C47F90">
        <w:rPr>
          <w:rFonts w:ascii="Times New Roman" w:hAnsi="Times New Roman"/>
          <w:sz w:val="24"/>
          <w:szCs w:val="24"/>
        </w:rPr>
        <w:t>.</w:t>
      </w:r>
      <w:r w:rsidR="00010BF5" w:rsidRPr="00C47F90">
        <w:rPr>
          <w:rFonts w:ascii="Times New Roman" w:hAnsi="Times New Roman"/>
          <w:sz w:val="24"/>
          <w:szCs w:val="24"/>
        </w:rPr>
        <w:t> </w:t>
      </w:r>
      <w:r w:rsidRPr="00C47F90">
        <w:rPr>
          <w:rFonts w:ascii="Times New Roman" w:hAnsi="Times New Roman"/>
          <w:sz w:val="24"/>
          <w:szCs w:val="24"/>
        </w:rPr>
        <w:t>a</w:t>
      </w:r>
      <w:r w:rsidR="00EF06EC" w:rsidRPr="00C47F90">
        <w:rPr>
          <w:rFonts w:ascii="Times New Roman" w:hAnsi="Times New Roman"/>
          <w:sz w:val="24"/>
          <w:szCs w:val="24"/>
        </w:rPr>
        <w:t xml:space="preserve"> </w:t>
      </w:r>
      <w:r w:rsidRPr="00C47F90">
        <w:rPr>
          <w:rFonts w:ascii="Times New Roman" w:hAnsi="Times New Roman"/>
          <w:sz w:val="24"/>
          <w:szCs w:val="24"/>
        </w:rPr>
        <w:t xml:space="preserve">tarbijatingimuste </w:t>
      </w:r>
      <w:r w:rsidR="008E5872" w:rsidRPr="00C47F90">
        <w:rPr>
          <w:rFonts w:ascii="Times New Roman" w:hAnsi="Times New Roman"/>
          <w:sz w:val="24"/>
          <w:szCs w:val="24"/>
        </w:rPr>
        <w:t xml:space="preserve">uuringu </w:t>
      </w:r>
      <w:r w:rsidRPr="00C47F90">
        <w:rPr>
          <w:rFonts w:ascii="Times New Roman" w:hAnsi="Times New Roman"/>
          <w:sz w:val="24"/>
          <w:szCs w:val="24"/>
        </w:rPr>
        <w:t xml:space="preserve">kohaselt vastas </w:t>
      </w:r>
      <w:r w:rsidR="008E5872" w:rsidRPr="00C47F90">
        <w:rPr>
          <w:rFonts w:ascii="Times New Roman" w:hAnsi="Times New Roman"/>
          <w:sz w:val="24"/>
          <w:szCs w:val="24"/>
        </w:rPr>
        <w:t>6</w:t>
      </w:r>
      <w:r w:rsidRPr="00C47F90">
        <w:rPr>
          <w:rFonts w:ascii="Times New Roman" w:hAnsi="Times New Roman"/>
          <w:sz w:val="24"/>
          <w:szCs w:val="24"/>
        </w:rPr>
        <w:t>% küsitletud Eesti tarbijatest, et nad ei esitanud kaebust, kui esines probleeme kauba</w:t>
      </w:r>
      <w:r w:rsidR="00694C97" w:rsidRPr="00C47F90">
        <w:rPr>
          <w:rFonts w:ascii="Times New Roman" w:hAnsi="Times New Roman"/>
          <w:sz w:val="24"/>
          <w:szCs w:val="24"/>
        </w:rPr>
        <w:t xml:space="preserve"> või </w:t>
      </w:r>
      <w:r w:rsidRPr="00C47F90">
        <w:rPr>
          <w:rFonts w:ascii="Times New Roman" w:hAnsi="Times New Roman"/>
          <w:sz w:val="24"/>
          <w:szCs w:val="24"/>
        </w:rPr>
        <w:t>teenuse ostmisel</w:t>
      </w:r>
      <w:r w:rsidR="008E5872" w:rsidRPr="00C47F90">
        <w:rPr>
          <w:rFonts w:ascii="Times New Roman" w:hAnsi="Times New Roman"/>
          <w:sz w:val="24"/>
          <w:szCs w:val="24"/>
        </w:rPr>
        <w:t>. Kui kauplejaga tekkinud probleemi lahendamisega tegeles Euroopas keskmiselt 17% tarbijatest, siis Eesti</w:t>
      </w:r>
      <w:r w:rsidR="00785D0A" w:rsidRPr="00C47F90">
        <w:rPr>
          <w:rFonts w:ascii="Times New Roman" w:hAnsi="Times New Roman"/>
          <w:sz w:val="24"/>
          <w:szCs w:val="24"/>
        </w:rPr>
        <w:t>s</w:t>
      </w:r>
      <w:r w:rsidR="008E5872" w:rsidRPr="00C47F90">
        <w:rPr>
          <w:rFonts w:ascii="Times New Roman" w:hAnsi="Times New Roman"/>
          <w:sz w:val="24"/>
          <w:szCs w:val="24"/>
        </w:rPr>
        <w:t xml:space="preserve"> oli see näitaja 11%.</w:t>
      </w:r>
      <w:r w:rsidR="008E5872" w:rsidRPr="00C47F90">
        <w:rPr>
          <w:rStyle w:val="Allmrkuseviide"/>
          <w:rFonts w:ascii="Times New Roman" w:hAnsi="Times New Roman"/>
          <w:sz w:val="24"/>
          <w:szCs w:val="24"/>
        </w:rPr>
        <w:footnoteReference w:id="30"/>
      </w:r>
      <w:r w:rsidRPr="00C47F90">
        <w:rPr>
          <w:rFonts w:ascii="Times New Roman" w:hAnsi="Times New Roman"/>
          <w:sz w:val="24"/>
          <w:szCs w:val="24"/>
        </w:rPr>
        <w:t xml:space="preserve"> </w:t>
      </w:r>
    </w:p>
    <w:p w14:paraId="1EFFE18B" w14:textId="77777777" w:rsidR="00F11CB2" w:rsidRPr="00C47F90" w:rsidRDefault="00F11CB2">
      <w:pPr>
        <w:spacing w:after="0" w:line="240" w:lineRule="auto"/>
        <w:jc w:val="both"/>
        <w:rPr>
          <w:rFonts w:ascii="Times New Roman" w:hAnsi="Times New Roman"/>
          <w:iCs/>
          <w:sz w:val="24"/>
          <w:szCs w:val="24"/>
        </w:rPr>
      </w:pPr>
    </w:p>
    <w:p w14:paraId="64079DD2" w14:textId="080F6BF4" w:rsidR="00AB7FD5" w:rsidRPr="00C47F90" w:rsidRDefault="00AB7FD5">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Statistikaameti andmetel oli rahvaarv Eestis </w:t>
      </w:r>
      <w:r w:rsidR="00F043CF" w:rsidRPr="00C47F90">
        <w:rPr>
          <w:rFonts w:ascii="Times New Roman" w:hAnsi="Times New Roman"/>
          <w:iCs/>
          <w:sz w:val="24"/>
          <w:szCs w:val="24"/>
        </w:rPr>
        <w:t xml:space="preserve">seisuga </w:t>
      </w:r>
      <w:r w:rsidRPr="00C47F90">
        <w:rPr>
          <w:rFonts w:ascii="Times New Roman" w:hAnsi="Times New Roman"/>
          <w:iCs/>
          <w:sz w:val="24"/>
          <w:szCs w:val="24"/>
        </w:rPr>
        <w:t>1</w:t>
      </w:r>
      <w:r w:rsidR="00BF3C53" w:rsidRPr="00C47F90">
        <w:rPr>
          <w:rFonts w:ascii="Times New Roman" w:hAnsi="Times New Roman"/>
          <w:iCs/>
          <w:sz w:val="24"/>
          <w:szCs w:val="24"/>
        </w:rPr>
        <w:t>. </w:t>
      </w:r>
      <w:r w:rsidRPr="00C47F90">
        <w:rPr>
          <w:rFonts w:ascii="Times New Roman" w:hAnsi="Times New Roman"/>
          <w:iCs/>
          <w:sz w:val="24"/>
          <w:szCs w:val="24"/>
        </w:rPr>
        <w:t>jaanuari 202</w:t>
      </w:r>
      <w:r w:rsidR="008950FB" w:rsidRPr="00C47F90">
        <w:rPr>
          <w:rFonts w:ascii="Times New Roman" w:hAnsi="Times New Roman"/>
          <w:iCs/>
          <w:sz w:val="24"/>
          <w:szCs w:val="24"/>
        </w:rPr>
        <w:t>3</w:t>
      </w:r>
      <w:r w:rsidRPr="00C47F90">
        <w:rPr>
          <w:rFonts w:ascii="Times New Roman" w:hAnsi="Times New Roman"/>
          <w:iCs/>
          <w:sz w:val="24"/>
          <w:szCs w:val="24"/>
        </w:rPr>
        <w:t xml:space="preserve"> seisuga 1,3</w:t>
      </w:r>
      <w:r w:rsidR="002106CE" w:rsidRPr="00C47F90">
        <w:rPr>
          <w:rFonts w:ascii="Times New Roman" w:hAnsi="Times New Roman"/>
          <w:iCs/>
          <w:sz w:val="24"/>
          <w:szCs w:val="24"/>
        </w:rPr>
        <w:t>65</w:t>
      </w:r>
      <w:r w:rsidR="00623DF7" w:rsidRPr="00C47F90">
        <w:rPr>
          <w:rFonts w:ascii="Times New Roman" w:hAnsi="Times New Roman"/>
          <w:iCs/>
          <w:sz w:val="24"/>
          <w:szCs w:val="24"/>
        </w:rPr>
        <w:t> </w:t>
      </w:r>
      <w:r w:rsidRPr="00C47F90">
        <w:rPr>
          <w:rFonts w:ascii="Times New Roman" w:hAnsi="Times New Roman"/>
          <w:iCs/>
          <w:sz w:val="24"/>
          <w:szCs w:val="24"/>
        </w:rPr>
        <w:t>miljonit</w:t>
      </w:r>
      <w:r w:rsidRPr="00C47F90">
        <w:rPr>
          <w:rStyle w:val="Allmrkuseviide"/>
          <w:rFonts w:ascii="Times New Roman" w:hAnsi="Times New Roman"/>
          <w:iCs/>
          <w:sz w:val="24"/>
          <w:szCs w:val="24"/>
        </w:rPr>
        <w:footnoteReference w:id="31"/>
      </w:r>
      <w:r w:rsidRPr="00C47F90">
        <w:rPr>
          <w:rFonts w:ascii="Times New Roman" w:hAnsi="Times New Roman"/>
          <w:iCs/>
          <w:sz w:val="24"/>
          <w:szCs w:val="24"/>
        </w:rPr>
        <w:t xml:space="preserve">. Potentsiaalseid </w:t>
      </w:r>
      <w:r w:rsidR="000D67DC" w:rsidRPr="00C47F90">
        <w:rPr>
          <w:rFonts w:ascii="Times New Roman" w:hAnsi="Times New Roman"/>
          <w:iCs/>
          <w:sz w:val="24"/>
          <w:szCs w:val="24"/>
        </w:rPr>
        <w:t xml:space="preserve">aktiivseid ostjaid </w:t>
      </w:r>
      <w:r w:rsidRPr="00C47F90">
        <w:rPr>
          <w:rFonts w:ascii="Times New Roman" w:hAnsi="Times New Roman"/>
          <w:iCs/>
          <w:sz w:val="24"/>
          <w:szCs w:val="24"/>
        </w:rPr>
        <w:t>(elanikud vanuses 20</w:t>
      </w:r>
      <w:r w:rsidR="00695986" w:rsidRPr="00C47F90">
        <w:rPr>
          <w:rFonts w:ascii="Times New Roman" w:hAnsi="Times New Roman"/>
          <w:bCs/>
          <w:sz w:val="24"/>
          <w:szCs w:val="24"/>
        </w:rPr>
        <w:t>–</w:t>
      </w:r>
      <w:r w:rsidR="00C02CAA" w:rsidRPr="00C47F90">
        <w:rPr>
          <w:rFonts w:ascii="Times New Roman" w:hAnsi="Times New Roman"/>
          <w:iCs/>
          <w:sz w:val="24"/>
          <w:szCs w:val="24"/>
        </w:rPr>
        <w:t>79</w:t>
      </w:r>
      <w:r w:rsidRPr="00C47F90">
        <w:rPr>
          <w:rFonts w:ascii="Times New Roman" w:hAnsi="Times New Roman"/>
          <w:iCs/>
          <w:sz w:val="24"/>
          <w:szCs w:val="24"/>
        </w:rPr>
        <w:t xml:space="preserve">) on ligi </w:t>
      </w:r>
      <w:r w:rsidR="00C02CAA" w:rsidRPr="00C47F90">
        <w:rPr>
          <w:rFonts w:ascii="Times New Roman" w:hAnsi="Times New Roman"/>
          <w:iCs/>
          <w:sz w:val="24"/>
          <w:szCs w:val="24"/>
        </w:rPr>
        <w:t>893</w:t>
      </w:r>
      <w:r w:rsidR="007847EF" w:rsidRPr="00C47F90">
        <w:rPr>
          <w:rFonts w:ascii="Times New Roman" w:hAnsi="Times New Roman"/>
          <w:iCs/>
          <w:sz w:val="24"/>
          <w:szCs w:val="24"/>
        </w:rPr>
        <w:t> </w:t>
      </w:r>
      <w:r w:rsidR="008E5872" w:rsidRPr="00C47F90">
        <w:rPr>
          <w:rFonts w:ascii="Times New Roman" w:hAnsi="Times New Roman"/>
          <w:iCs/>
          <w:sz w:val="24"/>
          <w:szCs w:val="24"/>
        </w:rPr>
        <w:t>000</w:t>
      </w:r>
      <w:r w:rsidRPr="00C47F90">
        <w:rPr>
          <w:rFonts w:ascii="Times New Roman" w:hAnsi="Times New Roman"/>
          <w:iCs/>
          <w:sz w:val="24"/>
          <w:szCs w:val="24"/>
        </w:rPr>
        <w:t xml:space="preserve"> ja neist </w:t>
      </w:r>
      <w:r w:rsidR="00853DD4" w:rsidRPr="00C47F90">
        <w:rPr>
          <w:rFonts w:ascii="Times New Roman" w:hAnsi="Times New Roman"/>
          <w:iCs/>
          <w:sz w:val="24"/>
          <w:szCs w:val="24"/>
        </w:rPr>
        <w:t>24</w:t>
      </w:r>
      <w:r w:rsidRPr="00C47F90">
        <w:rPr>
          <w:rFonts w:ascii="Times New Roman" w:hAnsi="Times New Roman"/>
          <w:iCs/>
          <w:sz w:val="24"/>
          <w:szCs w:val="24"/>
        </w:rPr>
        <w:t xml:space="preserve">% ehk </w:t>
      </w:r>
      <w:r w:rsidR="00C02CAA" w:rsidRPr="00C47F90">
        <w:rPr>
          <w:rFonts w:ascii="Times New Roman" w:hAnsi="Times New Roman"/>
          <w:iCs/>
          <w:sz w:val="24"/>
          <w:szCs w:val="24"/>
        </w:rPr>
        <w:t>214</w:t>
      </w:r>
      <w:r w:rsidR="00B436B4" w:rsidRPr="00C47F90">
        <w:rPr>
          <w:rFonts w:ascii="Times New Roman" w:hAnsi="Times New Roman"/>
          <w:iCs/>
          <w:sz w:val="24"/>
          <w:szCs w:val="24"/>
        </w:rPr>
        <w:t> </w:t>
      </w:r>
      <w:r w:rsidR="00C02CAA" w:rsidRPr="00C47F90">
        <w:rPr>
          <w:rFonts w:ascii="Times New Roman" w:hAnsi="Times New Roman"/>
          <w:iCs/>
          <w:sz w:val="24"/>
          <w:szCs w:val="24"/>
        </w:rPr>
        <w:t>543</w:t>
      </w:r>
      <w:r w:rsidR="00B436B4" w:rsidRPr="00C47F90">
        <w:rPr>
          <w:rFonts w:ascii="Times New Roman" w:hAnsi="Times New Roman"/>
          <w:iCs/>
          <w:sz w:val="24"/>
          <w:szCs w:val="24"/>
        </w:rPr>
        <w:t> </w:t>
      </w:r>
      <w:r w:rsidR="00853DD4" w:rsidRPr="00C47F90">
        <w:rPr>
          <w:rFonts w:ascii="Times New Roman" w:hAnsi="Times New Roman"/>
          <w:iCs/>
          <w:sz w:val="24"/>
          <w:szCs w:val="24"/>
        </w:rPr>
        <w:t xml:space="preserve">tarbijal </w:t>
      </w:r>
      <w:r w:rsidRPr="00C47F90">
        <w:rPr>
          <w:rFonts w:ascii="Times New Roman" w:hAnsi="Times New Roman"/>
          <w:iCs/>
          <w:sz w:val="24"/>
          <w:szCs w:val="24"/>
        </w:rPr>
        <w:t>või</w:t>
      </w:r>
      <w:r w:rsidR="00853DD4" w:rsidRPr="00C47F90">
        <w:rPr>
          <w:rFonts w:ascii="Times New Roman" w:hAnsi="Times New Roman"/>
          <w:iCs/>
          <w:sz w:val="24"/>
          <w:szCs w:val="24"/>
        </w:rPr>
        <w:t>b</w:t>
      </w:r>
      <w:r w:rsidRPr="00C47F90">
        <w:rPr>
          <w:rFonts w:ascii="Times New Roman" w:hAnsi="Times New Roman"/>
          <w:iCs/>
          <w:sz w:val="24"/>
          <w:szCs w:val="24"/>
        </w:rPr>
        <w:t xml:space="preserve"> teoreetiliselt </w:t>
      </w:r>
      <w:r w:rsidR="00853DD4" w:rsidRPr="00C47F90">
        <w:rPr>
          <w:rFonts w:ascii="Times New Roman" w:hAnsi="Times New Roman"/>
          <w:iCs/>
          <w:sz w:val="24"/>
          <w:szCs w:val="24"/>
        </w:rPr>
        <w:t>tekkida probleem</w:t>
      </w:r>
      <w:r w:rsidR="002C32AB" w:rsidRPr="00C47F90">
        <w:rPr>
          <w:rFonts w:ascii="Times New Roman" w:hAnsi="Times New Roman"/>
          <w:iCs/>
          <w:sz w:val="24"/>
          <w:szCs w:val="24"/>
        </w:rPr>
        <w:t>e</w:t>
      </w:r>
      <w:r w:rsidR="00853DD4" w:rsidRPr="00C47F90">
        <w:rPr>
          <w:rFonts w:ascii="Times New Roman" w:hAnsi="Times New Roman"/>
          <w:iCs/>
          <w:sz w:val="24"/>
          <w:szCs w:val="24"/>
        </w:rPr>
        <w:t xml:space="preserve"> kauplejaga</w:t>
      </w:r>
      <w:r w:rsidR="004347A8" w:rsidRPr="00C47F90">
        <w:rPr>
          <w:rFonts w:ascii="Times New Roman" w:hAnsi="Times New Roman"/>
          <w:iCs/>
          <w:sz w:val="24"/>
          <w:szCs w:val="24"/>
        </w:rPr>
        <w:t>. Enamik vaidlusi</w:t>
      </w:r>
      <w:r w:rsidR="00D4474B" w:rsidRPr="00C47F90">
        <w:rPr>
          <w:rFonts w:ascii="Times New Roman" w:hAnsi="Times New Roman"/>
          <w:iCs/>
          <w:sz w:val="24"/>
          <w:szCs w:val="24"/>
        </w:rPr>
        <w:t xml:space="preserve"> </w:t>
      </w:r>
      <w:r w:rsidR="00CA327D" w:rsidRPr="00C47F90">
        <w:rPr>
          <w:rFonts w:ascii="Times New Roman" w:hAnsi="Times New Roman"/>
          <w:iCs/>
          <w:sz w:val="24"/>
          <w:szCs w:val="24"/>
        </w:rPr>
        <w:t>lahendatakse</w:t>
      </w:r>
      <w:r w:rsidR="00D4474B" w:rsidRPr="00C47F90">
        <w:rPr>
          <w:rFonts w:ascii="Times New Roman" w:hAnsi="Times New Roman"/>
          <w:iCs/>
          <w:sz w:val="24"/>
          <w:szCs w:val="24"/>
        </w:rPr>
        <w:t xml:space="preserve"> pooltevaheliste läbirääkimise</w:t>
      </w:r>
      <w:r w:rsidR="00CA327D" w:rsidRPr="00C47F90">
        <w:rPr>
          <w:rFonts w:ascii="Times New Roman" w:hAnsi="Times New Roman"/>
          <w:iCs/>
          <w:sz w:val="24"/>
          <w:szCs w:val="24"/>
        </w:rPr>
        <w:t>ga</w:t>
      </w:r>
      <w:r w:rsidR="00853DD4" w:rsidRPr="00C47F90">
        <w:rPr>
          <w:rFonts w:ascii="Times New Roman" w:hAnsi="Times New Roman"/>
          <w:iCs/>
          <w:sz w:val="24"/>
          <w:szCs w:val="24"/>
        </w:rPr>
        <w:t xml:space="preserve">. </w:t>
      </w:r>
    </w:p>
    <w:p w14:paraId="7DB9E293" w14:textId="0B82A0FA" w:rsidR="00AB7FD5" w:rsidRPr="00C47F90" w:rsidRDefault="00AB7FD5">
      <w:pPr>
        <w:spacing w:after="0" w:line="240" w:lineRule="auto"/>
        <w:jc w:val="both"/>
        <w:rPr>
          <w:rFonts w:ascii="Times New Roman" w:hAnsi="Times New Roman"/>
          <w:iCs/>
          <w:sz w:val="24"/>
          <w:szCs w:val="24"/>
        </w:rPr>
      </w:pPr>
    </w:p>
    <w:p w14:paraId="2D665516" w14:textId="1167A554" w:rsidR="00F11CB2" w:rsidRPr="00C47F90" w:rsidRDefault="00F11CB2">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Muudatus puudutab otseselt neid tarbijaid, kes esitavad </w:t>
      </w:r>
      <w:r w:rsidR="00AA2B6F" w:rsidRPr="00C47F90">
        <w:rPr>
          <w:rFonts w:ascii="Times New Roman" w:hAnsi="Times New Roman"/>
          <w:iCs/>
          <w:sz w:val="24"/>
          <w:szCs w:val="24"/>
        </w:rPr>
        <w:t xml:space="preserve">TVK-le </w:t>
      </w:r>
      <w:r w:rsidRPr="00C47F90">
        <w:rPr>
          <w:rFonts w:ascii="Times New Roman" w:hAnsi="Times New Roman"/>
          <w:iCs/>
          <w:sz w:val="24"/>
          <w:szCs w:val="24"/>
        </w:rPr>
        <w:t xml:space="preserve">avalduse ehk siis </w:t>
      </w:r>
      <w:r w:rsidR="00AA2B6F" w:rsidRPr="00C47F90">
        <w:rPr>
          <w:rFonts w:ascii="Times New Roman" w:hAnsi="Times New Roman"/>
          <w:iCs/>
          <w:sz w:val="24"/>
          <w:szCs w:val="24"/>
        </w:rPr>
        <w:t xml:space="preserve">praegu </w:t>
      </w:r>
      <w:r w:rsidR="000D67DC" w:rsidRPr="00C47F90">
        <w:rPr>
          <w:rFonts w:ascii="Times New Roman" w:hAnsi="Times New Roman"/>
          <w:iCs/>
          <w:sz w:val="24"/>
          <w:szCs w:val="24"/>
        </w:rPr>
        <w:t xml:space="preserve">on neid </w:t>
      </w:r>
      <w:r w:rsidR="00D4474B" w:rsidRPr="00C47F90">
        <w:rPr>
          <w:rFonts w:ascii="Times New Roman" w:hAnsi="Times New Roman"/>
          <w:iCs/>
          <w:sz w:val="24"/>
          <w:szCs w:val="24"/>
        </w:rPr>
        <w:t>kuni 3500</w:t>
      </w:r>
      <w:r w:rsidR="00473F12" w:rsidRPr="00C47F90">
        <w:rPr>
          <w:rFonts w:ascii="Times New Roman" w:hAnsi="Times New Roman"/>
          <w:iCs/>
          <w:sz w:val="24"/>
          <w:szCs w:val="24"/>
        </w:rPr>
        <w:t> </w:t>
      </w:r>
      <w:r w:rsidR="00D4474B" w:rsidRPr="00C47F90">
        <w:rPr>
          <w:rFonts w:ascii="Times New Roman" w:hAnsi="Times New Roman"/>
          <w:iCs/>
          <w:sz w:val="24"/>
          <w:szCs w:val="24"/>
        </w:rPr>
        <w:t>tarbijat.</w:t>
      </w:r>
    </w:p>
    <w:p w14:paraId="724E8ECC" w14:textId="77777777" w:rsidR="00F11CB2" w:rsidRPr="00C47F90" w:rsidRDefault="00F11CB2">
      <w:pPr>
        <w:spacing w:after="0" w:line="240" w:lineRule="auto"/>
        <w:jc w:val="both"/>
        <w:rPr>
          <w:rFonts w:ascii="Times New Roman" w:hAnsi="Times New Roman"/>
          <w:iCs/>
          <w:sz w:val="24"/>
          <w:szCs w:val="24"/>
        </w:rPr>
      </w:pPr>
    </w:p>
    <w:p w14:paraId="35B169C1" w14:textId="796E8F54" w:rsidR="00AB7FD5" w:rsidRPr="00C47F90" w:rsidRDefault="00AB7FD5">
      <w:pPr>
        <w:tabs>
          <w:tab w:val="left" w:pos="6600"/>
        </w:tabs>
        <w:spacing w:after="0" w:line="240" w:lineRule="auto"/>
        <w:jc w:val="both"/>
        <w:rPr>
          <w:rFonts w:ascii="Times New Roman" w:eastAsia="Times New Roman" w:hAnsi="Times New Roman" w:cs="Times New Roman"/>
          <w:bCs/>
          <w:sz w:val="24"/>
          <w:szCs w:val="24"/>
        </w:rPr>
      </w:pPr>
      <w:r w:rsidRPr="00C47F90">
        <w:rPr>
          <w:rFonts w:ascii="Times New Roman" w:eastAsia="Times New Roman" w:hAnsi="Times New Roman" w:cs="Times New Roman"/>
          <w:bCs/>
          <w:sz w:val="24"/>
          <w:szCs w:val="24"/>
        </w:rPr>
        <w:t xml:space="preserve">Kavandatud muudatusega kehtestataks riigilõiv TVK-le esitatud avalduse läbivaatamise eest. Riigilõivu kehtestamise eesmärgiks on vähendada TVK </w:t>
      </w:r>
      <w:r w:rsidR="00614A5A" w:rsidRPr="00C47F90">
        <w:rPr>
          <w:rFonts w:ascii="Times New Roman" w:eastAsia="Times New Roman" w:hAnsi="Times New Roman" w:cs="Times New Roman"/>
          <w:bCs/>
          <w:sz w:val="24"/>
          <w:szCs w:val="24"/>
        </w:rPr>
        <w:t>töökoormust</w:t>
      </w:r>
      <w:r w:rsidRPr="00C47F90">
        <w:rPr>
          <w:rFonts w:ascii="Times New Roman" w:eastAsia="Times New Roman" w:hAnsi="Times New Roman" w:cs="Times New Roman"/>
          <w:bCs/>
          <w:sz w:val="24"/>
          <w:szCs w:val="24"/>
        </w:rPr>
        <w:t xml:space="preserve"> seoses </w:t>
      </w:r>
      <w:r w:rsidR="00A20A21" w:rsidRPr="00C47F90">
        <w:rPr>
          <w:rFonts w:ascii="Times New Roman" w:eastAsia="Times New Roman" w:hAnsi="Times New Roman" w:cs="Times New Roman"/>
          <w:bCs/>
          <w:sz w:val="24"/>
          <w:szCs w:val="24"/>
        </w:rPr>
        <w:t xml:space="preserve">läbi mõtlemata </w:t>
      </w:r>
      <w:r w:rsidRPr="00C47F90">
        <w:rPr>
          <w:rFonts w:ascii="Times New Roman" w:eastAsia="Times New Roman" w:hAnsi="Times New Roman" w:cs="Times New Roman"/>
          <w:bCs/>
          <w:sz w:val="24"/>
          <w:szCs w:val="24"/>
        </w:rPr>
        <w:t>pahatahtlike ja põhjendamatute avaldustega, mis tuleb läbi vaadata ja vormistada nende menetlusse võtmisest keeldumise otsused.</w:t>
      </w:r>
    </w:p>
    <w:p w14:paraId="7232E2C8" w14:textId="77777777" w:rsidR="00AB7FD5" w:rsidRPr="00C47F90" w:rsidRDefault="00AB7FD5">
      <w:pPr>
        <w:tabs>
          <w:tab w:val="left" w:pos="6600"/>
        </w:tabs>
        <w:spacing w:after="0" w:line="240" w:lineRule="auto"/>
        <w:jc w:val="both"/>
        <w:rPr>
          <w:rFonts w:ascii="Times New Roman" w:eastAsia="Times New Roman" w:hAnsi="Times New Roman" w:cs="Times New Roman"/>
          <w:bCs/>
          <w:sz w:val="24"/>
          <w:szCs w:val="24"/>
        </w:rPr>
      </w:pPr>
    </w:p>
    <w:p w14:paraId="33561472" w14:textId="77777777" w:rsidR="00AB7FD5" w:rsidRPr="00C47F90" w:rsidRDefault="00AB7FD5">
      <w:pPr>
        <w:tabs>
          <w:tab w:val="left" w:pos="6600"/>
        </w:tabs>
        <w:spacing w:after="0" w:line="240" w:lineRule="auto"/>
        <w:jc w:val="both"/>
        <w:rPr>
          <w:rFonts w:ascii="Times New Roman" w:eastAsia="Times New Roman" w:hAnsi="Times New Roman" w:cs="Times New Roman"/>
          <w:bCs/>
          <w:sz w:val="24"/>
          <w:szCs w:val="24"/>
        </w:rPr>
      </w:pPr>
    </w:p>
    <w:p w14:paraId="74FDDB1A" w14:textId="031FAFE0" w:rsidR="009D429F" w:rsidRPr="00C47F90" w:rsidRDefault="009D429F">
      <w:pPr>
        <w:tabs>
          <w:tab w:val="left" w:pos="6600"/>
        </w:tabs>
        <w:spacing w:after="0" w:line="240" w:lineRule="auto"/>
        <w:jc w:val="both"/>
        <w:rPr>
          <w:rFonts w:ascii="Times New Roman" w:hAnsi="Times New Roman"/>
          <w:i/>
          <w:sz w:val="24"/>
          <w:szCs w:val="24"/>
        </w:rPr>
      </w:pPr>
      <w:r w:rsidRPr="00C47F90">
        <w:rPr>
          <w:rFonts w:ascii="Times New Roman" w:hAnsi="Times New Roman"/>
          <w:b/>
          <w:sz w:val="24"/>
          <w:szCs w:val="24"/>
        </w:rPr>
        <w:t>6.2.1. Muudatusega kaasnev majanduslik mõju tarbijatele</w:t>
      </w:r>
    </w:p>
    <w:p w14:paraId="49CB5A6C" w14:textId="77777777" w:rsidR="009D429F" w:rsidRPr="00C47F90" w:rsidRDefault="009D429F">
      <w:pPr>
        <w:spacing w:after="0" w:line="240" w:lineRule="auto"/>
        <w:jc w:val="both"/>
        <w:rPr>
          <w:rFonts w:ascii="Times New Roman" w:hAnsi="Times New Roman"/>
          <w:b/>
          <w:sz w:val="24"/>
          <w:szCs w:val="24"/>
        </w:rPr>
      </w:pPr>
    </w:p>
    <w:p w14:paraId="1958C351" w14:textId="77777777" w:rsidR="009D429F" w:rsidRPr="00C47F90" w:rsidRDefault="009D429F">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Muudatusel on otsene majanduslik mõju tarbijatele. </w:t>
      </w:r>
    </w:p>
    <w:p w14:paraId="7D49CB58" w14:textId="77777777" w:rsidR="009D429F" w:rsidRPr="00C47F90" w:rsidRDefault="009D429F">
      <w:pPr>
        <w:spacing w:after="0" w:line="240" w:lineRule="auto"/>
        <w:jc w:val="both"/>
        <w:rPr>
          <w:rFonts w:ascii="Times New Roman" w:hAnsi="Times New Roman"/>
          <w:bCs/>
          <w:sz w:val="24"/>
          <w:szCs w:val="24"/>
        </w:rPr>
      </w:pPr>
    </w:p>
    <w:p w14:paraId="130AF5C5" w14:textId="749AEA8F" w:rsidR="009D429F" w:rsidRPr="00C47F90" w:rsidRDefault="00586CC9">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AS-i </w:t>
      </w:r>
      <w:r w:rsidR="009D429F" w:rsidRPr="00C47F90">
        <w:rPr>
          <w:rFonts w:ascii="Times New Roman" w:hAnsi="Times New Roman"/>
          <w:bCs/>
          <w:sz w:val="24"/>
          <w:szCs w:val="24"/>
        </w:rPr>
        <w:t>Ernst &amp; Young</w:t>
      </w:r>
      <w:r w:rsidRPr="00C47F90">
        <w:rPr>
          <w:rFonts w:ascii="Times New Roman" w:hAnsi="Times New Roman"/>
          <w:bCs/>
          <w:sz w:val="24"/>
          <w:szCs w:val="24"/>
        </w:rPr>
        <w:t xml:space="preserve"> Baltic </w:t>
      </w:r>
      <w:r w:rsidR="009D429F" w:rsidRPr="00C47F90">
        <w:rPr>
          <w:rFonts w:ascii="Times New Roman" w:hAnsi="Times New Roman"/>
          <w:bCs/>
          <w:sz w:val="24"/>
          <w:szCs w:val="24"/>
        </w:rPr>
        <w:t xml:space="preserve">uuringu raames </w:t>
      </w:r>
      <w:r w:rsidR="002570A4" w:rsidRPr="00C47F90">
        <w:rPr>
          <w:rFonts w:ascii="Times New Roman" w:hAnsi="Times New Roman"/>
          <w:bCs/>
          <w:sz w:val="24"/>
          <w:szCs w:val="24"/>
        </w:rPr>
        <w:t xml:space="preserve">tehtud </w:t>
      </w:r>
      <w:r w:rsidR="009D429F" w:rsidRPr="00C47F90">
        <w:rPr>
          <w:rFonts w:ascii="Times New Roman" w:hAnsi="Times New Roman"/>
          <w:bCs/>
          <w:sz w:val="24"/>
          <w:szCs w:val="24"/>
        </w:rPr>
        <w:t>küsitluse tulemustest selgus, et 54%</w:t>
      </w:r>
      <w:r w:rsidRPr="00C47F90">
        <w:rPr>
          <w:rFonts w:ascii="Times New Roman" w:hAnsi="Times New Roman"/>
          <w:bCs/>
          <w:sz w:val="24"/>
          <w:szCs w:val="24"/>
        </w:rPr>
        <w:t> </w:t>
      </w:r>
      <w:r w:rsidR="009D429F" w:rsidRPr="00C47F90">
        <w:rPr>
          <w:rFonts w:ascii="Times New Roman" w:hAnsi="Times New Roman"/>
          <w:bCs/>
          <w:sz w:val="24"/>
          <w:szCs w:val="24"/>
        </w:rPr>
        <w:t>tarbijatest on nõus maksma avalduse esitamise eest tasu, olenevalt muidugi summa suurusest. 28% tarbijatest oleks nõus maksma tasu juhul, kui see tarbijale tagastatakse tarbijale positiivse lahendi korral. Seega on 82% tarbijatest põhimõtteliselt nõus maksma teatud tasu.</w:t>
      </w:r>
      <w:r w:rsidR="009D429F" w:rsidRPr="00C47F90">
        <w:rPr>
          <w:rStyle w:val="Allmrkuseviide"/>
          <w:rFonts w:ascii="Times New Roman" w:hAnsi="Times New Roman"/>
          <w:bCs/>
          <w:sz w:val="24"/>
          <w:szCs w:val="24"/>
        </w:rPr>
        <w:footnoteReference w:id="32"/>
      </w:r>
    </w:p>
    <w:p w14:paraId="2683315A" w14:textId="77777777" w:rsidR="009D429F" w:rsidRPr="00C47F90" w:rsidRDefault="009D429F">
      <w:pPr>
        <w:spacing w:after="0" w:line="240" w:lineRule="auto"/>
        <w:jc w:val="both"/>
        <w:rPr>
          <w:rFonts w:ascii="Times New Roman" w:hAnsi="Times New Roman"/>
          <w:bCs/>
          <w:sz w:val="24"/>
          <w:szCs w:val="24"/>
        </w:rPr>
      </w:pPr>
    </w:p>
    <w:p w14:paraId="120918AC" w14:textId="5967896D" w:rsidR="009D429F" w:rsidRPr="00C47F90" w:rsidRDefault="00C35462">
      <w:pPr>
        <w:spacing w:after="0" w:line="240" w:lineRule="auto"/>
        <w:jc w:val="both"/>
        <w:rPr>
          <w:rFonts w:ascii="Times New Roman" w:hAnsi="Times New Roman"/>
          <w:bCs/>
          <w:sz w:val="24"/>
          <w:szCs w:val="24"/>
        </w:rPr>
      </w:pPr>
      <w:r w:rsidRPr="00C47F90">
        <w:rPr>
          <w:rFonts w:ascii="Times New Roman" w:hAnsi="Times New Roman"/>
          <w:bCs/>
          <w:sz w:val="24"/>
          <w:szCs w:val="24"/>
        </w:rPr>
        <w:t>R</w:t>
      </w:r>
      <w:r w:rsidR="009D429F" w:rsidRPr="00C47F90">
        <w:rPr>
          <w:rFonts w:ascii="Times New Roman" w:hAnsi="Times New Roman"/>
          <w:bCs/>
          <w:sz w:val="24"/>
          <w:szCs w:val="24"/>
        </w:rPr>
        <w:t xml:space="preserve">iigilõivu </w:t>
      </w:r>
      <w:r w:rsidRPr="00C47F90">
        <w:rPr>
          <w:rFonts w:ascii="Times New Roman" w:hAnsi="Times New Roman"/>
          <w:bCs/>
          <w:sz w:val="24"/>
          <w:szCs w:val="24"/>
        </w:rPr>
        <w:t xml:space="preserve">fikseeritud </w:t>
      </w:r>
      <w:r w:rsidR="009D429F" w:rsidRPr="00C47F90">
        <w:rPr>
          <w:rFonts w:ascii="Times New Roman" w:hAnsi="Times New Roman"/>
          <w:bCs/>
          <w:sz w:val="24"/>
          <w:szCs w:val="24"/>
        </w:rPr>
        <w:t>summa puhul on lähtutud direktiivist 2013/11/EL, mille kohaselt peavad vaidluste kohtuvälised menetlused olema tarbijatele kättesaadavad ning vaidluste lahendamine olema tarbijale tasuta või sümboolse tasu eest.</w:t>
      </w:r>
    </w:p>
    <w:p w14:paraId="02044333" w14:textId="77777777" w:rsidR="009D429F" w:rsidRPr="00C47F90" w:rsidRDefault="009D429F">
      <w:pPr>
        <w:spacing w:after="0" w:line="240" w:lineRule="auto"/>
        <w:jc w:val="both"/>
        <w:rPr>
          <w:rFonts w:ascii="Times New Roman" w:hAnsi="Times New Roman"/>
          <w:bCs/>
          <w:sz w:val="24"/>
          <w:szCs w:val="24"/>
        </w:rPr>
      </w:pPr>
    </w:p>
    <w:p w14:paraId="6AF3CD8D" w14:textId="7B75C49E" w:rsidR="009D429F" w:rsidRPr="00C47F90" w:rsidRDefault="009D429F">
      <w:pPr>
        <w:spacing w:after="0" w:line="240" w:lineRule="auto"/>
        <w:jc w:val="both"/>
        <w:rPr>
          <w:rFonts w:ascii="Times New Roman" w:hAnsi="Times New Roman"/>
          <w:bCs/>
          <w:sz w:val="24"/>
          <w:szCs w:val="24"/>
        </w:rPr>
      </w:pPr>
      <w:r w:rsidRPr="00C47F90">
        <w:rPr>
          <w:rFonts w:ascii="Times New Roman" w:hAnsi="Times New Roman"/>
          <w:bCs/>
          <w:sz w:val="24"/>
          <w:szCs w:val="24"/>
        </w:rPr>
        <w:t>Riigilõiv 15</w:t>
      </w:r>
      <w:r w:rsidR="00586CC9" w:rsidRPr="00C47F90">
        <w:rPr>
          <w:rFonts w:ascii="Times New Roman" w:hAnsi="Times New Roman"/>
          <w:bCs/>
          <w:sz w:val="24"/>
          <w:szCs w:val="24"/>
        </w:rPr>
        <w:t> </w:t>
      </w:r>
      <w:r w:rsidRPr="00C47F90">
        <w:rPr>
          <w:rFonts w:ascii="Times New Roman" w:hAnsi="Times New Roman"/>
          <w:bCs/>
          <w:sz w:val="24"/>
          <w:szCs w:val="24"/>
        </w:rPr>
        <w:t xml:space="preserve">eurot oleks vastavalt OECD statistikale Eesti kontekstis 0,7% igakuisest netosissetulekust. </w:t>
      </w:r>
      <w:r w:rsidR="00E00284" w:rsidRPr="00C47F90">
        <w:rPr>
          <w:rFonts w:ascii="Times New Roman" w:hAnsi="Times New Roman"/>
          <w:bCs/>
          <w:sz w:val="24"/>
          <w:szCs w:val="24"/>
        </w:rPr>
        <w:t>Protsendimäär</w:t>
      </w:r>
      <w:r w:rsidR="004220E0" w:rsidRPr="00C47F90">
        <w:rPr>
          <w:rFonts w:ascii="Times New Roman" w:hAnsi="Times New Roman"/>
          <w:bCs/>
          <w:sz w:val="24"/>
          <w:szCs w:val="24"/>
        </w:rPr>
        <w:t>a</w:t>
      </w:r>
      <w:r w:rsidR="00E00284" w:rsidRPr="00C47F90">
        <w:rPr>
          <w:rFonts w:ascii="Times New Roman" w:hAnsi="Times New Roman"/>
          <w:bCs/>
          <w:sz w:val="24"/>
          <w:szCs w:val="24"/>
        </w:rPr>
        <w:t xml:space="preserve"> võib tulevikus vähendada, arvestades tarbijate sissetulekute kasvu. </w:t>
      </w:r>
      <w:r w:rsidRPr="00C47F90">
        <w:rPr>
          <w:rFonts w:ascii="Times New Roman" w:hAnsi="Times New Roman"/>
          <w:bCs/>
          <w:sz w:val="24"/>
          <w:szCs w:val="24"/>
        </w:rPr>
        <w:t xml:space="preserve">Arvestades OECD palgastatistikat, tarbijate poolt makstavaid analoogseid tasusid välisriikides </w:t>
      </w:r>
      <w:r w:rsidR="004220E0" w:rsidRPr="00C47F90">
        <w:rPr>
          <w:rFonts w:ascii="Times New Roman" w:hAnsi="Times New Roman"/>
          <w:bCs/>
          <w:sz w:val="24"/>
          <w:szCs w:val="24"/>
        </w:rPr>
        <w:t>ja</w:t>
      </w:r>
      <w:r w:rsidRPr="00C47F90">
        <w:rPr>
          <w:rFonts w:ascii="Times New Roman" w:hAnsi="Times New Roman"/>
          <w:bCs/>
          <w:sz w:val="24"/>
          <w:szCs w:val="24"/>
        </w:rPr>
        <w:t xml:space="preserve"> tasu suurust suhtena vaidlusaluste toodete</w:t>
      </w:r>
      <w:r w:rsidR="004220E0" w:rsidRPr="00C47F90">
        <w:rPr>
          <w:rFonts w:ascii="Times New Roman" w:hAnsi="Times New Roman"/>
          <w:bCs/>
          <w:sz w:val="24"/>
          <w:szCs w:val="24"/>
        </w:rPr>
        <w:t xml:space="preserve"> või </w:t>
      </w:r>
      <w:r w:rsidRPr="00C47F90">
        <w:rPr>
          <w:rFonts w:ascii="Times New Roman" w:hAnsi="Times New Roman"/>
          <w:bCs/>
          <w:sz w:val="24"/>
          <w:szCs w:val="24"/>
        </w:rPr>
        <w:t>teenuste väärtusesse, ei saa objektiivselt järeldada, et kavandatav riigilõiv piira</w:t>
      </w:r>
      <w:r w:rsidR="004220E0" w:rsidRPr="00C47F90">
        <w:rPr>
          <w:rFonts w:ascii="Times New Roman" w:hAnsi="Times New Roman"/>
          <w:bCs/>
          <w:sz w:val="24"/>
          <w:szCs w:val="24"/>
        </w:rPr>
        <w:t>b</w:t>
      </w:r>
      <w:r w:rsidRPr="00C47F90">
        <w:rPr>
          <w:rFonts w:ascii="Times New Roman" w:hAnsi="Times New Roman"/>
          <w:bCs/>
          <w:sz w:val="24"/>
          <w:szCs w:val="24"/>
        </w:rPr>
        <w:t xml:space="preserve"> tarbijate võimalust saada neile seadusega ettenähtud abi vaidluse kohtuvälise lahendamise näol.</w:t>
      </w:r>
      <w:r w:rsidRPr="00C47F90">
        <w:rPr>
          <w:rStyle w:val="Allmrkuseviide"/>
          <w:rFonts w:ascii="Times New Roman" w:hAnsi="Times New Roman"/>
          <w:bCs/>
          <w:sz w:val="24"/>
          <w:szCs w:val="24"/>
        </w:rPr>
        <w:footnoteReference w:id="33"/>
      </w:r>
      <w:r w:rsidRPr="00C47F90">
        <w:rPr>
          <w:rFonts w:ascii="Times New Roman" w:hAnsi="Times New Roman"/>
          <w:bCs/>
          <w:sz w:val="24"/>
          <w:szCs w:val="24"/>
        </w:rPr>
        <w:t xml:space="preserve"> </w:t>
      </w:r>
      <w:r w:rsidR="002238E9" w:rsidRPr="00C47F90">
        <w:rPr>
          <w:rFonts w:ascii="Times New Roman" w:hAnsi="Times New Roman"/>
          <w:bCs/>
          <w:sz w:val="24"/>
          <w:szCs w:val="24"/>
        </w:rPr>
        <w:t>Eelnõuga on kavandatud, et kaupleja hüvitab tarbijale tema tasutud riigilõivu, kui</w:t>
      </w:r>
      <w:r w:rsidR="00E77A54" w:rsidRPr="00C47F90">
        <w:rPr>
          <w:rFonts w:ascii="Times New Roman" w:hAnsi="Times New Roman"/>
          <w:bCs/>
          <w:sz w:val="24"/>
          <w:szCs w:val="24"/>
        </w:rPr>
        <w:t xml:space="preserve"> tarbijavaidluse menetlemine lõpeb tarbijale positiivse otsusega</w:t>
      </w:r>
      <w:r w:rsidR="002238E9" w:rsidRPr="00C47F90">
        <w:rPr>
          <w:rFonts w:ascii="Times New Roman" w:hAnsi="Times New Roman"/>
          <w:bCs/>
          <w:sz w:val="24"/>
          <w:szCs w:val="24"/>
        </w:rPr>
        <w:t xml:space="preserve"> ja tarbija </w:t>
      </w:r>
      <w:r w:rsidR="00E77A54" w:rsidRPr="00C47F90">
        <w:rPr>
          <w:rFonts w:ascii="Times New Roman" w:hAnsi="Times New Roman"/>
          <w:bCs/>
          <w:sz w:val="24"/>
          <w:szCs w:val="24"/>
        </w:rPr>
        <w:t>nõue kas rahuldatakse täielikult või osaliselt</w:t>
      </w:r>
      <w:r w:rsidR="002238E9" w:rsidRPr="00C47F90">
        <w:rPr>
          <w:rFonts w:ascii="Times New Roman" w:hAnsi="Times New Roman"/>
          <w:bCs/>
          <w:sz w:val="24"/>
          <w:szCs w:val="24"/>
        </w:rPr>
        <w:t xml:space="preserve">. </w:t>
      </w:r>
      <w:r w:rsidR="007F2440" w:rsidRPr="00C47F90">
        <w:rPr>
          <w:rFonts w:ascii="Times New Roman" w:hAnsi="Times New Roman"/>
          <w:bCs/>
          <w:sz w:val="24"/>
          <w:szCs w:val="24"/>
        </w:rPr>
        <w:t>Tarbija tasutav riigilõiv ei lähe otse TTJA eelarvesse</w:t>
      </w:r>
      <w:r w:rsidR="00D37095" w:rsidRPr="00C47F90">
        <w:rPr>
          <w:rFonts w:ascii="Times New Roman" w:hAnsi="Times New Roman"/>
          <w:bCs/>
          <w:sz w:val="24"/>
          <w:szCs w:val="24"/>
        </w:rPr>
        <w:t>,</w:t>
      </w:r>
      <w:r w:rsidR="00D14BA6" w:rsidRPr="00C47F90">
        <w:rPr>
          <w:rFonts w:ascii="Times New Roman" w:hAnsi="Times New Roman"/>
          <w:bCs/>
          <w:sz w:val="24"/>
          <w:szCs w:val="24"/>
        </w:rPr>
        <w:t xml:space="preserve"> vaid riigieelarvesse</w:t>
      </w:r>
      <w:r w:rsidR="004F312B" w:rsidRPr="00C47F90">
        <w:rPr>
          <w:rFonts w:ascii="Times New Roman" w:hAnsi="Times New Roman"/>
          <w:bCs/>
          <w:sz w:val="24"/>
          <w:szCs w:val="24"/>
        </w:rPr>
        <w:t>. See</w:t>
      </w:r>
      <w:r w:rsidR="00D14BA6" w:rsidRPr="00C47F90">
        <w:rPr>
          <w:rFonts w:ascii="Times New Roman" w:hAnsi="Times New Roman"/>
          <w:bCs/>
          <w:sz w:val="24"/>
          <w:szCs w:val="24"/>
        </w:rPr>
        <w:t xml:space="preserve"> võimaldab riigi</w:t>
      </w:r>
      <w:r w:rsidR="00CE6C50" w:rsidRPr="00C47F90">
        <w:rPr>
          <w:rFonts w:ascii="Times New Roman" w:hAnsi="Times New Roman"/>
          <w:bCs/>
          <w:sz w:val="24"/>
          <w:szCs w:val="24"/>
        </w:rPr>
        <w:t xml:space="preserve"> pakutavate</w:t>
      </w:r>
      <w:r w:rsidR="00D14BA6" w:rsidRPr="00C47F90">
        <w:rPr>
          <w:rFonts w:ascii="Times New Roman" w:hAnsi="Times New Roman"/>
          <w:bCs/>
          <w:sz w:val="24"/>
          <w:szCs w:val="24"/>
        </w:rPr>
        <w:t xml:space="preserve"> teenuste taset</w:t>
      </w:r>
      <w:r w:rsidR="009666DD" w:rsidRPr="00C47F90">
        <w:rPr>
          <w:rFonts w:ascii="Times New Roman" w:hAnsi="Times New Roman"/>
          <w:bCs/>
          <w:sz w:val="24"/>
          <w:szCs w:val="24"/>
        </w:rPr>
        <w:t xml:space="preserve"> parendada</w:t>
      </w:r>
      <w:r w:rsidR="00D14BA6" w:rsidRPr="00C47F90">
        <w:rPr>
          <w:rFonts w:ascii="Times New Roman" w:hAnsi="Times New Roman"/>
          <w:bCs/>
          <w:sz w:val="24"/>
          <w:szCs w:val="24"/>
        </w:rPr>
        <w:t>.</w:t>
      </w:r>
      <w:r w:rsidR="00590662" w:rsidRPr="00C47F90">
        <w:rPr>
          <w:rFonts w:ascii="Times New Roman" w:hAnsi="Times New Roman"/>
          <w:bCs/>
          <w:sz w:val="24"/>
          <w:szCs w:val="24"/>
        </w:rPr>
        <w:t xml:space="preserve"> </w:t>
      </w:r>
    </w:p>
    <w:p w14:paraId="262185F9" w14:textId="77777777" w:rsidR="009D429F" w:rsidRPr="00C47F90" w:rsidRDefault="009D429F">
      <w:pPr>
        <w:spacing w:after="0" w:line="240" w:lineRule="auto"/>
        <w:jc w:val="both"/>
        <w:rPr>
          <w:rFonts w:ascii="Times New Roman" w:hAnsi="Times New Roman"/>
          <w:bCs/>
          <w:sz w:val="24"/>
          <w:szCs w:val="24"/>
        </w:rPr>
      </w:pPr>
    </w:p>
    <w:p w14:paraId="547B190C" w14:textId="4D36AEED" w:rsidR="009D429F" w:rsidRPr="00C47F90" w:rsidRDefault="009D429F">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Seega oleks sellise riigilõivu kehtestamine põhjendatud </w:t>
      </w:r>
      <w:r w:rsidR="00142424" w:rsidRPr="00C47F90">
        <w:rPr>
          <w:rFonts w:ascii="Times New Roman" w:hAnsi="Times New Roman"/>
          <w:bCs/>
          <w:sz w:val="24"/>
          <w:szCs w:val="24"/>
        </w:rPr>
        <w:t>ja</w:t>
      </w:r>
      <w:r w:rsidRPr="00C47F90">
        <w:rPr>
          <w:rFonts w:ascii="Times New Roman" w:hAnsi="Times New Roman"/>
          <w:bCs/>
          <w:sz w:val="24"/>
          <w:szCs w:val="24"/>
        </w:rPr>
        <w:t xml:space="preserve"> kooskõlas direktiiviga ega kahjustaks tarbijate huve.</w:t>
      </w:r>
      <w:r w:rsidRPr="00C47F90">
        <w:rPr>
          <w:rFonts w:ascii="Times New Roman" w:hAnsi="Times New Roman"/>
          <w:sz w:val="24"/>
          <w:szCs w:val="24"/>
        </w:rPr>
        <w:t xml:space="preserve"> Riigilõiv on oluliselt väiksem kui vaidluse lahendamisega seonduvad</w:t>
      </w:r>
      <w:r w:rsidR="00975BEF" w:rsidRPr="00C47F90">
        <w:rPr>
          <w:rFonts w:ascii="Times New Roman" w:hAnsi="Times New Roman"/>
          <w:sz w:val="24"/>
          <w:szCs w:val="24"/>
        </w:rPr>
        <w:t xml:space="preserve"> </w:t>
      </w:r>
      <w:r w:rsidRPr="00C47F90">
        <w:rPr>
          <w:rFonts w:ascii="Times New Roman" w:hAnsi="Times New Roman"/>
          <w:sz w:val="24"/>
          <w:szCs w:val="24"/>
        </w:rPr>
        <w:t>menetluskulud.</w:t>
      </w:r>
      <w:r w:rsidRPr="00C47F90">
        <w:rPr>
          <w:rFonts w:ascii="Times New Roman" w:hAnsi="Times New Roman"/>
          <w:bCs/>
          <w:sz w:val="24"/>
          <w:szCs w:val="24"/>
        </w:rPr>
        <w:t xml:space="preserve"> Samas o</w:t>
      </w:r>
      <w:r w:rsidR="00142424" w:rsidRPr="00C47F90">
        <w:rPr>
          <w:rFonts w:ascii="Times New Roman" w:hAnsi="Times New Roman"/>
          <w:bCs/>
          <w:sz w:val="24"/>
          <w:szCs w:val="24"/>
        </w:rPr>
        <w:t>n</w:t>
      </w:r>
      <w:r w:rsidRPr="00C47F90">
        <w:rPr>
          <w:rFonts w:ascii="Times New Roman" w:hAnsi="Times New Roman"/>
          <w:bCs/>
          <w:sz w:val="24"/>
          <w:szCs w:val="24"/>
        </w:rPr>
        <w:t xml:space="preserve"> riigilõivul avalduse esitajale distsiplineeriv mõju. </w:t>
      </w:r>
      <w:r w:rsidR="009708DA" w:rsidRPr="00C47F90">
        <w:rPr>
          <w:rFonts w:ascii="Times New Roman" w:hAnsi="Times New Roman"/>
          <w:bCs/>
          <w:sz w:val="24"/>
          <w:szCs w:val="24"/>
        </w:rPr>
        <w:t>Komisjonis</w:t>
      </w:r>
      <w:r w:rsidR="00E77A54" w:rsidRPr="00C47F90">
        <w:rPr>
          <w:rFonts w:ascii="Times New Roman" w:hAnsi="Times New Roman"/>
          <w:bCs/>
          <w:sz w:val="24"/>
          <w:szCs w:val="24"/>
        </w:rPr>
        <w:t xml:space="preserve"> vaidluse lahendamise kulu sõltub vaidluse lahendamise etapist ja viisist. Kõigi </w:t>
      </w:r>
      <w:r w:rsidR="009708DA" w:rsidRPr="00C47F90">
        <w:rPr>
          <w:rFonts w:ascii="Times New Roman" w:hAnsi="Times New Roman"/>
          <w:bCs/>
          <w:sz w:val="24"/>
          <w:szCs w:val="24"/>
        </w:rPr>
        <w:t>komisjoni</w:t>
      </w:r>
      <w:r w:rsidR="00E77A54" w:rsidRPr="00C47F90">
        <w:rPr>
          <w:rFonts w:ascii="Times New Roman" w:hAnsi="Times New Roman"/>
          <w:bCs/>
          <w:sz w:val="24"/>
          <w:szCs w:val="24"/>
        </w:rPr>
        <w:t xml:space="preserve"> esitatud avalduste puhul </w:t>
      </w:r>
      <w:r w:rsidRPr="00C47F90">
        <w:rPr>
          <w:rFonts w:ascii="Times New Roman" w:hAnsi="Times New Roman"/>
          <w:bCs/>
          <w:sz w:val="24"/>
          <w:szCs w:val="24"/>
        </w:rPr>
        <w:t xml:space="preserve">on </w:t>
      </w:r>
      <w:r w:rsidR="00A9334F" w:rsidRPr="00C47F90">
        <w:rPr>
          <w:rFonts w:ascii="Times New Roman" w:hAnsi="Times New Roman"/>
          <w:bCs/>
          <w:sz w:val="24"/>
          <w:szCs w:val="24"/>
        </w:rPr>
        <w:t xml:space="preserve">vaidluse </w:t>
      </w:r>
      <w:r w:rsidRPr="00C47F90">
        <w:rPr>
          <w:rFonts w:ascii="Times New Roman" w:hAnsi="Times New Roman"/>
          <w:bCs/>
          <w:sz w:val="24"/>
          <w:szCs w:val="24"/>
        </w:rPr>
        <w:t xml:space="preserve">lahendamise </w:t>
      </w:r>
      <w:r w:rsidR="002D6C06" w:rsidRPr="00C47F90">
        <w:rPr>
          <w:rFonts w:ascii="Times New Roman" w:hAnsi="Times New Roman"/>
          <w:bCs/>
          <w:sz w:val="24"/>
          <w:szCs w:val="24"/>
        </w:rPr>
        <w:t xml:space="preserve">keskmine </w:t>
      </w:r>
      <w:r w:rsidRPr="00C47F90">
        <w:rPr>
          <w:rFonts w:ascii="Times New Roman" w:hAnsi="Times New Roman"/>
          <w:bCs/>
          <w:sz w:val="24"/>
          <w:szCs w:val="24"/>
        </w:rPr>
        <w:t>kulu 145</w:t>
      </w:r>
      <w:r w:rsidR="00F50DC7" w:rsidRPr="00C47F90">
        <w:rPr>
          <w:rFonts w:ascii="Times New Roman" w:hAnsi="Times New Roman"/>
          <w:bCs/>
          <w:sz w:val="24"/>
          <w:szCs w:val="24"/>
        </w:rPr>
        <w:t> </w:t>
      </w:r>
      <w:r w:rsidRPr="00C47F90">
        <w:rPr>
          <w:rFonts w:ascii="Times New Roman" w:hAnsi="Times New Roman"/>
          <w:bCs/>
          <w:sz w:val="24"/>
          <w:szCs w:val="24"/>
        </w:rPr>
        <w:t>eurot</w:t>
      </w:r>
      <w:r w:rsidRPr="00C47F90">
        <w:rPr>
          <w:rStyle w:val="Allmrkuseviide"/>
          <w:rFonts w:ascii="Times New Roman" w:hAnsi="Times New Roman"/>
          <w:bCs/>
          <w:sz w:val="24"/>
          <w:szCs w:val="24"/>
        </w:rPr>
        <w:footnoteReference w:id="34"/>
      </w:r>
      <w:r w:rsidRPr="00C47F90">
        <w:rPr>
          <w:rFonts w:ascii="Times New Roman" w:hAnsi="Times New Roman"/>
          <w:bCs/>
          <w:sz w:val="24"/>
          <w:szCs w:val="24"/>
        </w:rPr>
        <w:t>.</w:t>
      </w:r>
    </w:p>
    <w:p w14:paraId="117CB44F" w14:textId="77777777" w:rsidR="009D429F" w:rsidRPr="00C47F90" w:rsidRDefault="009D429F">
      <w:pPr>
        <w:spacing w:after="0" w:line="240" w:lineRule="auto"/>
        <w:jc w:val="both"/>
        <w:rPr>
          <w:rFonts w:ascii="Times New Roman" w:hAnsi="Times New Roman"/>
          <w:bCs/>
          <w:sz w:val="24"/>
          <w:szCs w:val="24"/>
        </w:rPr>
      </w:pPr>
    </w:p>
    <w:p w14:paraId="781DF118" w14:textId="420106E2" w:rsidR="009D429F" w:rsidRPr="00C47F90" w:rsidRDefault="009D429F">
      <w:pPr>
        <w:spacing w:after="0" w:line="240" w:lineRule="auto"/>
        <w:jc w:val="both"/>
        <w:rPr>
          <w:rFonts w:ascii="Times New Roman" w:hAnsi="Times New Roman"/>
          <w:bCs/>
          <w:sz w:val="24"/>
          <w:szCs w:val="24"/>
        </w:rPr>
      </w:pPr>
      <w:commentRangeStart w:id="54"/>
      <w:r w:rsidRPr="00C47F90">
        <w:rPr>
          <w:rFonts w:ascii="Times New Roman" w:hAnsi="Times New Roman"/>
          <w:bCs/>
          <w:sz w:val="24"/>
          <w:szCs w:val="24"/>
        </w:rPr>
        <w:t xml:space="preserve">Kavandatava muudatuse </w:t>
      </w:r>
      <w:r w:rsidR="002238E9" w:rsidRPr="00C47F90">
        <w:rPr>
          <w:rFonts w:ascii="Times New Roman" w:hAnsi="Times New Roman"/>
          <w:bCs/>
          <w:sz w:val="24"/>
          <w:szCs w:val="24"/>
        </w:rPr>
        <w:t>mõju ulatus on väheoluline</w:t>
      </w:r>
      <w:r w:rsidR="007C268B" w:rsidRPr="00C47F90">
        <w:rPr>
          <w:rFonts w:ascii="Times New Roman" w:hAnsi="Times New Roman"/>
          <w:bCs/>
          <w:sz w:val="24"/>
          <w:szCs w:val="24"/>
        </w:rPr>
        <w:t xml:space="preserve">, </w:t>
      </w:r>
      <w:r w:rsidRPr="00C47F90">
        <w:rPr>
          <w:rFonts w:ascii="Times New Roman" w:hAnsi="Times New Roman"/>
          <w:bCs/>
          <w:sz w:val="24"/>
          <w:szCs w:val="24"/>
        </w:rPr>
        <w:t>majanduslik</w:t>
      </w:r>
      <w:r w:rsidR="007C268B" w:rsidRPr="00C47F90">
        <w:rPr>
          <w:rFonts w:ascii="Times New Roman" w:hAnsi="Times New Roman"/>
          <w:bCs/>
          <w:sz w:val="24"/>
          <w:szCs w:val="24"/>
        </w:rPr>
        <w:t>k</w:t>
      </w:r>
      <w:r w:rsidR="002238E9" w:rsidRPr="00C47F90">
        <w:rPr>
          <w:rFonts w:ascii="Times New Roman" w:hAnsi="Times New Roman"/>
          <w:bCs/>
          <w:sz w:val="24"/>
          <w:szCs w:val="24"/>
        </w:rPr>
        <w:t>u</w:t>
      </w:r>
      <w:r w:rsidRPr="00C47F90">
        <w:rPr>
          <w:rFonts w:ascii="Times New Roman" w:hAnsi="Times New Roman"/>
          <w:bCs/>
          <w:sz w:val="24"/>
          <w:szCs w:val="24"/>
        </w:rPr>
        <w:t xml:space="preserve"> mõju </w:t>
      </w:r>
      <w:r w:rsidR="007C268B" w:rsidRPr="00C47F90">
        <w:rPr>
          <w:rFonts w:ascii="Times New Roman" w:hAnsi="Times New Roman"/>
          <w:bCs/>
          <w:sz w:val="24"/>
          <w:szCs w:val="24"/>
        </w:rPr>
        <w:t xml:space="preserve">tarbijatele </w:t>
      </w:r>
      <w:r w:rsidRPr="00C47F90">
        <w:rPr>
          <w:rFonts w:ascii="Times New Roman" w:hAnsi="Times New Roman"/>
          <w:bCs/>
          <w:sz w:val="24"/>
          <w:szCs w:val="24"/>
        </w:rPr>
        <w:t>võib hinnata väheoluliseks</w:t>
      </w:r>
      <w:r w:rsidR="007C268B" w:rsidRPr="00C47F90">
        <w:rPr>
          <w:rFonts w:ascii="Times New Roman" w:hAnsi="Times New Roman"/>
          <w:bCs/>
          <w:sz w:val="24"/>
          <w:szCs w:val="24"/>
        </w:rPr>
        <w:t xml:space="preserve"> ja mõju avaldumise sagedust väikeseks</w:t>
      </w:r>
      <w:r w:rsidR="00D4474B" w:rsidRPr="00C47F90">
        <w:rPr>
          <w:rFonts w:ascii="Times New Roman" w:hAnsi="Times New Roman"/>
          <w:bCs/>
          <w:sz w:val="24"/>
          <w:szCs w:val="24"/>
        </w:rPr>
        <w:t xml:space="preserve">, </w:t>
      </w:r>
      <w:commentRangeEnd w:id="54"/>
      <w:r w:rsidR="008305A1">
        <w:rPr>
          <w:rStyle w:val="Kommentaariviide"/>
        </w:rPr>
        <w:commentReference w:id="54"/>
      </w:r>
      <w:r w:rsidR="00D4474B" w:rsidRPr="00C47F90">
        <w:rPr>
          <w:rFonts w:ascii="Times New Roman" w:hAnsi="Times New Roman"/>
          <w:bCs/>
          <w:sz w:val="24"/>
          <w:szCs w:val="24"/>
        </w:rPr>
        <w:t>kuna tarbija õigustatud nõude korral on kaupleja kohustus hüvitada tarbijale tema tasutud riigilõiv.</w:t>
      </w:r>
      <w:r w:rsidR="00975BEF" w:rsidRPr="00C47F90">
        <w:rPr>
          <w:rFonts w:ascii="Times New Roman" w:hAnsi="Times New Roman"/>
          <w:bCs/>
          <w:sz w:val="24"/>
          <w:szCs w:val="24"/>
        </w:rPr>
        <w:t xml:space="preserve"> </w:t>
      </w:r>
      <w:r w:rsidR="007C268B" w:rsidRPr="00C47F90">
        <w:rPr>
          <w:rFonts w:ascii="Times New Roman" w:hAnsi="Times New Roman"/>
          <w:bCs/>
          <w:sz w:val="24"/>
          <w:szCs w:val="24"/>
        </w:rPr>
        <w:t>Muudatusel ei ole ebasoovitava</w:t>
      </w:r>
      <w:r w:rsidR="00F50DC7" w:rsidRPr="00C47F90">
        <w:rPr>
          <w:rFonts w:ascii="Times New Roman" w:hAnsi="Times New Roman"/>
          <w:bCs/>
          <w:sz w:val="24"/>
          <w:szCs w:val="24"/>
        </w:rPr>
        <w:t>t</w:t>
      </w:r>
      <w:r w:rsidR="007C268B" w:rsidRPr="00C47F90">
        <w:rPr>
          <w:rFonts w:ascii="Times New Roman" w:hAnsi="Times New Roman"/>
          <w:bCs/>
          <w:sz w:val="24"/>
          <w:szCs w:val="24"/>
        </w:rPr>
        <w:t xml:space="preserve"> mõju. Suurem</w:t>
      </w:r>
      <w:r w:rsidR="00D9491A" w:rsidRPr="00C47F90">
        <w:rPr>
          <w:rFonts w:ascii="Times New Roman" w:hAnsi="Times New Roman"/>
          <w:bCs/>
          <w:sz w:val="24"/>
          <w:szCs w:val="24"/>
        </w:rPr>
        <w:t>a</w:t>
      </w:r>
      <w:r w:rsidR="007C268B" w:rsidRPr="00C47F90">
        <w:rPr>
          <w:rFonts w:ascii="Times New Roman" w:hAnsi="Times New Roman"/>
          <w:bCs/>
          <w:sz w:val="24"/>
          <w:szCs w:val="24"/>
        </w:rPr>
        <w:t xml:space="preserve"> osa tehingutega seonduva</w:t>
      </w:r>
      <w:r w:rsidR="007B7E1F" w:rsidRPr="00C47F90">
        <w:rPr>
          <w:rFonts w:ascii="Times New Roman" w:hAnsi="Times New Roman"/>
          <w:bCs/>
          <w:sz w:val="24"/>
          <w:szCs w:val="24"/>
        </w:rPr>
        <w:t>id</w:t>
      </w:r>
      <w:r w:rsidR="007C268B" w:rsidRPr="00C47F90">
        <w:rPr>
          <w:rFonts w:ascii="Times New Roman" w:hAnsi="Times New Roman"/>
          <w:bCs/>
          <w:sz w:val="24"/>
          <w:szCs w:val="24"/>
        </w:rPr>
        <w:t xml:space="preserve"> probleem</w:t>
      </w:r>
      <w:r w:rsidR="007B7E1F" w:rsidRPr="00C47F90">
        <w:rPr>
          <w:rFonts w:ascii="Times New Roman" w:hAnsi="Times New Roman"/>
          <w:bCs/>
          <w:sz w:val="24"/>
          <w:szCs w:val="24"/>
        </w:rPr>
        <w:t>e</w:t>
      </w:r>
      <w:r w:rsidR="007C268B" w:rsidRPr="00C47F90">
        <w:rPr>
          <w:rFonts w:ascii="Times New Roman" w:hAnsi="Times New Roman"/>
          <w:bCs/>
          <w:sz w:val="24"/>
          <w:szCs w:val="24"/>
        </w:rPr>
        <w:t xml:space="preserve"> lahenda</w:t>
      </w:r>
      <w:r w:rsidR="00A64442" w:rsidRPr="00C47F90">
        <w:rPr>
          <w:rFonts w:ascii="Times New Roman" w:hAnsi="Times New Roman"/>
          <w:bCs/>
          <w:sz w:val="24"/>
          <w:szCs w:val="24"/>
        </w:rPr>
        <w:t>vad</w:t>
      </w:r>
      <w:r w:rsidR="007C268B" w:rsidRPr="00C47F90">
        <w:rPr>
          <w:rFonts w:ascii="Times New Roman" w:hAnsi="Times New Roman"/>
          <w:bCs/>
          <w:sz w:val="24"/>
          <w:szCs w:val="24"/>
        </w:rPr>
        <w:t xml:space="preserve"> lepingupool</w:t>
      </w:r>
      <w:r w:rsidR="00A64442" w:rsidRPr="00C47F90">
        <w:rPr>
          <w:rFonts w:ascii="Times New Roman" w:hAnsi="Times New Roman"/>
          <w:bCs/>
          <w:sz w:val="24"/>
          <w:szCs w:val="24"/>
        </w:rPr>
        <w:t>ed</w:t>
      </w:r>
      <w:r w:rsidR="007C268B" w:rsidRPr="00C47F90">
        <w:rPr>
          <w:rFonts w:ascii="Times New Roman" w:hAnsi="Times New Roman"/>
          <w:bCs/>
          <w:sz w:val="24"/>
          <w:szCs w:val="24"/>
        </w:rPr>
        <w:t xml:space="preserve"> läbirääkimiste teel.</w:t>
      </w:r>
      <w:r w:rsidRPr="00C47F90">
        <w:rPr>
          <w:rFonts w:ascii="Times New Roman" w:hAnsi="Times New Roman"/>
          <w:bCs/>
          <w:sz w:val="24"/>
          <w:szCs w:val="24"/>
        </w:rPr>
        <w:t xml:space="preserve"> </w:t>
      </w:r>
    </w:p>
    <w:p w14:paraId="2FB720FA" w14:textId="77777777" w:rsidR="009D429F" w:rsidRPr="00C47F90" w:rsidRDefault="009D429F">
      <w:pPr>
        <w:spacing w:after="0" w:line="240" w:lineRule="auto"/>
        <w:jc w:val="both"/>
        <w:rPr>
          <w:rFonts w:ascii="Times New Roman" w:hAnsi="Times New Roman"/>
          <w:bCs/>
          <w:sz w:val="24"/>
          <w:szCs w:val="24"/>
        </w:rPr>
      </w:pPr>
    </w:p>
    <w:p w14:paraId="2315CA24" w14:textId="1DCED06B" w:rsidR="00BC76CE" w:rsidRPr="00C47F90" w:rsidRDefault="007C268B" w:rsidP="006C69CA">
      <w:pPr>
        <w:spacing w:after="0" w:line="240" w:lineRule="auto"/>
        <w:jc w:val="both"/>
        <w:rPr>
          <w:rFonts w:ascii="Times New Roman" w:hAnsi="Times New Roman" w:cs="Times New Roman"/>
          <w:b/>
          <w:bCs/>
          <w:color w:val="000000"/>
          <w:sz w:val="24"/>
          <w:szCs w:val="24"/>
        </w:rPr>
      </w:pPr>
      <w:r w:rsidRPr="00C47F90">
        <w:rPr>
          <w:rFonts w:ascii="Times New Roman" w:hAnsi="Times New Roman"/>
          <w:b/>
          <w:bCs/>
          <w:iCs/>
          <w:sz w:val="24"/>
          <w:szCs w:val="24"/>
        </w:rPr>
        <w:t xml:space="preserve">6.3. Muudatus 3: </w:t>
      </w:r>
      <w:r w:rsidR="007A7DEA" w:rsidRPr="00C47F90">
        <w:rPr>
          <w:rFonts w:ascii="Times New Roman" w:hAnsi="Times New Roman" w:cs="Times New Roman"/>
          <w:b/>
          <w:bCs/>
          <w:color w:val="000000"/>
          <w:sz w:val="24"/>
          <w:szCs w:val="24"/>
        </w:rPr>
        <w:t>t</w:t>
      </w:r>
      <w:r w:rsidR="00BC76CE" w:rsidRPr="00C47F90">
        <w:rPr>
          <w:rFonts w:ascii="Times New Roman" w:hAnsi="Times New Roman" w:cs="Times New Roman"/>
          <w:b/>
          <w:bCs/>
          <w:color w:val="000000"/>
          <w:sz w:val="24"/>
          <w:szCs w:val="24"/>
        </w:rPr>
        <w:t>arbijavaidluste komisjoni otsuse muutmine õiguslikult siduvaks ja täitemenetluse korras täidetavaks</w:t>
      </w:r>
    </w:p>
    <w:p w14:paraId="5B0CCE6C" w14:textId="77777777" w:rsidR="00BC76CE" w:rsidRPr="00C47F90" w:rsidRDefault="00BC76CE">
      <w:pPr>
        <w:spacing w:after="0" w:line="240" w:lineRule="auto"/>
        <w:jc w:val="both"/>
        <w:rPr>
          <w:rFonts w:ascii="Times New Roman" w:hAnsi="Times New Roman"/>
          <w:bCs/>
          <w:sz w:val="24"/>
          <w:szCs w:val="24"/>
        </w:rPr>
      </w:pPr>
    </w:p>
    <w:p w14:paraId="0E2E733B" w14:textId="756300D8" w:rsidR="00BC76CE" w:rsidRPr="00C47F90" w:rsidRDefault="00BC76CE">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Muudatus mõjutab otseselt kohtutäitureid ja kohust, kaudselt tarbijaid ja kauplejaid. </w:t>
      </w:r>
    </w:p>
    <w:p w14:paraId="27076086" w14:textId="77777777" w:rsidR="00BC76CE" w:rsidRPr="00C47F90" w:rsidRDefault="00BC76CE">
      <w:pPr>
        <w:spacing w:after="0" w:line="240" w:lineRule="auto"/>
        <w:jc w:val="both"/>
        <w:rPr>
          <w:rFonts w:ascii="Times New Roman" w:hAnsi="Times New Roman"/>
          <w:bCs/>
          <w:sz w:val="24"/>
          <w:szCs w:val="24"/>
        </w:rPr>
      </w:pPr>
    </w:p>
    <w:p w14:paraId="610EB019" w14:textId="458F3699" w:rsidR="00BC76CE" w:rsidRPr="00C47F90" w:rsidRDefault="00BC76CE">
      <w:pPr>
        <w:spacing w:after="0" w:line="240" w:lineRule="auto"/>
        <w:jc w:val="both"/>
        <w:rPr>
          <w:rFonts w:ascii="Times New Roman" w:hAnsi="Times New Roman"/>
          <w:bCs/>
          <w:sz w:val="24"/>
          <w:szCs w:val="24"/>
        </w:rPr>
      </w:pPr>
      <w:bookmarkStart w:id="55" w:name="_Hlk105964183"/>
      <w:r w:rsidRPr="00C47F90">
        <w:rPr>
          <w:rFonts w:ascii="Times New Roman" w:hAnsi="Times New Roman"/>
          <w:bCs/>
          <w:sz w:val="24"/>
          <w:szCs w:val="24"/>
        </w:rPr>
        <w:t xml:space="preserve">Kehtiva seaduse alusel on </w:t>
      </w:r>
      <w:r w:rsidR="009708DA" w:rsidRPr="00C47F90">
        <w:rPr>
          <w:rFonts w:ascii="Times New Roman" w:hAnsi="Times New Roman"/>
          <w:bCs/>
          <w:sz w:val="24"/>
          <w:szCs w:val="24"/>
        </w:rPr>
        <w:t>komisjoni</w:t>
      </w:r>
      <w:r w:rsidRPr="00C47F90">
        <w:rPr>
          <w:rFonts w:ascii="Times New Roman" w:hAnsi="Times New Roman"/>
          <w:bCs/>
          <w:sz w:val="24"/>
          <w:szCs w:val="24"/>
        </w:rPr>
        <w:t xml:space="preserve"> otsus kauplejale vabatahtlikus täitmiseks. Eesti õiguskorras on </w:t>
      </w:r>
      <w:r w:rsidR="00BC2EC9" w:rsidRPr="00C47F90">
        <w:rPr>
          <w:rFonts w:ascii="Times New Roman" w:hAnsi="Times New Roman"/>
          <w:bCs/>
          <w:sz w:val="24"/>
          <w:szCs w:val="24"/>
        </w:rPr>
        <w:t xml:space="preserve">tarbijavaidluste komisjoniga analoogseid komisjone, kes </w:t>
      </w:r>
      <w:r w:rsidR="00BB5D72" w:rsidRPr="00C47F90">
        <w:rPr>
          <w:rFonts w:ascii="Times New Roman" w:hAnsi="Times New Roman"/>
          <w:bCs/>
          <w:sz w:val="24"/>
          <w:szCs w:val="24"/>
        </w:rPr>
        <w:t xml:space="preserve">lahendavad vaidlusi </w:t>
      </w:r>
      <w:r w:rsidRPr="00C47F90">
        <w:rPr>
          <w:rFonts w:ascii="Times New Roman" w:hAnsi="Times New Roman"/>
          <w:bCs/>
          <w:sz w:val="24"/>
          <w:szCs w:val="24"/>
        </w:rPr>
        <w:t>kohtuväliselt</w:t>
      </w:r>
      <w:r w:rsidR="0044138B" w:rsidRPr="00C47F90">
        <w:rPr>
          <w:rStyle w:val="Allmrkuseviide"/>
          <w:rFonts w:ascii="Times New Roman" w:hAnsi="Times New Roman"/>
          <w:bCs/>
          <w:sz w:val="24"/>
          <w:szCs w:val="24"/>
        </w:rPr>
        <w:footnoteReference w:id="35"/>
      </w:r>
      <w:r w:rsidR="00BC2EC9" w:rsidRPr="00C47F90">
        <w:rPr>
          <w:rFonts w:ascii="Times New Roman" w:hAnsi="Times New Roman"/>
          <w:bCs/>
          <w:sz w:val="24"/>
          <w:szCs w:val="24"/>
        </w:rPr>
        <w:t xml:space="preserve"> </w:t>
      </w:r>
      <w:r w:rsidR="00BB5D72" w:rsidRPr="00C47F90">
        <w:rPr>
          <w:rFonts w:ascii="Times New Roman" w:hAnsi="Times New Roman"/>
          <w:bCs/>
          <w:sz w:val="24"/>
          <w:szCs w:val="24"/>
        </w:rPr>
        <w:t>ning</w:t>
      </w:r>
      <w:r w:rsidR="00BC2EC9" w:rsidRPr="00C47F90">
        <w:rPr>
          <w:rFonts w:ascii="Times New Roman" w:hAnsi="Times New Roman"/>
          <w:bCs/>
          <w:sz w:val="24"/>
          <w:szCs w:val="24"/>
        </w:rPr>
        <w:t xml:space="preserve"> </w:t>
      </w:r>
      <w:r w:rsidR="00E80191" w:rsidRPr="00C47F90">
        <w:rPr>
          <w:rFonts w:ascii="Times New Roman" w:hAnsi="Times New Roman"/>
          <w:bCs/>
          <w:sz w:val="24"/>
          <w:szCs w:val="24"/>
        </w:rPr>
        <w:t>kes</w:t>
      </w:r>
      <w:r w:rsidRPr="00C47F90">
        <w:rPr>
          <w:rFonts w:ascii="Times New Roman" w:hAnsi="Times New Roman"/>
          <w:bCs/>
          <w:sz w:val="24"/>
          <w:szCs w:val="24"/>
        </w:rPr>
        <w:t xml:space="preserve"> teevad poolte</w:t>
      </w:r>
      <w:r w:rsidR="00BC2EC9" w:rsidRPr="00C47F90">
        <w:rPr>
          <w:rFonts w:ascii="Times New Roman" w:hAnsi="Times New Roman"/>
          <w:bCs/>
          <w:sz w:val="24"/>
          <w:szCs w:val="24"/>
        </w:rPr>
        <w:t>le</w:t>
      </w:r>
      <w:r w:rsidRPr="00C47F90">
        <w:rPr>
          <w:rFonts w:ascii="Times New Roman" w:hAnsi="Times New Roman"/>
          <w:bCs/>
          <w:sz w:val="24"/>
          <w:szCs w:val="24"/>
        </w:rPr>
        <w:t xml:space="preserve"> siduvaid ja täitmisele pööratavaid otsuseid. Lähenemine vaidluste kohtuvälisele lahendamisele peaks olema ühetaoline, olenemata sellest, millise valdkonna vaidlusi kohtuväliselt lahendatakse.</w:t>
      </w:r>
    </w:p>
    <w:bookmarkEnd w:id="55"/>
    <w:p w14:paraId="0B868A80" w14:textId="77777777" w:rsidR="00BC76CE" w:rsidRPr="00C47F90" w:rsidRDefault="00BC76CE">
      <w:pPr>
        <w:spacing w:after="0" w:line="240" w:lineRule="auto"/>
        <w:jc w:val="both"/>
        <w:rPr>
          <w:rFonts w:ascii="Times New Roman" w:hAnsi="Times New Roman"/>
          <w:bCs/>
          <w:sz w:val="24"/>
          <w:szCs w:val="24"/>
        </w:rPr>
      </w:pPr>
    </w:p>
    <w:p w14:paraId="6D337632" w14:textId="2DECC0A1" w:rsidR="003606B5" w:rsidRPr="00C47F90" w:rsidRDefault="00301430">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AS-i </w:t>
      </w:r>
      <w:r w:rsidR="00BC76CE" w:rsidRPr="00C47F90">
        <w:rPr>
          <w:rFonts w:ascii="Times New Roman" w:hAnsi="Times New Roman"/>
          <w:bCs/>
          <w:sz w:val="24"/>
          <w:szCs w:val="24"/>
        </w:rPr>
        <w:t>Ernst &amp; Young</w:t>
      </w:r>
      <w:r w:rsidRPr="00C47F90">
        <w:rPr>
          <w:rFonts w:ascii="Times New Roman" w:hAnsi="Times New Roman"/>
          <w:bCs/>
          <w:sz w:val="24"/>
          <w:szCs w:val="24"/>
        </w:rPr>
        <w:t xml:space="preserve"> Baltic </w:t>
      </w:r>
      <w:r w:rsidR="00BC76CE" w:rsidRPr="00C47F90">
        <w:rPr>
          <w:rFonts w:ascii="Times New Roman" w:hAnsi="Times New Roman"/>
          <w:bCs/>
          <w:sz w:val="24"/>
          <w:szCs w:val="24"/>
        </w:rPr>
        <w:t>uuringu kohaselt tehti 2018.</w:t>
      </w:r>
      <w:r w:rsidR="008F4219" w:rsidRPr="00C47F90">
        <w:rPr>
          <w:rFonts w:ascii="Times New Roman" w:hAnsi="Times New Roman"/>
          <w:bCs/>
          <w:sz w:val="24"/>
          <w:szCs w:val="24"/>
        </w:rPr>
        <w:t> </w:t>
      </w:r>
      <w:r w:rsidR="00BC76CE" w:rsidRPr="00C47F90">
        <w:rPr>
          <w:rFonts w:ascii="Times New Roman" w:hAnsi="Times New Roman"/>
          <w:bCs/>
          <w:sz w:val="24"/>
          <w:szCs w:val="24"/>
        </w:rPr>
        <w:t>aastal</w:t>
      </w:r>
      <w:r w:rsidR="0089391F" w:rsidRPr="00C47F90">
        <w:rPr>
          <w:rFonts w:ascii="Times New Roman" w:hAnsi="Times New Roman"/>
          <w:bCs/>
          <w:sz w:val="24"/>
          <w:szCs w:val="24"/>
        </w:rPr>
        <w:t xml:space="preserve"> komisjoni </w:t>
      </w:r>
      <w:r w:rsidR="00BC76CE" w:rsidRPr="00C47F90">
        <w:rPr>
          <w:rFonts w:ascii="Times New Roman" w:hAnsi="Times New Roman"/>
          <w:bCs/>
          <w:sz w:val="24"/>
          <w:szCs w:val="24"/>
        </w:rPr>
        <w:t>398</w:t>
      </w:r>
      <w:r w:rsidR="008F4219" w:rsidRPr="00C47F90">
        <w:rPr>
          <w:rFonts w:ascii="Times New Roman" w:hAnsi="Times New Roman"/>
          <w:bCs/>
          <w:sz w:val="24"/>
          <w:szCs w:val="24"/>
        </w:rPr>
        <w:t> </w:t>
      </w:r>
      <w:r w:rsidR="00BC76CE" w:rsidRPr="00C47F90">
        <w:rPr>
          <w:rFonts w:ascii="Times New Roman" w:hAnsi="Times New Roman"/>
          <w:bCs/>
          <w:sz w:val="24"/>
          <w:szCs w:val="24"/>
        </w:rPr>
        <w:t>otsusest tarbija kasuks 269 (68%). Tähta</w:t>
      </w:r>
      <w:r w:rsidR="00950FF7" w:rsidRPr="00C47F90">
        <w:rPr>
          <w:rFonts w:ascii="Times New Roman" w:hAnsi="Times New Roman"/>
          <w:bCs/>
          <w:sz w:val="24"/>
          <w:szCs w:val="24"/>
        </w:rPr>
        <w:t>jaks</w:t>
      </w:r>
      <w:r w:rsidR="00BC76CE" w:rsidRPr="00C47F90">
        <w:rPr>
          <w:rFonts w:ascii="Times New Roman" w:hAnsi="Times New Roman"/>
          <w:bCs/>
          <w:sz w:val="24"/>
          <w:szCs w:val="24"/>
        </w:rPr>
        <w:t xml:space="preserve"> ehk 30</w:t>
      </w:r>
      <w:r w:rsidR="00E2206D" w:rsidRPr="00C47F90">
        <w:rPr>
          <w:rFonts w:ascii="Times New Roman" w:hAnsi="Times New Roman"/>
          <w:bCs/>
          <w:sz w:val="24"/>
          <w:szCs w:val="24"/>
        </w:rPr>
        <w:t> </w:t>
      </w:r>
      <w:r w:rsidR="00BC76CE" w:rsidRPr="00C47F90">
        <w:rPr>
          <w:rFonts w:ascii="Times New Roman" w:hAnsi="Times New Roman"/>
          <w:bCs/>
          <w:sz w:val="24"/>
          <w:szCs w:val="24"/>
        </w:rPr>
        <w:t>päeva jooksul jäi neist täitmata 151</w:t>
      </w:r>
      <w:r w:rsidR="00E2206D" w:rsidRPr="00C47F90">
        <w:rPr>
          <w:rFonts w:ascii="Times New Roman" w:hAnsi="Times New Roman"/>
          <w:bCs/>
          <w:sz w:val="24"/>
          <w:szCs w:val="24"/>
        </w:rPr>
        <w:t> </w:t>
      </w:r>
      <w:r w:rsidR="00BC76CE" w:rsidRPr="00C47F90">
        <w:rPr>
          <w:rFonts w:ascii="Times New Roman" w:hAnsi="Times New Roman"/>
          <w:bCs/>
          <w:sz w:val="24"/>
          <w:szCs w:val="24"/>
        </w:rPr>
        <w:t>otsust 129</w:t>
      </w:r>
      <w:r w:rsidR="00950FF7" w:rsidRPr="00C47F90">
        <w:rPr>
          <w:rFonts w:ascii="Times New Roman" w:hAnsi="Times New Roman"/>
          <w:bCs/>
          <w:sz w:val="24"/>
          <w:szCs w:val="24"/>
        </w:rPr>
        <w:t> </w:t>
      </w:r>
      <w:r w:rsidR="00BC76CE" w:rsidRPr="00C47F90">
        <w:rPr>
          <w:rFonts w:ascii="Times New Roman" w:hAnsi="Times New Roman"/>
          <w:bCs/>
          <w:sz w:val="24"/>
          <w:szCs w:val="24"/>
        </w:rPr>
        <w:t>kaupleja poolt.</w:t>
      </w:r>
      <w:r w:rsidR="00BC76CE" w:rsidRPr="00C47F90">
        <w:rPr>
          <w:rStyle w:val="Allmrkuseviide"/>
          <w:rFonts w:ascii="Times New Roman" w:hAnsi="Times New Roman"/>
          <w:bCs/>
          <w:sz w:val="24"/>
          <w:szCs w:val="24"/>
        </w:rPr>
        <w:footnoteReference w:id="36"/>
      </w:r>
      <w:r w:rsidR="00BC76CE" w:rsidRPr="00C47F90">
        <w:rPr>
          <w:rFonts w:ascii="Times New Roman" w:hAnsi="Times New Roman"/>
          <w:b/>
          <w:sz w:val="24"/>
          <w:szCs w:val="24"/>
        </w:rPr>
        <w:t xml:space="preserve"> </w:t>
      </w:r>
      <w:r w:rsidR="00BC76CE" w:rsidRPr="00C47F90">
        <w:rPr>
          <w:rFonts w:ascii="Times New Roman" w:hAnsi="Times New Roman"/>
          <w:bCs/>
          <w:sz w:val="24"/>
          <w:szCs w:val="24"/>
        </w:rPr>
        <w:t>Seega</w:t>
      </w:r>
      <w:r w:rsidR="00734E16" w:rsidRPr="00C47F90">
        <w:rPr>
          <w:rFonts w:ascii="Times New Roman" w:hAnsi="Times New Roman"/>
          <w:bCs/>
          <w:sz w:val="24"/>
          <w:szCs w:val="24"/>
        </w:rPr>
        <w:t xml:space="preserve">, kauplejad ei täitnud tähtajaks </w:t>
      </w:r>
      <w:r w:rsidR="00BC76CE" w:rsidRPr="00C47F90">
        <w:rPr>
          <w:rFonts w:ascii="Times New Roman" w:hAnsi="Times New Roman"/>
          <w:bCs/>
          <w:sz w:val="24"/>
          <w:szCs w:val="24"/>
        </w:rPr>
        <w:t>veidi enam kui pool</w:t>
      </w:r>
      <w:r w:rsidR="00734E16" w:rsidRPr="00C47F90">
        <w:rPr>
          <w:rFonts w:ascii="Times New Roman" w:hAnsi="Times New Roman"/>
          <w:bCs/>
          <w:sz w:val="24"/>
          <w:szCs w:val="24"/>
        </w:rPr>
        <w:t>i</w:t>
      </w:r>
      <w:r w:rsidR="00BC76CE" w:rsidRPr="00C47F90">
        <w:rPr>
          <w:rFonts w:ascii="Times New Roman" w:hAnsi="Times New Roman"/>
          <w:bCs/>
          <w:sz w:val="24"/>
          <w:szCs w:val="24"/>
        </w:rPr>
        <w:t xml:space="preserve"> tarbijate kasuks tehtud otsuse</w:t>
      </w:r>
      <w:r w:rsidR="00734E16" w:rsidRPr="00C47F90">
        <w:rPr>
          <w:rFonts w:ascii="Times New Roman" w:hAnsi="Times New Roman"/>
          <w:bCs/>
          <w:sz w:val="24"/>
          <w:szCs w:val="24"/>
        </w:rPr>
        <w:t xml:space="preserve">id. </w:t>
      </w:r>
    </w:p>
    <w:p w14:paraId="31FBAE1D" w14:textId="77777777" w:rsidR="003606B5" w:rsidRPr="00C47F90" w:rsidRDefault="003606B5">
      <w:pPr>
        <w:spacing w:after="0" w:line="240" w:lineRule="auto"/>
        <w:jc w:val="both"/>
        <w:rPr>
          <w:rFonts w:ascii="Times New Roman" w:hAnsi="Times New Roman"/>
          <w:bCs/>
          <w:sz w:val="24"/>
          <w:szCs w:val="24"/>
        </w:rPr>
      </w:pPr>
    </w:p>
    <w:p w14:paraId="437BF4B1" w14:textId="19854C7D" w:rsidR="00BC76CE" w:rsidRPr="00C47F90" w:rsidRDefault="005225E6">
      <w:pPr>
        <w:spacing w:after="0" w:line="240" w:lineRule="auto"/>
        <w:jc w:val="both"/>
        <w:rPr>
          <w:rFonts w:ascii="Times New Roman" w:hAnsi="Times New Roman"/>
          <w:bCs/>
          <w:sz w:val="24"/>
          <w:szCs w:val="24"/>
        </w:rPr>
      </w:pPr>
      <w:r w:rsidRPr="00C47F90">
        <w:rPr>
          <w:rFonts w:ascii="Times New Roman" w:hAnsi="Times New Roman"/>
          <w:bCs/>
          <w:sz w:val="24"/>
          <w:szCs w:val="24"/>
        </w:rPr>
        <w:t>Otsuse tegemisest on kauplejal otsuse vabatahtlikuks täitmiseks 30</w:t>
      </w:r>
      <w:r w:rsidR="00E2206D" w:rsidRPr="00C47F90">
        <w:rPr>
          <w:rFonts w:ascii="Times New Roman" w:hAnsi="Times New Roman"/>
          <w:bCs/>
          <w:sz w:val="24"/>
          <w:szCs w:val="24"/>
        </w:rPr>
        <w:t> </w:t>
      </w:r>
      <w:r w:rsidRPr="00C47F90">
        <w:rPr>
          <w:rFonts w:ascii="Times New Roman" w:hAnsi="Times New Roman"/>
          <w:bCs/>
          <w:sz w:val="24"/>
          <w:szCs w:val="24"/>
        </w:rPr>
        <w:t xml:space="preserve">päeva. </w:t>
      </w:r>
      <w:r w:rsidR="004426FC" w:rsidRPr="00C47F90">
        <w:rPr>
          <w:rFonts w:ascii="Times New Roman" w:hAnsi="Times New Roman"/>
          <w:bCs/>
          <w:sz w:val="24"/>
          <w:szCs w:val="24"/>
        </w:rPr>
        <w:t xml:space="preserve">Kui kaupleja </w:t>
      </w:r>
      <w:r w:rsidR="00A24671" w:rsidRPr="00C47F90">
        <w:rPr>
          <w:rFonts w:ascii="Times New Roman" w:hAnsi="Times New Roman"/>
          <w:bCs/>
          <w:sz w:val="24"/>
          <w:szCs w:val="24"/>
        </w:rPr>
        <w:t xml:space="preserve">selle aja jooksul </w:t>
      </w:r>
      <w:r w:rsidR="004426FC" w:rsidRPr="00C47F90">
        <w:rPr>
          <w:rFonts w:ascii="Times New Roman" w:hAnsi="Times New Roman"/>
          <w:bCs/>
          <w:sz w:val="24"/>
          <w:szCs w:val="24"/>
        </w:rPr>
        <w:t xml:space="preserve">otsust </w:t>
      </w:r>
      <w:r w:rsidR="00A24671" w:rsidRPr="00C47F90">
        <w:rPr>
          <w:rFonts w:ascii="Times New Roman" w:hAnsi="Times New Roman"/>
          <w:bCs/>
          <w:sz w:val="24"/>
          <w:szCs w:val="24"/>
        </w:rPr>
        <w:t xml:space="preserve">vabatahtlikult </w:t>
      </w:r>
      <w:r w:rsidR="004426FC" w:rsidRPr="00C47F90">
        <w:rPr>
          <w:rFonts w:ascii="Times New Roman" w:hAnsi="Times New Roman"/>
          <w:bCs/>
          <w:sz w:val="24"/>
          <w:szCs w:val="24"/>
        </w:rPr>
        <w:t xml:space="preserve">ei täida, </w:t>
      </w:r>
      <w:r w:rsidR="00BC76CE" w:rsidRPr="00C47F90">
        <w:rPr>
          <w:rFonts w:ascii="Times New Roman" w:hAnsi="Times New Roman"/>
          <w:bCs/>
          <w:sz w:val="24"/>
          <w:szCs w:val="24"/>
        </w:rPr>
        <w:t xml:space="preserve">lisatakse </w:t>
      </w:r>
      <w:r w:rsidR="004426FC" w:rsidRPr="00C47F90">
        <w:rPr>
          <w:rFonts w:ascii="Times New Roman" w:hAnsi="Times New Roman"/>
          <w:bCs/>
          <w:sz w:val="24"/>
          <w:szCs w:val="24"/>
        </w:rPr>
        <w:t xml:space="preserve">ta </w:t>
      </w:r>
      <w:r w:rsidR="00BC76CE" w:rsidRPr="00C47F90">
        <w:rPr>
          <w:rFonts w:ascii="Times New Roman" w:hAnsi="Times New Roman"/>
          <w:bCs/>
          <w:sz w:val="24"/>
          <w:szCs w:val="24"/>
        </w:rPr>
        <w:t>musta nimekirja, mis on ain</w:t>
      </w:r>
      <w:r w:rsidR="00F2110F" w:rsidRPr="00C47F90">
        <w:rPr>
          <w:rFonts w:ascii="Times New Roman" w:hAnsi="Times New Roman"/>
          <w:bCs/>
          <w:sz w:val="24"/>
          <w:szCs w:val="24"/>
        </w:rPr>
        <w:t>us</w:t>
      </w:r>
      <w:r w:rsidR="00BC76CE" w:rsidRPr="00C47F90">
        <w:rPr>
          <w:rFonts w:ascii="Times New Roman" w:hAnsi="Times New Roman"/>
          <w:bCs/>
          <w:sz w:val="24"/>
          <w:szCs w:val="24"/>
        </w:rPr>
        <w:t xml:space="preserve"> hoo</w:t>
      </w:r>
      <w:r w:rsidR="00F2110F" w:rsidRPr="00C47F90">
        <w:rPr>
          <w:rFonts w:ascii="Times New Roman" w:hAnsi="Times New Roman"/>
          <w:bCs/>
          <w:sz w:val="24"/>
          <w:szCs w:val="24"/>
        </w:rPr>
        <w:t>b</w:t>
      </w:r>
      <w:r w:rsidR="00BC76CE" w:rsidRPr="00C47F90">
        <w:rPr>
          <w:rFonts w:ascii="Times New Roman" w:hAnsi="Times New Roman"/>
          <w:bCs/>
          <w:sz w:val="24"/>
          <w:szCs w:val="24"/>
        </w:rPr>
        <w:t xml:space="preserve"> survestada </w:t>
      </w:r>
      <w:r w:rsidR="00897D6F" w:rsidRPr="00C47F90">
        <w:rPr>
          <w:rFonts w:ascii="Times New Roman" w:hAnsi="Times New Roman"/>
          <w:bCs/>
          <w:sz w:val="24"/>
          <w:szCs w:val="24"/>
        </w:rPr>
        <w:t>teda</w:t>
      </w:r>
      <w:r w:rsidR="00BC76CE" w:rsidRPr="00C47F90">
        <w:rPr>
          <w:rFonts w:ascii="Times New Roman" w:hAnsi="Times New Roman"/>
          <w:bCs/>
          <w:sz w:val="24"/>
          <w:szCs w:val="24"/>
        </w:rPr>
        <w:t xml:space="preserve"> otsust täitma. </w:t>
      </w:r>
      <w:r w:rsidR="001F1946" w:rsidRPr="00C47F90">
        <w:rPr>
          <w:rFonts w:ascii="Times New Roman" w:hAnsi="Times New Roman"/>
          <w:bCs/>
          <w:sz w:val="24"/>
          <w:szCs w:val="24"/>
        </w:rPr>
        <w:t>O</w:t>
      </w:r>
      <w:r w:rsidR="00172717" w:rsidRPr="00C47F90">
        <w:rPr>
          <w:rFonts w:ascii="Times New Roman" w:hAnsi="Times New Roman"/>
          <w:bCs/>
          <w:sz w:val="24"/>
          <w:szCs w:val="24"/>
        </w:rPr>
        <w:t>sa kauplejatest täidab otsuse pärast</w:t>
      </w:r>
      <w:r w:rsidR="00FD1361" w:rsidRPr="00C47F90">
        <w:rPr>
          <w:rFonts w:ascii="Times New Roman" w:hAnsi="Times New Roman"/>
          <w:bCs/>
          <w:sz w:val="24"/>
          <w:szCs w:val="24"/>
        </w:rPr>
        <w:t xml:space="preserve"> seda, kui nad on kantud</w:t>
      </w:r>
      <w:r w:rsidR="00D04FFB" w:rsidRPr="00C47F90">
        <w:rPr>
          <w:rFonts w:ascii="Times New Roman" w:hAnsi="Times New Roman"/>
          <w:bCs/>
          <w:sz w:val="24"/>
          <w:szCs w:val="24"/>
        </w:rPr>
        <w:t xml:space="preserve"> </w:t>
      </w:r>
      <w:r w:rsidR="00172717" w:rsidRPr="00C47F90">
        <w:rPr>
          <w:rFonts w:ascii="Times New Roman" w:hAnsi="Times New Roman"/>
          <w:bCs/>
          <w:sz w:val="24"/>
          <w:szCs w:val="24"/>
        </w:rPr>
        <w:t>musta nimekirja</w:t>
      </w:r>
      <w:r w:rsidR="00F465BF" w:rsidRPr="00C47F90">
        <w:rPr>
          <w:rFonts w:ascii="Times New Roman" w:hAnsi="Times New Roman"/>
          <w:bCs/>
          <w:sz w:val="24"/>
          <w:szCs w:val="24"/>
        </w:rPr>
        <w:t xml:space="preserve">, see tähendab, et </w:t>
      </w:r>
      <w:r w:rsidR="00172717" w:rsidRPr="00C47F90">
        <w:rPr>
          <w:rFonts w:ascii="Times New Roman" w:hAnsi="Times New Roman"/>
          <w:bCs/>
          <w:sz w:val="24"/>
          <w:szCs w:val="24"/>
        </w:rPr>
        <w:t>tarbija</w:t>
      </w:r>
      <w:r w:rsidR="004D474C" w:rsidRPr="00C47F90">
        <w:rPr>
          <w:rFonts w:ascii="Times New Roman" w:hAnsi="Times New Roman"/>
          <w:bCs/>
          <w:sz w:val="24"/>
          <w:szCs w:val="24"/>
        </w:rPr>
        <w:t xml:space="preserve"> on</w:t>
      </w:r>
      <w:r w:rsidR="00172717" w:rsidRPr="00C47F90">
        <w:rPr>
          <w:rFonts w:ascii="Times New Roman" w:hAnsi="Times New Roman"/>
          <w:bCs/>
          <w:sz w:val="24"/>
          <w:szCs w:val="24"/>
        </w:rPr>
        <w:t xml:space="preserve"> otsuse täitmist </w:t>
      </w:r>
      <w:r w:rsidR="002260E2" w:rsidRPr="00C47F90">
        <w:rPr>
          <w:rFonts w:ascii="Times New Roman" w:hAnsi="Times New Roman"/>
          <w:bCs/>
          <w:sz w:val="24"/>
          <w:szCs w:val="24"/>
        </w:rPr>
        <w:t xml:space="preserve">on oodanud </w:t>
      </w:r>
      <w:r w:rsidR="00172717" w:rsidRPr="00C47F90">
        <w:rPr>
          <w:rFonts w:ascii="Times New Roman" w:hAnsi="Times New Roman"/>
          <w:bCs/>
          <w:sz w:val="24"/>
          <w:szCs w:val="24"/>
        </w:rPr>
        <w:t>üle 30</w:t>
      </w:r>
      <w:r w:rsidR="00E2206D" w:rsidRPr="00C47F90">
        <w:rPr>
          <w:rFonts w:ascii="Times New Roman" w:hAnsi="Times New Roman"/>
          <w:bCs/>
          <w:sz w:val="24"/>
          <w:szCs w:val="24"/>
        </w:rPr>
        <w:t> </w:t>
      </w:r>
      <w:r w:rsidR="00172717" w:rsidRPr="00C47F90">
        <w:rPr>
          <w:rFonts w:ascii="Times New Roman" w:hAnsi="Times New Roman"/>
          <w:bCs/>
          <w:sz w:val="24"/>
          <w:szCs w:val="24"/>
        </w:rPr>
        <w:t>päeva.</w:t>
      </w:r>
      <w:r w:rsidR="00BC76CE" w:rsidRPr="00C47F90">
        <w:rPr>
          <w:rFonts w:ascii="Times New Roman" w:hAnsi="Times New Roman"/>
          <w:bCs/>
          <w:sz w:val="24"/>
          <w:szCs w:val="24"/>
        </w:rPr>
        <w:t xml:space="preserve"> </w:t>
      </w:r>
      <w:r w:rsidR="00172717" w:rsidRPr="00C47F90">
        <w:rPr>
          <w:rFonts w:ascii="Times New Roman" w:hAnsi="Times New Roman"/>
          <w:bCs/>
          <w:sz w:val="24"/>
          <w:szCs w:val="24"/>
        </w:rPr>
        <w:t xml:space="preserve">Sageli tuleb tarbijal oodata </w:t>
      </w:r>
      <w:r w:rsidR="00BC76CE" w:rsidRPr="00C47F90">
        <w:rPr>
          <w:rFonts w:ascii="Times New Roman" w:hAnsi="Times New Roman"/>
          <w:bCs/>
          <w:sz w:val="24"/>
          <w:szCs w:val="24"/>
        </w:rPr>
        <w:t xml:space="preserve">nõude rahuldamist </w:t>
      </w:r>
      <w:r w:rsidR="002260E2" w:rsidRPr="00C47F90">
        <w:rPr>
          <w:rFonts w:ascii="Times New Roman" w:hAnsi="Times New Roman"/>
          <w:bCs/>
          <w:sz w:val="24"/>
          <w:szCs w:val="24"/>
        </w:rPr>
        <w:t xml:space="preserve">aga </w:t>
      </w:r>
      <w:r w:rsidR="00BC76CE" w:rsidRPr="00C47F90">
        <w:rPr>
          <w:rFonts w:ascii="Times New Roman" w:hAnsi="Times New Roman"/>
          <w:bCs/>
          <w:sz w:val="24"/>
          <w:szCs w:val="24"/>
        </w:rPr>
        <w:t>pool aastat või kauem</w:t>
      </w:r>
      <w:r w:rsidR="00172717" w:rsidRPr="00C47F90">
        <w:rPr>
          <w:rFonts w:ascii="Times New Roman" w:hAnsi="Times New Roman"/>
          <w:bCs/>
          <w:sz w:val="24"/>
          <w:szCs w:val="24"/>
        </w:rPr>
        <w:t xml:space="preserve"> ja </w:t>
      </w:r>
      <w:r w:rsidR="002260E2" w:rsidRPr="00C47F90">
        <w:rPr>
          <w:rFonts w:ascii="Times New Roman" w:hAnsi="Times New Roman"/>
          <w:bCs/>
          <w:sz w:val="24"/>
          <w:szCs w:val="24"/>
        </w:rPr>
        <w:t xml:space="preserve">kolmandik </w:t>
      </w:r>
      <w:r w:rsidR="00172717" w:rsidRPr="00C47F90">
        <w:rPr>
          <w:rFonts w:ascii="Times New Roman" w:hAnsi="Times New Roman"/>
          <w:bCs/>
          <w:sz w:val="24"/>
          <w:szCs w:val="24"/>
        </w:rPr>
        <w:t>otsus</w:t>
      </w:r>
      <w:r w:rsidR="002260E2" w:rsidRPr="00C47F90">
        <w:rPr>
          <w:rFonts w:ascii="Times New Roman" w:hAnsi="Times New Roman"/>
          <w:bCs/>
          <w:sz w:val="24"/>
          <w:szCs w:val="24"/>
        </w:rPr>
        <w:t xml:space="preserve">eid </w:t>
      </w:r>
      <w:r w:rsidR="00172717" w:rsidRPr="00C47F90">
        <w:rPr>
          <w:rFonts w:ascii="Times New Roman" w:hAnsi="Times New Roman"/>
          <w:bCs/>
          <w:sz w:val="24"/>
          <w:szCs w:val="24"/>
        </w:rPr>
        <w:t>jääbki täitmata.</w:t>
      </w:r>
    </w:p>
    <w:p w14:paraId="0566F9E1" w14:textId="77777777" w:rsidR="00BC76CE" w:rsidRPr="00C47F90" w:rsidRDefault="00BC76CE">
      <w:pPr>
        <w:spacing w:after="0" w:line="240" w:lineRule="auto"/>
        <w:jc w:val="both"/>
        <w:rPr>
          <w:rFonts w:ascii="Times New Roman" w:hAnsi="Times New Roman"/>
          <w:bCs/>
          <w:sz w:val="24"/>
          <w:szCs w:val="24"/>
        </w:rPr>
      </w:pPr>
    </w:p>
    <w:p w14:paraId="5A8CDC77" w14:textId="1CB72078" w:rsidR="00BC76CE" w:rsidRPr="00C47F90" w:rsidRDefault="0096323E">
      <w:pPr>
        <w:spacing w:after="0" w:line="240" w:lineRule="auto"/>
        <w:jc w:val="both"/>
        <w:rPr>
          <w:rFonts w:ascii="Times New Roman" w:hAnsi="Times New Roman"/>
          <w:bCs/>
          <w:sz w:val="24"/>
          <w:szCs w:val="24"/>
        </w:rPr>
      </w:pPr>
      <w:ins w:id="56" w:author="Birgit Hermann" w:date="2024-03-06T21:41:00Z">
        <w:r>
          <w:rPr>
            <w:noProof/>
          </w:rPr>
          <mc:AlternateContent>
            <mc:Choice Requires="wpg">
              <w:drawing>
                <wp:inline distT="0" distB="0" distL="0" distR="0" wp14:anchorId="0D1CFEF0" wp14:editId="1B93FDA3">
                  <wp:extent cx="5674995" cy="2080895"/>
                  <wp:effectExtent l="3810" t="10795" r="45720" b="32385"/>
                  <wp:docPr id="37" name="Rühm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4995" cy="2080895"/>
                            <a:chOff x="0" y="0"/>
                            <a:chExt cx="56747" cy="20806"/>
                          </a:xfrm>
                        </wpg:grpSpPr>
                        <wps:wsp>
                          <wps:cNvPr id="38" name="Shape 6036"/>
                          <wps:cNvSpPr>
                            <a:spLocks/>
                          </wps:cNvSpPr>
                          <wps:spPr bwMode="auto">
                            <a:xfrm>
                              <a:off x="15752"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Shape 6037"/>
                          <wps:cNvSpPr>
                            <a:spLocks/>
                          </wps:cNvSpPr>
                          <wps:spPr bwMode="auto">
                            <a:xfrm>
                              <a:off x="22488"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Shape 6038"/>
                          <wps:cNvSpPr>
                            <a:spLocks/>
                          </wps:cNvSpPr>
                          <wps:spPr bwMode="auto">
                            <a:xfrm>
                              <a:off x="29208"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Shape 6039"/>
                          <wps:cNvSpPr>
                            <a:spLocks/>
                          </wps:cNvSpPr>
                          <wps:spPr bwMode="auto">
                            <a:xfrm>
                              <a:off x="35929"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Shape 6040"/>
                          <wps:cNvSpPr>
                            <a:spLocks/>
                          </wps:cNvSpPr>
                          <wps:spPr bwMode="auto">
                            <a:xfrm>
                              <a:off x="42650"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Shape 6041"/>
                          <wps:cNvSpPr>
                            <a:spLocks/>
                          </wps:cNvSpPr>
                          <wps:spPr bwMode="auto">
                            <a:xfrm>
                              <a:off x="49386"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Shape 6042"/>
                          <wps:cNvSpPr>
                            <a:spLocks/>
                          </wps:cNvSpPr>
                          <wps:spPr bwMode="auto">
                            <a:xfrm>
                              <a:off x="56103"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Shape 214986"/>
                          <wps:cNvSpPr>
                            <a:spLocks/>
                          </wps:cNvSpPr>
                          <wps:spPr bwMode="auto">
                            <a:xfrm>
                              <a:off x="9031" y="16367"/>
                              <a:ext cx="22860" cy="1341"/>
                            </a:xfrm>
                            <a:custGeom>
                              <a:avLst/>
                              <a:gdLst>
                                <a:gd name="T0" fmla="*/ 0 w 2286000"/>
                                <a:gd name="T1" fmla="*/ 0 h 134112"/>
                                <a:gd name="T2" fmla="*/ 2286000 w 2286000"/>
                                <a:gd name="T3" fmla="*/ 0 h 134112"/>
                                <a:gd name="T4" fmla="*/ 2286000 w 2286000"/>
                                <a:gd name="T5" fmla="*/ 134112 h 134112"/>
                                <a:gd name="T6" fmla="*/ 0 w 2286000"/>
                                <a:gd name="T7" fmla="*/ 134112 h 134112"/>
                                <a:gd name="T8" fmla="*/ 0 w 2286000"/>
                                <a:gd name="T9" fmla="*/ 0 h 134112"/>
                                <a:gd name="T10" fmla="*/ 0 w 2286000"/>
                                <a:gd name="T11" fmla="*/ 0 h 134112"/>
                                <a:gd name="T12" fmla="*/ 2286000 w 2286000"/>
                                <a:gd name="T13" fmla="*/ 134112 h 134112"/>
                              </a:gdLst>
                              <a:ahLst/>
                              <a:cxnLst>
                                <a:cxn ang="0">
                                  <a:pos x="T0" y="T1"/>
                                </a:cxn>
                                <a:cxn ang="0">
                                  <a:pos x="T2" y="T3"/>
                                </a:cxn>
                                <a:cxn ang="0">
                                  <a:pos x="T4" y="T5"/>
                                </a:cxn>
                                <a:cxn ang="0">
                                  <a:pos x="T6" y="T7"/>
                                </a:cxn>
                                <a:cxn ang="0">
                                  <a:pos x="T8" y="T9"/>
                                </a:cxn>
                              </a:cxnLst>
                              <a:rect l="T10" t="T11" r="T12" b="T13"/>
                              <a:pathLst>
                                <a:path w="2286000" h="134112">
                                  <a:moveTo>
                                    <a:pt x="0" y="0"/>
                                  </a:moveTo>
                                  <a:lnTo>
                                    <a:pt x="2286000" y="0"/>
                                  </a:lnTo>
                                  <a:lnTo>
                                    <a:pt x="2286000"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46" name="Shape 214987"/>
                          <wps:cNvSpPr>
                            <a:spLocks/>
                          </wps:cNvSpPr>
                          <wps:spPr bwMode="auto">
                            <a:xfrm>
                              <a:off x="9031" y="12573"/>
                              <a:ext cx="6050" cy="1356"/>
                            </a:xfrm>
                            <a:custGeom>
                              <a:avLst/>
                              <a:gdLst>
                                <a:gd name="T0" fmla="*/ 0 w 605028"/>
                                <a:gd name="T1" fmla="*/ 0 h 135636"/>
                                <a:gd name="T2" fmla="*/ 605028 w 605028"/>
                                <a:gd name="T3" fmla="*/ 0 h 135636"/>
                                <a:gd name="T4" fmla="*/ 605028 w 605028"/>
                                <a:gd name="T5" fmla="*/ 135636 h 135636"/>
                                <a:gd name="T6" fmla="*/ 0 w 605028"/>
                                <a:gd name="T7" fmla="*/ 135636 h 135636"/>
                                <a:gd name="T8" fmla="*/ 0 w 605028"/>
                                <a:gd name="T9" fmla="*/ 0 h 135636"/>
                                <a:gd name="T10" fmla="*/ 0 w 605028"/>
                                <a:gd name="T11" fmla="*/ 0 h 135636"/>
                                <a:gd name="T12" fmla="*/ 605028 w 605028"/>
                                <a:gd name="T13" fmla="*/ 135636 h 135636"/>
                              </a:gdLst>
                              <a:ahLst/>
                              <a:cxnLst>
                                <a:cxn ang="0">
                                  <a:pos x="T0" y="T1"/>
                                </a:cxn>
                                <a:cxn ang="0">
                                  <a:pos x="T2" y="T3"/>
                                </a:cxn>
                                <a:cxn ang="0">
                                  <a:pos x="T4" y="T5"/>
                                </a:cxn>
                                <a:cxn ang="0">
                                  <a:pos x="T6" y="T7"/>
                                </a:cxn>
                                <a:cxn ang="0">
                                  <a:pos x="T8" y="T9"/>
                                </a:cxn>
                              </a:cxnLst>
                              <a:rect l="T10" t="T11" r="T12" b="T13"/>
                              <a:pathLst>
                                <a:path w="605028" h="135636">
                                  <a:moveTo>
                                    <a:pt x="0" y="0"/>
                                  </a:moveTo>
                                  <a:lnTo>
                                    <a:pt x="605028" y="0"/>
                                  </a:lnTo>
                                  <a:lnTo>
                                    <a:pt x="605028" y="135636"/>
                                  </a:lnTo>
                                  <a:lnTo>
                                    <a:pt x="0" y="135636"/>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47" name="Shape 214988"/>
                          <wps:cNvSpPr>
                            <a:spLocks/>
                          </wps:cNvSpPr>
                          <wps:spPr bwMode="auto">
                            <a:xfrm>
                              <a:off x="9031" y="8793"/>
                              <a:ext cx="18151" cy="1341"/>
                            </a:xfrm>
                            <a:custGeom>
                              <a:avLst/>
                              <a:gdLst>
                                <a:gd name="T0" fmla="*/ 0 w 1815084"/>
                                <a:gd name="T1" fmla="*/ 0 h 134112"/>
                                <a:gd name="T2" fmla="*/ 1815084 w 1815084"/>
                                <a:gd name="T3" fmla="*/ 0 h 134112"/>
                                <a:gd name="T4" fmla="*/ 1815084 w 1815084"/>
                                <a:gd name="T5" fmla="*/ 134112 h 134112"/>
                                <a:gd name="T6" fmla="*/ 0 w 1815084"/>
                                <a:gd name="T7" fmla="*/ 134112 h 134112"/>
                                <a:gd name="T8" fmla="*/ 0 w 1815084"/>
                                <a:gd name="T9" fmla="*/ 0 h 134112"/>
                                <a:gd name="T10" fmla="*/ 0 w 1815084"/>
                                <a:gd name="T11" fmla="*/ 0 h 134112"/>
                                <a:gd name="T12" fmla="*/ 1815084 w 1815084"/>
                                <a:gd name="T13" fmla="*/ 134112 h 134112"/>
                              </a:gdLst>
                              <a:ahLst/>
                              <a:cxnLst>
                                <a:cxn ang="0">
                                  <a:pos x="T0" y="T1"/>
                                </a:cxn>
                                <a:cxn ang="0">
                                  <a:pos x="T2" y="T3"/>
                                </a:cxn>
                                <a:cxn ang="0">
                                  <a:pos x="T4" y="T5"/>
                                </a:cxn>
                                <a:cxn ang="0">
                                  <a:pos x="T6" y="T7"/>
                                </a:cxn>
                                <a:cxn ang="0">
                                  <a:pos x="T8" y="T9"/>
                                </a:cxn>
                              </a:cxnLst>
                              <a:rect l="T10" t="T11" r="T12" b="T13"/>
                              <a:pathLst>
                                <a:path w="1815084" h="134112">
                                  <a:moveTo>
                                    <a:pt x="0" y="0"/>
                                  </a:moveTo>
                                  <a:lnTo>
                                    <a:pt x="1815084" y="0"/>
                                  </a:lnTo>
                                  <a:lnTo>
                                    <a:pt x="1815084"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48" name="Shape 214989"/>
                          <wps:cNvSpPr>
                            <a:spLocks/>
                          </wps:cNvSpPr>
                          <wps:spPr bwMode="auto">
                            <a:xfrm>
                              <a:off x="9031" y="5013"/>
                              <a:ext cx="12771" cy="1342"/>
                            </a:xfrm>
                            <a:custGeom>
                              <a:avLst/>
                              <a:gdLst>
                                <a:gd name="T0" fmla="*/ 0 w 1277112"/>
                                <a:gd name="T1" fmla="*/ 0 h 134112"/>
                                <a:gd name="T2" fmla="*/ 1277112 w 1277112"/>
                                <a:gd name="T3" fmla="*/ 0 h 134112"/>
                                <a:gd name="T4" fmla="*/ 1277112 w 1277112"/>
                                <a:gd name="T5" fmla="*/ 134112 h 134112"/>
                                <a:gd name="T6" fmla="*/ 0 w 1277112"/>
                                <a:gd name="T7" fmla="*/ 134112 h 134112"/>
                                <a:gd name="T8" fmla="*/ 0 w 1277112"/>
                                <a:gd name="T9" fmla="*/ 0 h 134112"/>
                                <a:gd name="T10" fmla="*/ 0 w 1277112"/>
                                <a:gd name="T11" fmla="*/ 0 h 134112"/>
                                <a:gd name="T12" fmla="*/ 1277112 w 1277112"/>
                                <a:gd name="T13" fmla="*/ 134112 h 134112"/>
                              </a:gdLst>
                              <a:ahLst/>
                              <a:cxnLst>
                                <a:cxn ang="0">
                                  <a:pos x="T0" y="T1"/>
                                </a:cxn>
                                <a:cxn ang="0">
                                  <a:pos x="T2" y="T3"/>
                                </a:cxn>
                                <a:cxn ang="0">
                                  <a:pos x="T4" y="T5"/>
                                </a:cxn>
                                <a:cxn ang="0">
                                  <a:pos x="T6" y="T7"/>
                                </a:cxn>
                                <a:cxn ang="0">
                                  <a:pos x="T8" y="T9"/>
                                </a:cxn>
                              </a:cxnLst>
                              <a:rect l="T10" t="T11" r="T12" b="T13"/>
                              <a:pathLst>
                                <a:path w="1277112" h="134112">
                                  <a:moveTo>
                                    <a:pt x="0" y="0"/>
                                  </a:moveTo>
                                  <a:lnTo>
                                    <a:pt x="1277112" y="0"/>
                                  </a:lnTo>
                                  <a:lnTo>
                                    <a:pt x="1277112"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49" name="Shape 214990"/>
                          <wps:cNvSpPr>
                            <a:spLocks/>
                          </wps:cNvSpPr>
                          <wps:spPr bwMode="auto">
                            <a:xfrm>
                              <a:off x="9031" y="1219"/>
                              <a:ext cx="41696" cy="1341"/>
                            </a:xfrm>
                            <a:custGeom>
                              <a:avLst/>
                              <a:gdLst>
                                <a:gd name="T0" fmla="*/ 0 w 4169664"/>
                                <a:gd name="T1" fmla="*/ 0 h 134112"/>
                                <a:gd name="T2" fmla="*/ 4169664 w 4169664"/>
                                <a:gd name="T3" fmla="*/ 0 h 134112"/>
                                <a:gd name="T4" fmla="*/ 4169664 w 4169664"/>
                                <a:gd name="T5" fmla="*/ 134112 h 134112"/>
                                <a:gd name="T6" fmla="*/ 0 w 4169664"/>
                                <a:gd name="T7" fmla="*/ 134112 h 134112"/>
                                <a:gd name="T8" fmla="*/ 0 w 4169664"/>
                                <a:gd name="T9" fmla="*/ 0 h 134112"/>
                                <a:gd name="T10" fmla="*/ 0 w 4169664"/>
                                <a:gd name="T11" fmla="*/ 0 h 134112"/>
                                <a:gd name="T12" fmla="*/ 4169664 w 4169664"/>
                                <a:gd name="T13" fmla="*/ 134112 h 134112"/>
                              </a:gdLst>
                              <a:ahLst/>
                              <a:cxnLst>
                                <a:cxn ang="0">
                                  <a:pos x="T0" y="T1"/>
                                </a:cxn>
                                <a:cxn ang="0">
                                  <a:pos x="T2" y="T3"/>
                                </a:cxn>
                                <a:cxn ang="0">
                                  <a:pos x="T4" y="T5"/>
                                </a:cxn>
                                <a:cxn ang="0">
                                  <a:pos x="T6" y="T7"/>
                                </a:cxn>
                                <a:cxn ang="0">
                                  <a:pos x="T8" y="T9"/>
                                </a:cxn>
                              </a:cxnLst>
                              <a:rect l="T10" t="T11" r="T12" b="T13"/>
                              <a:pathLst>
                                <a:path w="4169664" h="134112">
                                  <a:moveTo>
                                    <a:pt x="0" y="0"/>
                                  </a:moveTo>
                                  <a:lnTo>
                                    <a:pt x="4169664" y="0"/>
                                  </a:lnTo>
                                  <a:lnTo>
                                    <a:pt x="4169664"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0" name="Shape 6048"/>
                          <wps:cNvSpPr>
                            <a:spLocks/>
                          </wps:cNvSpPr>
                          <wps:spPr bwMode="auto">
                            <a:xfrm>
                              <a:off x="9031" y="0"/>
                              <a:ext cx="0" cy="18930"/>
                            </a:xfrm>
                            <a:custGeom>
                              <a:avLst/>
                              <a:gdLst>
                                <a:gd name="T0" fmla="*/ 1893062 h 1893062"/>
                                <a:gd name="T1" fmla="*/ 0 h 1893062"/>
                                <a:gd name="T2" fmla="*/ 0 h 1893062"/>
                                <a:gd name="T3" fmla="*/ 1893062 h 1893062"/>
                              </a:gdLst>
                              <a:ahLst/>
                              <a:cxnLst>
                                <a:cxn ang="0">
                                  <a:pos x="0" y="T0"/>
                                </a:cxn>
                                <a:cxn ang="0">
                                  <a:pos x="0" y="T1"/>
                                </a:cxn>
                              </a:cxnLst>
                              <a:rect l="0" t="T2" r="0" b="T3"/>
                              <a:pathLst>
                                <a:path h="1893062">
                                  <a:moveTo>
                                    <a:pt x="0" y="1893062"/>
                                  </a:moveTo>
                                  <a:lnTo>
                                    <a:pt x="0"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6049"/>
                          <wps:cNvSpPr>
                            <a:spLocks noChangeArrowheads="1"/>
                          </wps:cNvSpPr>
                          <wps:spPr bwMode="auto">
                            <a:xfrm>
                              <a:off x="32659" y="16593"/>
                              <a:ext cx="169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34C01" w14:textId="77777777" w:rsidR="00511DF8" w:rsidRDefault="00511DF8" w:rsidP="00BC76CE">
                                <w:pPr>
                                  <w:rPr>
                                    <w:ins w:id="57" w:author="Birgit Hermann" w:date="2024-03-06T21:41:00Z"/>
                                  </w:rPr>
                                </w:pPr>
                                <w:ins w:id="58" w:author="Birgit Hermann" w:date="2024-03-06T21:41:00Z">
                                  <w:r>
                                    <w:rPr>
                                      <w:spacing w:val="1"/>
                                      <w:w w:val="122"/>
                                      <w:sz w:val="16"/>
                                    </w:rPr>
                                    <w:t>34</w:t>
                                  </w:r>
                                </w:ins>
                              </w:p>
                            </w:txbxContent>
                          </wps:txbx>
                          <wps:bodyPr rot="0" vert="horz" wrap="square" lIns="0" tIns="0" rIns="0" bIns="0" anchor="t" anchorCtr="0" upright="1">
                            <a:noAutofit/>
                          </wps:bodyPr>
                        </wps:wsp>
                        <wps:wsp>
                          <wps:cNvPr id="52" name="Rectangle 6050"/>
                          <wps:cNvSpPr>
                            <a:spLocks noChangeArrowheads="1"/>
                          </wps:cNvSpPr>
                          <wps:spPr bwMode="auto">
                            <a:xfrm>
                              <a:off x="15846" y="12805"/>
                              <a:ext cx="842"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76CD9" w14:textId="77777777" w:rsidR="00511DF8" w:rsidRDefault="00511DF8" w:rsidP="00BC76CE">
                                <w:pPr>
                                  <w:rPr>
                                    <w:ins w:id="59" w:author="Birgit Hermann" w:date="2024-03-06T21:41:00Z"/>
                                  </w:rPr>
                                </w:pPr>
                                <w:ins w:id="60" w:author="Birgit Hermann" w:date="2024-03-06T21:41:00Z">
                                  <w:r>
                                    <w:rPr>
                                      <w:w w:val="122"/>
                                      <w:sz w:val="16"/>
                                    </w:rPr>
                                    <w:t>9</w:t>
                                  </w:r>
                                </w:ins>
                              </w:p>
                            </w:txbxContent>
                          </wps:txbx>
                          <wps:bodyPr rot="0" vert="horz" wrap="square" lIns="0" tIns="0" rIns="0" bIns="0" anchor="t" anchorCtr="0" upright="1">
                            <a:noAutofit/>
                          </wps:bodyPr>
                        </wps:wsp>
                        <wps:wsp>
                          <wps:cNvPr id="53" name="Rectangle 6051"/>
                          <wps:cNvSpPr>
                            <a:spLocks noChangeArrowheads="1"/>
                          </wps:cNvSpPr>
                          <wps:spPr bwMode="auto">
                            <a:xfrm>
                              <a:off x="27950" y="9019"/>
                              <a:ext cx="1693"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79A4C" w14:textId="77777777" w:rsidR="00511DF8" w:rsidRDefault="00511DF8" w:rsidP="00BC76CE">
                                <w:pPr>
                                  <w:rPr>
                                    <w:ins w:id="61" w:author="Birgit Hermann" w:date="2024-03-06T21:41:00Z"/>
                                  </w:rPr>
                                </w:pPr>
                                <w:ins w:id="62" w:author="Birgit Hermann" w:date="2024-03-06T21:41:00Z">
                                  <w:r>
                                    <w:rPr>
                                      <w:spacing w:val="1"/>
                                      <w:w w:val="122"/>
                                      <w:sz w:val="16"/>
                                    </w:rPr>
                                    <w:t>27</w:t>
                                  </w:r>
                                </w:ins>
                              </w:p>
                            </w:txbxContent>
                          </wps:txbx>
                          <wps:bodyPr rot="0" vert="horz" wrap="square" lIns="0" tIns="0" rIns="0" bIns="0" anchor="t" anchorCtr="0" upright="1">
                            <a:noAutofit/>
                          </wps:bodyPr>
                        </wps:wsp>
                        <wps:wsp>
                          <wps:cNvPr id="54" name="Rectangle 6052"/>
                          <wps:cNvSpPr>
                            <a:spLocks noChangeArrowheads="1"/>
                          </wps:cNvSpPr>
                          <wps:spPr bwMode="auto">
                            <a:xfrm>
                              <a:off x="22570" y="5233"/>
                              <a:ext cx="169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72ACD" w14:textId="77777777" w:rsidR="00511DF8" w:rsidRDefault="00511DF8" w:rsidP="00BC76CE">
                                <w:pPr>
                                  <w:rPr>
                                    <w:ins w:id="63" w:author="Birgit Hermann" w:date="2024-03-06T21:41:00Z"/>
                                  </w:rPr>
                                </w:pPr>
                                <w:ins w:id="64" w:author="Birgit Hermann" w:date="2024-03-06T21:41:00Z">
                                  <w:r>
                                    <w:rPr>
                                      <w:spacing w:val="1"/>
                                      <w:w w:val="122"/>
                                      <w:sz w:val="16"/>
                                    </w:rPr>
                                    <w:t>19</w:t>
                                  </w:r>
                                </w:ins>
                              </w:p>
                            </w:txbxContent>
                          </wps:txbx>
                          <wps:bodyPr rot="0" vert="horz" wrap="square" lIns="0" tIns="0" rIns="0" bIns="0" anchor="t" anchorCtr="0" upright="1">
                            <a:noAutofit/>
                          </wps:bodyPr>
                        </wps:wsp>
                        <wps:wsp>
                          <wps:cNvPr id="55" name="Rectangle 6053"/>
                          <wps:cNvSpPr>
                            <a:spLocks noChangeArrowheads="1"/>
                          </wps:cNvSpPr>
                          <wps:spPr bwMode="auto">
                            <a:xfrm>
                              <a:off x="51489" y="1445"/>
                              <a:ext cx="169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1E878" w14:textId="77777777" w:rsidR="00511DF8" w:rsidRDefault="00511DF8" w:rsidP="00BC76CE">
                                <w:pPr>
                                  <w:rPr>
                                    <w:ins w:id="65" w:author="Birgit Hermann" w:date="2024-03-06T21:41:00Z"/>
                                  </w:rPr>
                                </w:pPr>
                                <w:ins w:id="66" w:author="Birgit Hermann" w:date="2024-03-06T21:41:00Z">
                                  <w:r>
                                    <w:rPr>
                                      <w:spacing w:val="1"/>
                                      <w:w w:val="122"/>
                                      <w:sz w:val="16"/>
                                    </w:rPr>
                                    <w:t>62</w:t>
                                  </w:r>
                                </w:ins>
                              </w:p>
                            </w:txbxContent>
                          </wps:txbx>
                          <wps:bodyPr rot="0" vert="horz" wrap="square" lIns="0" tIns="0" rIns="0" bIns="0" anchor="t" anchorCtr="0" upright="1">
                            <a:noAutofit/>
                          </wps:bodyPr>
                        </wps:wsp>
                        <wps:wsp>
                          <wps:cNvPr id="56" name="Rectangle 6054"/>
                          <wps:cNvSpPr>
                            <a:spLocks noChangeArrowheads="1"/>
                          </wps:cNvSpPr>
                          <wps:spPr bwMode="auto">
                            <a:xfrm>
                              <a:off x="8720" y="19744"/>
                              <a:ext cx="842"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00FF1" w14:textId="77777777" w:rsidR="00511DF8" w:rsidRDefault="00511DF8" w:rsidP="00BC76CE">
                                <w:pPr>
                                  <w:rPr>
                                    <w:ins w:id="67" w:author="Birgit Hermann" w:date="2024-03-06T21:41:00Z"/>
                                  </w:rPr>
                                </w:pPr>
                                <w:ins w:id="68" w:author="Birgit Hermann" w:date="2024-03-06T21:41:00Z">
                                  <w:r>
                                    <w:rPr>
                                      <w:w w:val="122"/>
                                      <w:sz w:val="16"/>
                                    </w:rPr>
                                    <w:t>0</w:t>
                                  </w:r>
                                </w:ins>
                              </w:p>
                            </w:txbxContent>
                          </wps:txbx>
                          <wps:bodyPr rot="0" vert="horz" wrap="square" lIns="0" tIns="0" rIns="0" bIns="0" anchor="t" anchorCtr="0" upright="1">
                            <a:noAutofit/>
                          </wps:bodyPr>
                        </wps:wsp>
                        <wps:wsp>
                          <wps:cNvPr id="57" name="Rectangle 6055"/>
                          <wps:cNvSpPr>
                            <a:spLocks noChangeArrowheads="1"/>
                          </wps:cNvSpPr>
                          <wps:spPr bwMode="auto">
                            <a:xfrm>
                              <a:off x="15129"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09446" w14:textId="77777777" w:rsidR="00511DF8" w:rsidRDefault="00511DF8" w:rsidP="00BC76CE">
                                <w:pPr>
                                  <w:rPr>
                                    <w:ins w:id="69" w:author="Birgit Hermann" w:date="2024-03-06T21:41:00Z"/>
                                  </w:rPr>
                                </w:pPr>
                                <w:ins w:id="70" w:author="Birgit Hermann" w:date="2024-03-06T21:41:00Z">
                                  <w:r>
                                    <w:rPr>
                                      <w:spacing w:val="-1"/>
                                      <w:w w:val="121"/>
                                      <w:sz w:val="16"/>
                                    </w:rPr>
                                    <w:t>10</w:t>
                                  </w:r>
                                </w:ins>
                              </w:p>
                            </w:txbxContent>
                          </wps:txbx>
                          <wps:bodyPr rot="0" vert="horz" wrap="square" lIns="0" tIns="0" rIns="0" bIns="0" anchor="t" anchorCtr="0" upright="1">
                            <a:noAutofit/>
                          </wps:bodyPr>
                        </wps:wsp>
                        <wps:wsp>
                          <wps:cNvPr id="58" name="Rectangle 6056"/>
                          <wps:cNvSpPr>
                            <a:spLocks noChangeArrowheads="1"/>
                          </wps:cNvSpPr>
                          <wps:spPr bwMode="auto">
                            <a:xfrm>
                              <a:off x="21856"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27DB" w14:textId="77777777" w:rsidR="00511DF8" w:rsidRDefault="00511DF8" w:rsidP="00BC76CE">
                                <w:pPr>
                                  <w:rPr>
                                    <w:ins w:id="71" w:author="Birgit Hermann" w:date="2024-03-06T21:41:00Z"/>
                                  </w:rPr>
                                </w:pPr>
                                <w:ins w:id="72" w:author="Birgit Hermann" w:date="2024-03-06T21:41:00Z">
                                  <w:r>
                                    <w:rPr>
                                      <w:spacing w:val="-1"/>
                                      <w:w w:val="121"/>
                                      <w:sz w:val="16"/>
                                    </w:rPr>
                                    <w:t>20</w:t>
                                  </w:r>
                                </w:ins>
                              </w:p>
                            </w:txbxContent>
                          </wps:txbx>
                          <wps:bodyPr rot="0" vert="horz" wrap="square" lIns="0" tIns="0" rIns="0" bIns="0" anchor="t" anchorCtr="0" upright="1">
                            <a:noAutofit/>
                          </wps:bodyPr>
                        </wps:wsp>
                        <wps:wsp>
                          <wps:cNvPr id="59" name="Rectangle 6057"/>
                          <wps:cNvSpPr>
                            <a:spLocks noChangeArrowheads="1"/>
                          </wps:cNvSpPr>
                          <wps:spPr bwMode="auto">
                            <a:xfrm>
                              <a:off x="28584"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6E204" w14:textId="77777777" w:rsidR="00511DF8" w:rsidRDefault="00511DF8" w:rsidP="00BC76CE">
                                <w:pPr>
                                  <w:rPr>
                                    <w:ins w:id="73" w:author="Birgit Hermann" w:date="2024-03-06T21:41:00Z"/>
                                  </w:rPr>
                                </w:pPr>
                                <w:ins w:id="74" w:author="Birgit Hermann" w:date="2024-03-06T21:41:00Z">
                                  <w:r>
                                    <w:rPr>
                                      <w:spacing w:val="-1"/>
                                      <w:w w:val="121"/>
                                      <w:sz w:val="16"/>
                                    </w:rPr>
                                    <w:t>30</w:t>
                                  </w:r>
                                </w:ins>
                              </w:p>
                            </w:txbxContent>
                          </wps:txbx>
                          <wps:bodyPr rot="0" vert="horz" wrap="square" lIns="0" tIns="0" rIns="0" bIns="0" anchor="t" anchorCtr="0" upright="1">
                            <a:noAutofit/>
                          </wps:bodyPr>
                        </wps:wsp>
                        <wps:wsp>
                          <wps:cNvPr id="60" name="Rectangle 6058"/>
                          <wps:cNvSpPr>
                            <a:spLocks noChangeArrowheads="1"/>
                          </wps:cNvSpPr>
                          <wps:spPr bwMode="auto">
                            <a:xfrm>
                              <a:off x="35311"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964AF" w14:textId="77777777" w:rsidR="00511DF8" w:rsidRDefault="00511DF8" w:rsidP="00BC76CE">
                                <w:pPr>
                                  <w:rPr>
                                    <w:ins w:id="75" w:author="Birgit Hermann" w:date="2024-03-06T21:41:00Z"/>
                                  </w:rPr>
                                </w:pPr>
                                <w:ins w:id="76" w:author="Birgit Hermann" w:date="2024-03-06T21:41:00Z">
                                  <w:r>
                                    <w:rPr>
                                      <w:spacing w:val="-1"/>
                                      <w:w w:val="121"/>
                                      <w:sz w:val="16"/>
                                    </w:rPr>
                                    <w:t>40</w:t>
                                  </w:r>
                                </w:ins>
                              </w:p>
                            </w:txbxContent>
                          </wps:txbx>
                          <wps:bodyPr rot="0" vert="horz" wrap="square" lIns="0" tIns="0" rIns="0" bIns="0" anchor="t" anchorCtr="0" upright="1">
                            <a:noAutofit/>
                          </wps:bodyPr>
                        </wps:wsp>
                        <wps:wsp>
                          <wps:cNvPr id="61" name="Rectangle 6059"/>
                          <wps:cNvSpPr>
                            <a:spLocks noChangeArrowheads="1"/>
                          </wps:cNvSpPr>
                          <wps:spPr bwMode="auto">
                            <a:xfrm>
                              <a:off x="42034"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84E03" w14:textId="77777777" w:rsidR="00511DF8" w:rsidRDefault="00511DF8" w:rsidP="00BC76CE">
                                <w:pPr>
                                  <w:rPr>
                                    <w:ins w:id="77" w:author="Birgit Hermann" w:date="2024-03-06T21:41:00Z"/>
                                  </w:rPr>
                                </w:pPr>
                                <w:ins w:id="78" w:author="Birgit Hermann" w:date="2024-03-06T21:41:00Z">
                                  <w:r>
                                    <w:rPr>
                                      <w:spacing w:val="-1"/>
                                      <w:w w:val="121"/>
                                      <w:sz w:val="16"/>
                                    </w:rPr>
                                    <w:t>50</w:t>
                                  </w:r>
                                </w:ins>
                              </w:p>
                            </w:txbxContent>
                          </wps:txbx>
                          <wps:bodyPr rot="0" vert="horz" wrap="square" lIns="0" tIns="0" rIns="0" bIns="0" anchor="t" anchorCtr="0" upright="1">
                            <a:noAutofit/>
                          </wps:bodyPr>
                        </wps:wsp>
                        <wps:wsp>
                          <wps:cNvPr id="62" name="Rectangle 6060"/>
                          <wps:cNvSpPr>
                            <a:spLocks noChangeArrowheads="1"/>
                          </wps:cNvSpPr>
                          <wps:spPr bwMode="auto">
                            <a:xfrm>
                              <a:off x="48761"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5AB05" w14:textId="77777777" w:rsidR="00511DF8" w:rsidRDefault="00511DF8" w:rsidP="00BC76CE">
                                <w:pPr>
                                  <w:rPr>
                                    <w:ins w:id="79" w:author="Birgit Hermann" w:date="2024-03-06T21:41:00Z"/>
                                  </w:rPr>
                                </w:pPr>
                                <w:ins w:id="80" w:author="Birgit Hermann" w:date="2024-03-06T21:41:00Z">
                                  <w:r>
                                    <w:rPr>
                                      <w:spacing w:val="-1"/>
                                      <w:w w:val="121"/>
                                      <w:sz w:val="16"/>
                                    </w:rPr>
                                    <w:t>60</w:t>
                                  </w:r>
                                </w:ins>
                              </w:p>
                            </w:txbxContent>
                          </wps:txbx>
                          <wps:bodyPr rot="0" vert="horz" wrap="square" lIns="0" tIns="0" rIns="0" bIns="0" anchor="t" anchorCtr="0" upright="1">
                            <a:noAutofit/>
                          </wps:bodyPr>
                        </wps:wsp>
                        <wps:wsp>
                          <wps:cNvPr id="63" name="Rectangle 6061"/>
                          <wps:cNvSpPr>
                            <a:spLocks noChangeArrowheads="1"/>
                          </wps:cNvSpPr>
                          <wps:spPr bwMode="auto">
                            <a:xfrm>
                              <a:off x="55489"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C82A" w14:textId="77777777" w:rsidR="00511DF8" w:rsidRDefault="00511DF8" w:rsidP="00BC76CE">
                                <w:pPr>
                                  <w:rPr>
                                    <w:ins w:id="81" w:author="Birgit Hermann" w:date="2024-03-06T21:41:00Z"/>
                                  </w:rPr>
                                </w:pPr>
                                <w:ins w:id="82" w:author="Birgit Hermann" w:date="2024-03-06T21:41:00Z">
                                  <w:r>
                                    <w:rPr>
                                      <w:spacing w:val="-1"/>
                                      <w:w w:val="121"/>
                                      <w:sz w:val="16"/>
                                    </w:rPr>
                                    <w:t>70</w:t>
                                  </w:r>
                                </w:ins>
                              </w:p>
                            </w:txbxContent>
                          </wps:txbx>
                          <wps:bodyPr rot="0" vert="horz" wrap="square" lIns="0" tIns="0" rIns="0" bIns="0" anchor="t" anchorCtr="0" upright="1">
                            <a:noAutofit/>
                          </wps:bodyPr>
                        </wps:wsp>
                        <wps:wsp>
                          <wps:cNvPr id="64" name="Rectangle 155971"/>
                          <wps:cNvSpPr>
                            <a:spLocks noChangeArrowheads="1"/>
                          </wps:cNvSpPr>
                          <wps:spPr bwMode="auto">
                            <a:xfrm>
                              <a:off x="2874" y="16541"/>
                              <a:ext cx="2948"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1DBEF" w14:textId="77777777" w:rsidR="00511DF8" w:rsidRDefault="00511DF8" w:rsidP="00BC76CE">
                                <w:pPr>
                                  <w:rPr>
                                    <w:ins w:id="83" w:author="Birgit Hermann" w:date="2024-03-06T21:41:00Z"/>
                                  </w:rPr>
                                </w:pPr>
                                <w:ins w:id="84" w:author="Birgit Hermann" w:date="2024-03-06T21:41:00Z">
                                  <w:r>
                                    <w:rPr>
                                      <w:spacing w:val="-1"/>
                                      <w:w w:val="118"/>
                                      <w:sz w:val="16"/>
                                    </w:rPr>
                                    <w:t>1-30</w:t>
                                  </w:r>
                                </w:ins>
                              </w:p>
                            </w:txbxContent>
                          </wps:txbx>
                          <wps:bodyPr rot="0" vert="horz" wrap="square" lIns="0" tIns="0" rIns="0" bIns="0" anchor="t" anchorCtr="0" upright="1">
                            <a:noAutofit/>
                          </wps:bodyPr>
                        </wps:wsp>
                        <wps:wsp>
                          <wps:cNvPr id="65" name="Rectangle 155972"/>
                          <wps:cNvSpPr>
                            <a:spLocks noChangeArrowheads="1"/>
                          </wps:cNvSpPr>
                          <wps:spPr bwMode="auto">
                            <a:xfrm>
                              <a:off x="5082" y="16541"/>
                              <a:ext cx="4015"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F3039" w14:textId="77777777" w:rsidR="00511DF8" w:rsidRDefault="00511DF8" w:rsidP="00BC76CE">
                                <w:pPr>
                                  <w:rPr>
                                    <w:ins w:id="85" w:author="Birgit Hermann" w:date="2024-03-06T21:41:00Z"/>
                                  </w:rPr>
                                </w:pPr>
                                <w:ins w:id="86" w:author="Birgit Hermann" w:date="2024-03-06T21:41:00Z">
                                  <w:r>
                                    <w:rPr>
                                      <w:spacing w:val="7"/>
                                      <w:w w:val="112"/>
                                      <w:sz w:val="16"/>
                                    </w:rPr>
                                    <w:t xml:space="preserve"> </w:t>
                                  </w:r>
                                  <w:r>
                                    <w:rPr>
                                      <w:w w:val="112"/>
                                      <w:sz w:val="16"/>
                                    </w:rPr>
                                    <w:t>päeva</w:t>
                                  </w:r>
                                </w:ins>
                              </w:p>
                            </w:txbxContent>
                          </wps:txbx>
                          <wps:bodyPr rot="0" vert="horz" wrap="square" lIns="0" tIns="0" rIns="0" bIns="0" anchor="t" anchorCtr="0" upright="1">
                            <a:noAutofit/>
                          </wps:bodyPr>
                        </wps:wsp>
                        <wps:wsp>
                          <wps:cNvPr id="66" name="Rectangle 155969"/>
                          <wps:cNvSpPr>
                            <a:spLocks noChangeArrowheads="1"/>
                          </wps:cNvSpPr>
                          <wps:spPr bwMode="auto">
                            <a:xfrm>
                              <a:off x="2246" y="12755"/>
                              <a:ext cx="3779"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9D0B9" w14:textId="77777777" w:rsidR="00511DF8" w:rsidRDefault="00511DF8" w:rsidP="00BC76CE">
                                <w:pPr>
                                  <w:rPr>
                                    <w:ins w:id="87" w:author="Birgit Hermann" w:date="2024-03-06T21:41:00Z"/>
                                  </w:rPr>
                                </w:pPr>
                                <w:ins w:id="88" w:author="Birgit Hermann" w:date="2024-03-06T21:41:00Z">
                                  <w:r>
                                    <w:rPr>
                                      <w:spacing w:val="-1"/>
                                      <w:w w:val="119"/>
                                      <w:sz w:val="16"/>
                                    </w:rPr>
                                    <w:t>31-90</w:t>
                                  </w:r>
                                </w:ins>
                              </w:p>
                            </w:txbxContent>
                          </wps:txbx>
                          <wps:bodyPr rot="0" vert="horz" wrap="square" lIns="0" tIns="0" rIns="0" bIns="0" anchor="t" anchorCtr="0" upright="1">
                            <a:noAutofit/>
                          </wps:bodyPr>
                        </wps:wsp>
                        <wps:wsp>
                          <wps:cNvPr id="67" name="Rectangle 155970"/>
                          <wps:cNvSpPr>
                            <a:spLocks noChangeArrowheads="1"/>
                          </wps:cNvSpPr>
                          <wps:spPr bwMode="auto">
                            <a:xfrm>
                              <a:off x="5094" y="12755"/>
                              <a:ext cx="3995"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3721" w14:textId="77777777" w:rsidR="00511DF8" w:rsidRDefault="00511DF8" w:rsidP="00BC76CE">
                                <w:pPr>
                                  <w:rPr>
                                    <w:ins w:id="89" w:author="Birgit Hermann" w:date="2024-03-06T21:41:00Z"/>
                                  </w:rPr>
                                </w:pPr>
                                <w:ins w:id="90" w:author="Birgit Hermann" w:date="2024-03-06T21:41:00Z">
                                  <w:r>
                                    <w:rPr>
                                      <w:spacing w:val="4"/>
                                      <w:w w:val="112"/>
                                      <w:sz w:val="16"/>
                                    </w:rPr>
                                    <w:t xml:space="preserve"> </w:t>
                                  </w:r>
                                  <w:r>
                                    <w:rPr>
                                      <w:spacing w:val="-1"/>
                                      <w:w w:val="112"/>
                                      <w:sz w:val="16"/>
                                    </w:rPr>
                                    <w:t>päeva</w:t>
                                  </w:r>
                                </w:ins>
                              </w:p>
                            </w:txbxContent>
                          </wps:txbx>
                          <wps:bodyPr rot="0" vert="horz" wrap="square" lIns="0" tIns="0" rIns="0" bIns="0" anchor="t" anchorCtr="0" upright="1">
                            <a:noAutofit/>
                          </wps:bodyPr>
                        </wps:wsp>
                        <wps:wsp>
                          <wps:cNvPr id="68" name="Rectangle 155967"/>
                          <wps:cNvSpPr>
                            <a:spLocks noChangeArrowheads="1"/>
                          </wps:cNvSpPr>
                          <wps:spPr bwMode="auto">
                            <a:xfrm>
                              <a:off x="1615" y="8967"/>
                              <a:ext cx="4629"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4B25F" w14:textId="77777777" w:rsidR="00511DF8" w:rsidRDefault="00511DF8" w:rsidP="00BC76CE">
                                <w:pPr>
                                  <w:rPr>
                                    <w:ins w:id="91" w:author="Birgit Hermann" w:date="2024-03-06T21:41:00Z"/>
                                  </w:rPr>
                                </w:pPr>
                                <w:ins w:id="92" w:author="Birgit Hermann" w:date="2024-03-06T21:41:00Z">
                                  <w:r>
                                    <w:rPr>
                                      <w:spacing w:val="-1"/>
                                      <w:w w:val="119"/>
                                      <w:sz w:val="16"/>
                                    </w:rPr>
                                    <w:t>91-180</w:t>
                                  </w:r>
                                </w:ins>
                              </w:p>
                            </w:txbxContent>
                          </wps:txbx>
                          <wps:bodyPr rot="0" vert="horz" wrap="square" lIns="0" tIns="0" rIns="0" bIns="0" anchor="t" anchorCtr="0" upright="1">
                            <a:noAutofit/>
                          </wps:bodyPr>
                        </wps:wsp>
                        <wps:wsp>
                          <wps:cNvPr id="69" name="Rectangle 155968"/>
                          <wps:cNvSpPr>
                            <a:spLocks noChangeArrowheads="1"/>
                          </wps:cNvSpPr>
                          <wps:spPr bwMode="auto">
                            <a:xfrm>
                              <a:off x="5088" y="8967"/>
                              <a:ext cx="401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BC7FF" w14:textId="77777777" w:rsidR="00511DF8" w:rsidRDefault="00511DF8" w:rsidP="00BC76CE">
                                <w:pPr>
                                  <w:rPr>
                                    <w:ins w:id="93" w:author="Birgit Hermann" w:date="2024-03-06T21:41:00Z"/>
                                  </w:rPr>
                                </w:pPr>
                                <w:ins w:id="94" w:author="Birgit Hermann" w:date="2024-03-06T21:41:00Z">
                                  <w:r>
                                    <w:rPr>
                                      <w:spacing w:val="4"/>
                                      <w:w w:val="112"/>
                                      <w:sz w:val="16"/>
                                    </w:rPr>
                                    <w:t xml:space="preserve"> </w:t>
                                  </w:r>
                                  <w:r>
                                    <w:rPr>
                                      <w:w w:val="112"/>
                                      <w:sz w:val="16"/>
                                    </w:rPr>
                                    <w:t>päeva</w:t>
                                  </w:r>
                                </w:ins>
                              </w:p>
                            </w:txbxContent>
                          </wps:txbx>
                          <wps:bodyPr rot="0" vert="horz" wrap="square" lIns="0" tIns="0" rIns="0" bIns="0" anchor="t" anchorCtr="0" upright="1">
                            <a:noAutofit/>
                          </wps:bodyPr>
                        </wps:wsp>
                        <wps:wsp>
                          <wps:cNvPr id="70" name="Rectangle 155965"/>
                          <wps:cNvSpPr>
                            <a:spLocks noChangeArrowheads="1"/>
                          </wps:cNvSpPr>
                          <wps:spPr bwMode="auto">
                            <a:xfrm>
                              <a:off x="1615" y="5181"/>
                              <a:ext cx="4629"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4412C" w14:textId="77777777" w:rsidR="00511DF8" w:rsidRDefault="00511DF8" w:rsidP="00BC76CE">
                                <w:pPr>
                                  <w:rPr>
                                    <w:ins w:id="95" w:author="Birgit Hermann" w:date="2024-03-06T21:41:00Z"/>
                                  </w:rPr>
                                </w:pPr>
                                <w:ins w:id="96" w:author="Birgit Hermann" w:date="2024-03-06T21:41:00Z">
                                  <w:r>
                                    <w:rPr>
                                      <w:spacing w:val="-1"/>
                                      <w:w w:val="119"/>
                                      <w:sz w:val="16"/>
                                    </w:rPr>
                                    <w:t>91-365</w:t>
                                  </w:r>
                                </w:ins>
                              </w:p>
                            </w:txbxContent>
                          </wps:txbx>
                          <wps:bodyPr rot="0" vert="horz" wrap="square" lIns="0" tIns="0" rIns="0" bIns="0" anchor="t" anchorCtr="0" upright="1">
                            <a:noAutofit/>
                          </wps:bodyPr>
                        </wps:wsp>
                        <wps:wsp>
                          <wps:cNvPr id="71" name="Rectangle 155966"/>
                          <wps:cNvSpPr>
                            <a:spLocks noChangeArrowheads="1"/>
                          </wps:cNvSpPr>
                          <wps:spPr bwMode="auto">
                            <a:xfrm>
                              <a:off x="5088" y="5181"/>
                              <a:ext cx="401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53663" w14:textId="77777777" w:rsidR="00511DF8" w:rsidRDefault="00511DF8" w:rsidP="00BC76CE">
                                <w:pPr>
                                  <w:rPr>
                                    <w:ins w:id="97" w:author="Birgit Hermann" w:date="2024-03-06T21:41:00Z"/>
                                  </w:rPr>
                                </w:pPr>
                                <w:ins w:id="98" w:author="Birgit Hermann" w:date="2024-03-06T21:41:00Z">
                                  <w:r>
                                    <w:rPr>
                                      <w:spacing w:val="4"/>
                                      <w:w w:val="112"/>
                                      <w:sz w:val="16"/>
                                    </w:rPr>
                                    <w:t xml:space="preserve"> </w:t>
                                  </w:r>
                                  <w:r>
                                    <w:rPr>
                                      <w:w w:val="112"/>
                                      <w:sz w:val="16"/>
                                    </w:rPr>
                                    <w:t>päeva</w:t>
                                  </w:r>
                                </w:ins>
                              </w:p>
                            </w:txbxContent>
                          </wps:txbx>
                          <wps:bodyPr rot="0" vert="horz" wrap="square" lIns="0" tIns="0" rIns="0" bIns="0" anchor="t" anchorCtr="0" upright="1">
                            <a:noAutofit/>
                          </wps:bodyPr>
                        </wps:wsp>
                        <wps:wsp>
                          <wps:cNvPr id="72" name="Rectangle 6066"/>
                          <wps:cNvSpPr>
                            <a:spLocks noChangeArrowheads="1"/>
                          </wps:cNvSpPr>
                          <wps:spPr bwMode="auto">
                            <a:xfrm>
                              <a:off x="0" y="1393"/>
                              <a:ext cx="1078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4421F" w14:textId="77777777" w:rsidR="00511DF8" w:rsidRDefault="00511DF8" w:rsidP="00BC76CE">
                                <w:pPr>
                                  <w:rPr>
                                    <w:ins w:id="99" w:author="Birgit Hermann" w:date="2024-03-06T21:41:00Z"/>
                                  </w:rPr>
                                </w:pPr>
                                <w:ins w:id="100" w:author="Birgit Hermann" w:date="2024-03-06T21:41:00Z">
                                  <w:r>
                                    <w:rPr>
                                      <w:w w:val="112"/>
                                      <w:sz w:val="16"/>
                                    </w:rPr>
                                    <w:t>Otsus</w:t>
                                  </w:r>
                                  <w:r>
                                    <w:rPr>
                                      <w:spacing w:val="4"/>
                                      <w:w w:val="112"/>
                                      <w:sz w:val="16"/>
                                    </w:rPr>
                                    <w:t xml:space="preserve"> </w:t>
                                  </w:r>
                                  <w:r>
                                    <w:rPr>
                                      <w:w w:val="112"/>
                                      <w:sz w:val="16"/>
                                    </w:rPr>
                                    <w:t>jäi</w:t>
                                  </w:r>
                                  <w:r>
                                    <w:rPr>
                                      <w:spacing w:val="5"/>
                                      <w:w w:val="112"/>
                                      <w:sz w:val="16"/>
                                    </w:rPr>
                                    <w:t xml:space="preserve"> </w:t>
                                  </w:r>
                                  <w:r>
                                    <w:rPr>
                                      <w:w w:val="112"/>
                                      <w:sz w:val="16"/>
                                    </w:rPr>
                                    <w:t>täitmata</w:t>
                                  </w:r>
                                </w:ins>
                              </w:p>
                            </w:txbxContent>
                          </wps:txbx>
                          <wps:bodyPr rot="0" vert="horz" wrap="square" lIns="0" tIns="0" rIns="0" bIns="0" anchor="t" anchorCtr="0" upright="1">
                            <a:noAutofit/>
                          </wps:bodyPr>
                        </wps:wsp>
                      </wpg:wgp>
                    </a:graphicData>
                  </a:graphic>
                </wp:inline>
              </w:drawing>
            </mc:Choice>
            <mc:Fallback>
              <w:pict>
                <v:group w14:anchorId="0D1CFEF0" id="Rühm 37" o:spid="_x0000_s1026" style="width:446.85pt;height:163.85pt;mso-position-horizontal-relative:char;mso-position-vertical-relative:line" coordsize="56747,20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">
                  <v:shape id="Shape 6036" o:spid="_x0000_s1027" style="position:absolute;left:15752;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" path="m,l,1893062e" filled="f" strokecolor="#d9d9d9">
                    <v:path arrowok="t" o:connecttype="custom" o:connectlocs="0,0;0,18930" o:connectangles="0,0" textboxrect="0,0,0,1893062"/>
                  </v:shape>
                  <v:shape id="Shape 6037" o:spid="_x0000_s1028" style="position:absolute;left:22488;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" path="m,l,1893062e" filled="f" strokecolor="#d9d9d9">
                    <v:path arrowok="t" o:connecttype="custom" o:connectlocs="0,0;0,18930" o:connectangles="0,0" textboxrect="0,0,0,1893062"/>
                  </v:shape>
                  <v:shape id="Shape 6038" o:spid="_x0000_s1029" style="position:absolute;left:29208;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" path="m,l,1893062e" filled="f" strokecolor="#d9d9d9">
                    <v:path arrowok="t" o:connecttype="custom" o:connectlocs="0,0;0,18930" o:connectangles="0,0" textboxrect="0,0,0,1893062"/>
                  </v:shape>
                  <v:shape id="Shape 6039" o:spid="_x0000_s1030" style="position:absolute;left:35929;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" path="m,l,1893062e" filled="f" strokecolor="#d9d9d9">
                    <v:path arrowok="t" o:connecttype="custom" o:connectlocs="0,0;0,18930" o:connectangles="0,0" textboxrect="0,0,0,1893062"/>
                  </v:shape>
                  <v:shape id="Shape 6040" o:spid="_x0000_s1031" style="position:absolute;left:42650;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" path="m,l,1893062e" filled="f" strokecolor="#d9d9d9">
                    <v:path arrowok="t" o:connecttype="custom" o:connectlocs="0,0;0,18930" o:connectangles="0,0" textboxrect="0,0,0,1893062"/>
                  </v:shape>
                  <v:shape id="Shape 6041" o:spid="_x0000_s1032" style="position:absolute;left:49386;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" path="m,l,1893062e" filled="f" strokecolor="#d9d9d9">
                    <v:path arrowok="t" o:connecttype="custom" o:connectlocs="0,0;0,18930" o:connectangles="0,0" textboxrect="0,0,0,1893062"/>
                  </v:shape>
                  <v:shape id="Shape 6042" o:spid="_x0000_s1033" style="position:absolute;left:56103;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" path="m,l,1893062e" filled="f" strokecolor="#d9d9d9">
                    <v:path arrowok="t" o:connecttype="custom" o:connectlocs="0,0;0,18930" o:connectangles="0,0" textboxrect="0,0,0,1893062"/>
                  </v:shape>
                  <v:shape id="Shape 214986" o:spid="_x0000_s1034" style="position:absolute;left:9031;top:16367;width:22860;height:1341;visibility:visible;mso-wrap-style:square;v-text-anchor:top" coordsize="2286000,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" path="m,l2286000,r,134112l,134112,,e" fillcolor="#ffe600" stroked="f" strokeweight="0">
                    <v:path arrowok="t" o:connecttype="custom" o:connectlocs="0,0;22860,0;22860,1341;0,1341;0,0" o:connectangles="0,0,0,0,0" textboxrect="0,0,2286000,134112"/>
                  </v:shape>
                  <v:shape id="Shape 214987" o:spid="_x0000_s1035" style="position:absolute;left:9031;top:12573;width:6050;height:1356;visibility:visible;mso-wrap-style:square;v-text-anchor:top" coordsize="605028,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" path="m,l605028,r,135636l,135636,,e" fillcolor="#ffe600" stroked="f" strokeweight="0">
                    <v:path arrowok="t" o:connecttype="custom" o:connectlocs="0,0;6050,0;6050,1356;0,1356;0,0" o:connectangles="0,0,0,0,0" textboxrect="0,0,605028,135636"/>
                  </v:shape>
                  <v:shape id="Shape 214988" o:spid="_x0000_s1036" style="position:absolute;left:9031;top:8793;width:18151;height:1341;visibility:visible;mso-wrap-style:square;v-text-anchor:top" coordsize="1815084,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" path="m,l1815084,r,134112l,134112,,e" fillcolor="#ffe600" stroked="f" strokeweight="0">
                    <v:path arrowok="t" o:connecttype="custom" o:connectlocs="0,0;18151,0;18151,1341;0,1341;0,0" o:connectangles="0,0,0,0,0" textboxrect="0,0,1815084,134112"/>
                  </v:shape>
                  <v:shape id="Shape 214989" o:spid="_x0000_s1037" style="position:absolute;left:9031;top:5013;width:12771;height:1342;visibility:visible;mso-wrap-style:square;v-text-anchor:top" coordsize="1277112,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" path="m,l1277112,r,134112l,134112,,e" fillcolor="#ffe600" stroked="f" strokeweight="0">
                    <v:path arrowok="t" o:connecttype="custom" o:connectlocs="0,0;12771,0;12771,1342;0,1342;0,0" o:connectangles="0,0,0,0,0" textboxrect="0,0,1277112,134112"/>
                  </v:shape>
                  <v:shape id="Shape 214990" o:spid="_x0000_s1038" style="position:absolute;left:9031;top:1219;width:41696;height:1341;visibility:visible;mso-wrap-style:square;v-text-anchor:top" coordsize="4169664,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" path="m,l4169664,r,134112l,134112,,e" fillcolor="#ffe600" stroked="f" strokeweight="0">
                    <v:path arrowok="t" o:connecttype="custom" o:connectlocs="0,0;41696,0;41696,1341;0,1341;0,0" o:connectangles="0,0,0,0,0" textboxrect="0,0,4169664,134112"/>
                  </v:shape>
                  <v:shape id="Shape 6048" o:spid="_x0000_s1039" style="position:absolute;left:9031;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" path="m,1893062l,e" filled="f" strokecolor="#d9d9d9">
                    <v:path arrowok="t" o:connecttype="custom" o:connectlocs="0,18930;0,0" o:connectangles="0,0" textboxrect="0,0,0,1893062"/>
                  </v:shape>
                  <v:rect id="Rectangle 6049" o:spid="_x0000_s1040" style="position:absolute;left:32659;top:16593;width:169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05C34C01" w14:textId="77777777" w:rsidR="00511DF8" w:rsidRDefault="00511DF8" w:rsidP="00BC76CE">
                          <w:pPr>
                            <w:rPr>
                              <w:ins w:id="101" w:author="Birgit Hermann" w:date="2024-03-06T21:41:00Z"/>
                            </w:rPr>
                          </w:pPr>
                          <w:ins w:id="102" w:author="Birgit Hermann" w:date="2024-03-06T21:41:00Z">
                            <w:r>
                              <w:rPr>
                                <w:spacing w:val="1"/>
                                <w:w w:val="122"/>
                                <w:sz w:val="16"/>
                              </w:rPr>
                              <w:t>34</w:t>
                            </w:r>
                          </w:ins>
                        </w:p>
                      </w:txbxContent>
                    </v:textbox>
                  </v:rect>
                  <v:rect id="Rectangle 6050" o:spid="_x0000_s1041" style="position:absolute;left:15846;top:12805;width:842;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30476CD9" w14:textId="77777777" w:rsidR="00511DF8" w:rsidRDefault="00511DF8" w:rsidP="00BC76CE">
                          <w:pPr>
                            <w:rPr>
                              <w:ins w:id="103" w:author="Birgit Hermann" w:date="2024-03-06T21:41:00Z"/>
                            </w:rPr>
                          </w:pPr>
                          <w:ins w:id="104" w:author="Birgit Hermann" w:date="2024-03-06T21:41:00Z">
                            <w:r>
                              <w:rPr>
                                <w:w w:val="122"/>
                                <w:sz w:val="16"/>
                              </w:rPr>
                              <w:t>9</w:t>
                            </w:r>
                          </w:ins>
                        </w:p>
                      </w:txbxContent>
                    </v:textbox>
                  </v:rect>
                  <v:rect id="Rectangle 6051" o:spid="_x0000_s1042" style="position:absolute;left:27950;top:9019;width:1693;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3F279A4C" w14:textId="77777777" w:rsidR="00511DF8" w:rsidRDefault="00511DF8" w:rsidP="00BC76CE">
                          <w:pPr>
                            <w:rPr>
                              <w:ins w:id="105" w:author="Birgit Hermann" w:date="2024-03-06T21:41:00Z"/>
                            </w:rPr>
                          </w:pPr>
                          <w:ins w:id="106" w:author="Birgit Hermann" w:date="2024-03-06T21:41:00Z">
                            <w:r>
                              <w:rPr>
                                <w:spacing w:val="1"/>
                                <w:w w:val="122"/>
                                <w:sz w:val="16"/>
                              </w:rPr>
                              <w:t>27</w:t>
                            </w:r>
                          </w:ins>
                        </w:p>
                      </w:txbxContent>
                    </v:textbox>
                  </v:rect>
                  <v:rect id="Rectangle 6052" o:spid="_x0000_s1043" style="position:absolute;left:22570;top:5233;width:169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6D572ACD" w14:textId="77777777" w:rsidR="00511DF8" w:rsidRDefault="00511DF8" w:rsidP="00BC76CE">
                          <w:pPr>
                            <w:rPr>
                              <w:ins w:id="107" w:author="Birgit Hermann" w:date="2024-03-06T21:41:00Z"/>
                            </w:rPr>
                          </w:pPr>
                          <w:ins w:id="108" w:author="Birgit Hermann" w:date="2024-03-06T21:41:00Z">
                            <w:r>
                              <w:rPr>
                                <w:spacing w:val="1"/>
                                <w:w w:val="122"/>
                                <w:sz w:val="16"/>
                              </w:rPr>
                              <w:t>19</w:t>
                            </w:r>
                          </w:ins>
                        </w:p>
                      </w:txbxContent>
                    </v:textbox>
                  </v:rect>
                  <v:rect id="Rectangle 6053" o:spid="_x0000_s1044" style="position:absolute;left:51489;top:1445;width:169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4411E878" w14:textId="77777777" w:rsidR="00511DF8" w:rsidRDefault="00511DF8" w:rsidP="00BC76CE">
                          <w:pPr>
                            <w:rPr>
                              <w:ins w:id="109" w:author="Birgit Hermann" w:date="2024-03-06T21:41:00Z"/>
                            </w:rPr>
                          </w:pPr>
                          <w:ins w:id="110" w:author="Birgit Hermann" w:date="2024-03-06T21:41:00Z">
                            <w:r>
                              <w:rPr>
                                <w:spacing w:val="1"/>
                                <w:w w:val="122"/>
                                <w:sz w:val="16"/>
                              </w:rPr>
                              <w:t>62</w:t>
                            </w:r>
                          </w:ins>
                        </w:p>
                      </w:txbxContent>
                    </v:textbox>
                  </v:rect>
                  <v:rect id="Rectangle 6054" o:spid="_x0000_s1045" style="position:absolute;left:8720;top:19744;width:842;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7E100FF1" w14:textId="77777777" w:rsidR="00511DF8" w:rsidRDefault="00511DF8" w:rsidP="00BC76CE">
                          <w:pPr>
                            <w:rPr>
                              <w:ins w:id="111" w:author="Birgit Hermann" w:date="2024-03-06T21:41:00Z"/>
                            </w:rPr>
                          </w:pPr>
                          <w:ins w:id="112" w:author="Birgit Hermann" w:date="2024-03-06T21:41:00Z">
                            <w:r>
                              <w:rPr>
                                <w:w w:val="122"/>
                                <w:sz w:val="16"/>
                              </w:rPr>
                              <w:t>0</w:t>
                            </w:r>
                          </w:ins>
                        </w:p>
                      </w:txbxContent>
                    </v:textbox>
                  </v:rect>
                  <v:rect id="Rectangle 6055" o:spid="_x0000_s1046" style="position:absolute;left:15129;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49409446" w14:textId="77777777" w:rsidR="00511DF8" w:rsidRDefault="00511DF8" w:rsidP="00BC76CE">
                          <w:pPr>
                            <w:rPr>
                              <w:ins w:id="113" w:author="Birgit Hermann" w:date="2024-03-06T21:41:00Z"/>
                            </w:rPr>
                          </w:pPr>
                          <w:ins w:id="114" w:author="Birgit Hermann" w:date="2024-03-06T21:41:00Z">
                            <w:r>
                              <w:rPr>
                                <w:spacing w:val="-1"/>
                                <w:w w:val="121"/>
                                <w:sz w:val="16"/>
                              </w:rPr>
                              <w:t>10</w:t>
                            </w:r>
                          </w:ins>
                        </w:p>
                      </w:txbxContent>
                    </v:textbox>
                  </v:rect>
                  <v:rect id="Rectangle 6056" o:spid="_x0000_s1047" style="position:absolute;left:21856;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4D8527DB" w14:textId="77777777" w:rsidR="00511DF8" w:rsidRDefault="00511DF8" w:rsidP="00BC76CE">
                          <w:pPr>
                            <w:rPr>
                              <w:ins w:id="115" w:author="Birgit Hermann" w:date="2024-03-06T21:41:00Z"/>
                            </w:rPr>
                          </w:pPr>
                          <w:ins w:id="116" w:author="Birgit Hermann" w:date="2024-03-06T21:41:00Z">
                            <w:r>
                              <w:rPr>
                                <w:spacing w:val="-1"/>
                                <w:w w:val="121"/>
                                <w:sz w:val="16"/>
                              </w:rPr>
                              <w:t>20</w:t>
                            </w:r>
                          </w:ins>
                        </w:p>
                      </w:txbxContent>
                    </v:textbox>
                  </v:rect>
                  <v:rect id="Rectangle 6057" o:spid="_x0000_s1048" style="position:absolute;left:28584;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0856E204" w14:textId="77777777" w:rsidR="00511DF8" w:rsidRDefault="00511DF8" w:rsidP="00BC76CE">
                          <w:pPr>
                            <w:rPr>
                              <w:ins w:id="117" w:author="Birgit Hermann" w:date="2024-03-06T21:41:00Z"/>
                            </w:rPr>
                          </w:pPr>
                          <w:ins w:id="118" w:author="Birgit Hermann" w:date="2024-03-06T21:41:00Z">
                            <w:r>
                              <w:rPr>
                                <w:spacing w:val="-1"/>
                                <w:w w:val="121"/>
                                <w:sz w:val="16"/>
                              </w:rPr>
                              <w:t>30</w:t>
                            </w:r>
                          </w:ins>
                        </w:p>
                      </w:txbxContent>
                    </v:textbox>
                  </v:rect>
                  <v:rect id="Rectangle 6058" o:spid="_x0000_s1049" style="position:absolute;left:35311;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082964AF" w14:textId="77777777" w:rsidR="00511DF8" w:rsidRDefault="00511DF8" w:rsidP="00BC76CE">
                          <w:pPr>
                            <w:rPr>
                              <w:ins w:id="119" w:author="Birgit Hermann" w:date="2024-03-06T21:41:00Z"/>
                            </w:rPr>
                          </w:pPr>
                          <w:ins w:id="120" w:author="Birgit Hermann" w:date="2024-03-06T21:41:00Z">
                            <w:r>
                              <w:rPr>
                                <w:spacing w:val="-1"/>
                                <w:w w:val="121"/>
                                <w:sz w:val="16"/>
                              </w:rPr>
                              <w:t>40</w:t>
                            </w:r>
                          </w:ins>
                        </w:p>
                      </w:txbxContent>
                    </v:textbox>
                  </v:rect>
                  <v:rect id="Rectangle 6059" o:spid="_x0000_s1050" style="position:absolute;left:42034;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37084E03" w14:textId="77777777" w:rsidR="00511DF8" w:rsidRDefault="00511DF8" w:rsidP="00BC76CE">
                          <w:pPr>
                            <w:rPr>
                              <w:ins w:id="121" w:author="Birgit Hermann" w:date="2024-03-06T21:41:00Z"/>
                            </w:rPr>
                          </w:pPr>
                          <w:ins w:id="122" w:author="Birgit Hermann" w:date="2024-03-06T21:41:00Z">
                            <w:r>
                              <w:rPr>
                                <w:spacing w:val="-1"/>
                                <w:w w:val="121"/>
                                <w:sz w:val="16"/>
                              </w:rPr>
                              <w:t>50</w:t>
                            </w:r>
                          </w:ins>
                        </w:p>
                      </w:txbxContent>
                    </v:textbox>
                  </v:rect>
                  <v:rect id="Rectangle 6060" o:spid="_x0000_s1051" style="position:absolute;left:48761;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54A5AB05" w14:textId="77777777" w:rsidR="00511DF8" w:rsidRDefault="00511DF8" w:rsidP="00BC76CE">
                          <w:pPr>
                            <w:rPr>
                              <w:ins w:id="123" w:author="Birgit Hermann" w:date="2024-03-06T21:41:00Z"/>
                            </w:rPr>
                          </w:pPr>
                          <w:ins w:id="124" w:author="Birgit Hermann" w:date="2024-03-06T21:41:00Z">
                            <w:r>
                              <w:rPr>
                                <w:spacing w:val="-1"/>
                                <w:w w:val="121"/>
                                <w:sz w:val="16"/>
                              </w:rPr>
                              <w:t>60</w:t>
                            </w:r>
                          </w:ins>
                        </w:p>
                      </w:txbxContent>
                    </v:textbox>
                  </v:rect>
                  <v:rect id="Rectangle 6061" o:spid="_x0000_s1052" style="position:absolute;left:55489;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729EC82A" w14:textId="77777777" w:rsidR="00511DF8" w:rsidRDefault="00511DF8" w:rsidP="00BC76CE">
                          <w:pPr>
                            <w:rPr>
                              <w:ins w:id="125" w:author="Birgit Hermann" w:date="2024-03-06T21:41:00Z"/>
                            </w:rPr>
                          </w:pPr>
                          <w:ins w:id="126" w:author="Birgit Hermann" w:date="2024-03-06T21:41:00Z">
                            <w:r>
                              <w:rPr>
                                <w:spacing w:val="-1"/>
                                <w:w w:val="121"/>
                                <w:sz w:val="16"/>
                              </w:rPr>
                              <w:t>70</w:t>
                            </w:r>
                          </w:ins>
                        </w:p>
                      </w:txbxContent>
                    </v:textbox>
                  </v:rect>
                  <v:rect id="Rectangle 155971" o:spid="_x0000_s1053" style="position:absolute;left:2874;top:16541;width:2948;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14:paraId="5071DBEF" w14:textId="77777777" w:rsidR="00511DF8" w:rsidRDefault="00511DF8" w:rsidP="00BC76CE">
                          <w:pPr>
                            <w:rPr>
                              <w:ins w:id="127" w:author="Birgit Hermann" w:date="2024-03-06T21:41:00Z"/>
                            </w:rPr>
                          </w:pPr>
                          <w:ins w:id="128" w:author="Birgit Hermann" w:date="2024-03-06T21:41:00Z">
                            <w:r>
                              <w:rPr>
                                <w:spacing w:val="-1"/>
                                <w:w w:val="118"/>
                                <w:sz w:val="16"/>
                              </w:rPr>
                              <w:t>1-30</w:t>
                            </w:r>
                          </w:ins>
                        </w:p>
                      </w:txbxContent>
                    </v:textbox>
                  </v:rect>
                  <v:rect id="Rectangle 155972" o:spid="_x0000_s1054" style="position:absolute;left:5082;top:16541;width:4015;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14:paraId="3B0F3039" w14:textId="77777777" w:rsidR="00511DF8" w:rsidRDefault="00511DF8" w:rsidP="00BC76CE">
                          <w:pPr>
                            <w:rPr>
                              <w:ins w:id="129" w:author="Birgit Hermann" w:date="2024-03-06T21:41:00Z"/>
                            </w:rPr>
                          </w:pPr>
                          <w:ins w:id="130" w:author="Birgit Hermann" w:date="2024-03-06T21:41:00Z">
                            <w:r>
                              <w:rPr>
                                <w:spacing w:val="7"/>
                                <w:w w:val="112"/>
                                <w:sz w:val="16"/>
                              </w:rPr>
                              <w:t xml:space="preserve"> </w:t>
                            </w:r>
                            <w:r>
                              <w:rPr>
                                <w:w w:val="112"/>
                                <w:sz w:val="16"/>
                              </w:rPr>
                              <w:t>päeva</w:t>
                            </w:r>
                          </w:ins>
                        </w:p>
                      </w:txbxContent>
                    </v:textbox>
                  </v:rect>
                  <v:rect id="Rectangle 155969" o:spid="_x0000_s1055" style="position:absolute;left:2246;top:12755;width:3779;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14:paraId="50B9D0B9" w14:textId="77777777" w:rsidR="00511DF8" w:rsidRDefault="00511DF8" w:rsidP="00BC76CE">
                          <w:pPr>
                            <w:rPr>
                              <w:ins w:id="131" w:author="Birgit Hermann" w:date="2024-03-06T21:41:00Z"/>
                            </w:rPr>
                          </w:pPr>
                          <w:ins w:id="132" w:author="Birgit Hermann" w:date="2024-03-06T21:41:00Z">
                            <w:r>
                              <w:rPr>
                                <w:spacing w:val="-1"/>
                                <w:w w:val="119"/>
                                <w:sz w:val="16"/>
                              </w:rPr>
                              <w:t>31-90</w:t>
                            </w:r>
                          </w:ins>
                        </w:p>
                      </w:txbxContent>
                    </v:textbox>
                  </v:rect>
                  <v:rect id="Rectangle 155970" o:spid="_x0000_s1056" style="position:absolute;left:5094;top:12755;width:3995;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14:paraId="03893721" w14:textId="77777777" w:rsidR="00511DF8" w:rsidRDefault="00511DF8" w:rsidP="00BC76CE">
                          <w:pPr>
                            <w:rPr>
                              <w:ins w:id="133" w:author="Birgit Hermann" w:date="2024-03-06T21:41:00Z"/>
                            </w:rPr>
                          </w:pPr>
                          <w:ins w:id="134" w:author="Birgit Hermann" w:date="2024-03-06T21:41:00Z">
                            <w:r>
                              <w:rPr>
                                <w:spacing w:val="4"/>
                                <w:w w:val="112"/>
                                <w:sz w:val="16"/>
                              </w:rPr>
                              <w:t xml:space="preserve"> </w:t>
                            </w:r>
                            <w:r>
                              <w:rPr>
                                <w:spacing w:val="-1"/>
                                <w:w w:val="112"/>
                                <w:sz w:val="16"/>
                              </w:rPr>
                              <w:t>päeva</w:t>
                            </w:r>
                          </w:ins>
                        </w:p>
                      </w:txbxContent>
                    </v:textbox>
                  </v:rect>
                  <v:rect id="Rectangle 155967" o:spid="_x0000_s1057" style="position:absolute;left:1615;top:8967;width:4629;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4214B25F" w14:textId="77777777" w:rsidR="00511DF8" w:rsidRDefault="00511DF8" w:rsidP="00BC76CE">
                          <w:pPr>
                            <w:rPr>
                              <w:ins w:id="135" w:author="Birgit Hermann" w:date="2024-03-06T21:41:00Z"/>
                            </w:rPr>
                          </w:pPr>
                          <w:ins w:id="136" w:author="Birgit Hermann" w:date="2024-03-06T21:41:00Z">
                            <w:r>
                              <w:rPr>
                                <w:spacing w:val="-1"/>
                                <w:w w:val="119"/>
                                <w:sz w:val="16"/>
                              </w:rPr>
                              <w:t>91-180</w:t>
                            </w:r>
                          </w:ins>
                        </w:p>
                      </w:txbxContent>
                    </v:textbox>
                  </v:rect>
                  <v:rect id="Rectangle 155968" o:spid="_x0000_s1058" style="position:absolute;left:5088;top:8967;width:401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14:paraId="2F0BC7FF" w14:textId="77777777" w:rsidR="00511DF8" w:rsidRDefault="00511DF8" w:rsidP="00BC76CE">
                          <w:pPr>
                            <w:rPr>
                              <w:ins w:id="137" w:author="Birgit Hermann" w:date="2024-03-06T21:41:00Z"/>
                            </w:rPr>
                          </w:pPr>
                          <w:ins w:id="138" w:author="Birgit Hermann" w:date="2024-03-06T21:41:00Z">
                            <w:r>
                              <w:rPr>
                                <w:spacing w:val="4"/>
                                <w:w w:val="112"/>
                                <w:sz w:val="16"/>
                              </w:rPr>
                              <w:t xml:space="preserve"> </w:t>
                            </w:r>
                            <w:r>
                              <w:rPr>
                                <w:w w:val="112"/>
                                <w:sz w:val="16"/>
                              </w:rPr>
                              <w:t>päeva</w:t>
                            </w:r>
                          </w:ins>
                        </w:p>
                      </w:txbxContent>
                    </v:textbox>
                  </v:rect>
                  <v:rect id="Rectangle 155965" o:spid="_x0000_s1059" style="position:absolute;left:1615;top:5181;width:4629;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7204412C" w14:textId="77777777" w:rsidR="00511DF8" w:rsidRDefault="00511DF8" w:rsidP="00BC76CE">
                          <w:pPr>
                            <w:rPr>
                              <w:ins w:id="139" w:author="Birgit Hermann" w:date="2024-03-06T21:41:00Z"/>
                            </w:rPr>
                          </w:pPr>
                          <w:ins w:id="140" w:author="Birgit Hermann" w:date="2024-03-06T21:41:00Z">
                            <w:r>
                              <w:rPr>
                                <w:spacing w:val="-1"/>
                                <w:w w:val="119"/>
                                <w:sz w:val="16"/>
                              </w:rPr>
                              <w:t>91-365</w:t>
                            </w:r>
                          </w:ins>
                        </w:p>
                      </w:txbxContent>
                    </v:textbox>
                  </v:rect>
                  <v:rect id="Rectangle 155966" o:spid="_x0000_s1060" style="position:absolute;left:5088;top:5181;width:401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14:paraId="28453663" w14:textId="77777777" w:rsidR="00511DF8" w:rsidRDefault="00511DF8" w:rsidP="00BC76CE">
                          <w:pPr>
                            <w:rPr>
                              <w:ins w:id="141" w:author="Birgit Hermann" w:date="2024-03-06T21:41:00Z"/>
                            </w:rPr>
                          </w:pPr>
                          <w:ins w:id="142" w:author="Birgit Hermann" w:date="2024-03-06T21:41:00Z">
                            <w:r>
                              <w:rPr>
                                <w:spacing w:val="4"/>
                                <w:w w:val="112"/>
                                <w:sz w:val="16"/>
                              </w:rPr>
                              <w:t xml:space="preserve"> </w:t>
                            </w:r>
                            <w:r>
                              <w:rPr>
                                <w:w w:val="112"/>
                                <w:sz w:val="16"/>
                              </w:rPr>
                              <w:t>päeva</w:t>
                            </w:r>
                          </w:ins>
                        </w:p>
                      </w:txbxContent>
                    </v:textbox>
                  </v:rect>
                  <v:rect id="Rectangle 6066" o:spid="_x0000_s1061" style="position:absolute;top:1393;width:1078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0244421F" w14:textId="77777777" w:rsidR="00511DF8" w:rsidRDefault="00511DF8" w:rsidP="00BC76CE">
                          <w:pPr>
                            <w:rPr>
                              <w:ins w:id="143" w:author="Birgit Hermann" w:date="2024-03-06T21:41:00Z"/>
                            </w:rPr>
                          </w:pPr>
                          <w:ins w:id="144" w:author="Birgit Hermann" w:date="2024-03-06T21:41:00Z">
                            <w:r>
                              <w:rPr>
                                <w:w w:val="112"/>
                                <w:sz w:val="16"/>
                              </w:rPr>
                              <w:t>Otsus</w:t>
                            </w:r>
                            <w:r>
                              <w:rPr>
                                <w:spacing w:val="4"/>
                                <w:w w:val="112"/>
                                <w:sz w:val="16"/>
                              </w:rPr>
                              <w:t xml:space="preserve"> </w:t>
                            </w:r>
                            <w:r>
                              <w:rPr>
                                <w:w w:val="112"/>
                                <w:sz w:val="16"/>
                              </w:rPr>
                              <w:t>jäi</w:t>
                            </w:r>
                            <w:r>
                              <w:rPr>
                                <w:spacing w:val="5"/>
                                <w:w w:val="112"/>
                                <w:sz w:val="16"/>
                              </w:rPr>
                              <w:t xml:space="preserve"> </w:t>
                            </w:r>
                            <w:r>
                              <w:rPr>
                                <w:w w:val="112"/>
                                <w:sz w:val="16"/>
                              </w:rPr>
                              <w:t>täitmata</w:t>
                            </w:r>
                          </w:ins>
                        </w:p>
                      </w:txbxContent>
                    </v:textbox>
                  </v:rect>
                  <w10:anchorlock/>
                </v:group>
              </w:pict>
            </mc:Fallback>
          </mc:AlternateContent>
        </w:r>
      </w:ins>
      <w:ins w:id="101" w:author="Stella Johanson" w:date="2024-03-06T21:41:00Z">
        <w:r w:rsidR="00C0558C">
          <w:rPr>
            <w:noProof/>
          </w:rPr>
          <mc:AlternateContent>
            <mc:Choice Requires="wpg">
              <w:drawing>
                <wp:inline distT="0" distB="0" distL="0" distR="0" wp14:anchorId="0D1CFEF0" wp14:editId="1CFC78E8">
                  <wp:extent cx="5674995" cy="2080895"/>
                  <wp:effectExtent l="3810" t="8890" r="45720" b="34290"/>
                  <wp:docPr id="1" name="Rüh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4995" cy="2080895"/>
                            <a:chOff x="0" y="0"/>
                            <a:chExt cx="56747" cy="20806"/>
                          </a:xfrm>
                        </wpg:grpSpPr>
                        <wps:wsp>
                          <wps:cNvPr id="2" name="Shape 6036"/>
                          <wps:cNvSpPr>
                            <a:spLocks/>
                          </wps:cNvSpPr>
                          <wps:spPr bwMode="auto">
                            <a:xfrm>
                              <a:off x="15752"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Shape 6037"/>
                          <wps:cNvSpPr>
                            <a:spLocks/>
                          </wps:cNvSpPr>
                          <wps:spPr bwMode="auto">
                            <a:xfrm>
                              <a:off x="22488"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Shape 6038"/>
                          <wps:cNvSpPr>
                            <a:spLocks/>
                          </wps:cNvSpPr>
                          <wps:spPr bwMode="auto">
                            <a:xfrm>
                              <a:off x="29208"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Shape 6039"/>
                          <wps:cNvSpPr>
                            <a:spLocks/>
                          </wps:cNvSpPr>
                          <wps:spPr bwMode="auto">
                            <a:xfrm>
                              <a:off x="35929"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Shape 6040"/>
                          <wps:cNvSpPr>
                            <a:spLocks/>
                          </wps:cNvSpPr>
                          <wps:spPr bwMode="auto">
                            <a:xfrm>
                              <a:off x="42650"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Shape 6041"/>
                          <wps:cNvSpPr>
                            <a:spLocks/>
                          </wps:cNvSpPr>
                          <wps:spPr bwMode="auto">
                            <a:xfrm>
                              <a:off x="49386"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Shape 6042"/>
                          <wps:cNvSpPr>
                            <a:spLocks/>
                          </wps:cNvSpPr>
                          <wps:spPr bwMode="auto">
                            <a:xfrm>
                              <a:off x="56103" y="0"/>
                              <a:ext cx="0" cy="18930"/>
                            </a:xfrm>
                            <a:custGeom>
                              <a:avLst/>
                              <a:gdLst>
                                <a:gd name="T0" fmla="*/ 0 h 1893062"/>
                                <a:gd name="T1" fmla="*/ 1893062 h 1893062"/>
                                <a:gd name="T2" fmla="*/ 0 h 1893062"/>
                                <a:gd name="T3" fmla="*/ 1893062 h 1893062"/>
                              </a:gdLst>
                              <a:ahLst/>
                              <a:cxnLst>
                                <a:cxn ang="0">
                                  <a:pos x="0" y="T0"/>
                                </a:cxn>
                                <a:cxn ang="0">
                                  <a:pos x="0" y="T1"/>
                                </a:cxn>
                              </a:cxnLst>
                              <a:rect l="0" t="T2" r="0" b="T3"/>
                              <a:pathLst>
                                <a:path h="1893062">
                                  <a:moveTo>
                                    <a:pt x="0" y="0"/>
                                  </a:moveTo>
                                  <a:lnTo>
                                    <a:pt x="0" y="189306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Shape 214986"/>
                          <wps:cNvSpPr>
                            <a:spLocks/>
                          </wps:cNvSpPr>
                          <wps:spPr bwMode="auto">
                            <a:xfrm>
                              <a:off x="9031" y="16367"/>
                              <a:ext cx="22860" cy="1341"/>
                            </a:xfrm>
                            <a:custGeom>
                              <a:avLst/>
                              <a:gdLst>
                                <a:gd name="T0" fmla="*/ 0 w 2286000"/>
                                <a:gd name="T1" fmla="*/ 0 h 134112"/>
                                <a:gd name="T2" fmla="*/ 2286000 w 2286000"/>
                                <a:gd name="T3" fmla="*/ 0 h 134112"/>
                                <a:gd name="T4" fmla="*/ 2286000 w 2286000"/>
                                <a:gd name="T5" fmla="*/ 134112 h 134112"/>
                                <a:gd name="T6" fmla="*/ 0 w 2286000"/>
                                <a:gd name="T7" fmla="*/ 134112 h 134112"/>
                                <a:gd name="T8" fmla="*/ 0 w 2286000"/>
                                <a:gd name="T9" fmla="*/ 0 h 134112"/>
                                <a:gd name="T10" fmla="*/ 0 w 2286000"/>
                                <a:gd name="T11" fmla="*/ 0 h 134112"/>
                                <a:gd name="T12" fmla="*/ 2286000 w 2286000"/>
                                <a:gd name="T13" fmla="*/ 134112 h 134112"/>
                              </a:gdLst>
                              <a:ahLst/>
                              <a:cxnLst>
                                <a:cxn ang="0">
                                  <a:pos x="T0" y="T1"/>
                                </a:cxn>
                                <a:cxn ang="0">
                                  <a:pos x="T2" y="T3"/>
                                </a:cxn>
                                <a:cxn ang="0">
                                  <a:pos x="T4" y="T5"/>
                                </a:cxn>
                                <a:cxn ang="0">
                                  <a:pos x="T6" y="T7"/>
                                </a:cxn>
                                <a:cxn ang="0">
                                  <a:pos x="T8" y="T9"/>
                                </a:cxn>
                              </a:cxnLst>
                              <a:rect l="T10" t="T11" r="T12" b="T13"/>
                              <a:pathLst>
                                <a:path w="2286000" h="134112">
                                  <a:moveTo>
                                    <a:pt x="0" y="0"/>
                                  </a:moveTo>
                                  <a:lnTo>
                                    <a:pt x="2286000" y="0"/>
                                  </a:lnTo>
                                  <a:lnTo>
                                    <a:pt x="2286000"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0" name="Shape 214987"/>
                          <wps:cNvSpPr>
                            <a:spLocks/>
                          </wps:cNvSpPr>
                          <wps:spPr bwMode="auto">
                            <a:xfrm>
                              <a:off x="9031" y="12573"/>
                              <a:ext cx="6050" cy="1356"/>
                            </a:xfrm>
                            <a:custGeom>
                              <a:avLst/>
                              <a:gdLst>
                                <a:gd name="T0" fmla="*/ 0 w 605028"/>
                                <a:gd name="T1" fmla="*/ 0 h 135636"/>
                                <a:gd name="T2" fmla="*/ 605028 w 605028"/>
                                <a:gd name="T3" fmla="*/ 0 h 135636"/>
                                <a:gd name="T4" fmla="*/ 605028 w 605028"/>
                                <a:gd name="T5" fmla="*/ 135636 h 135636"/>
                                <a:gd name="T6" fmla="*/ 0 w 605028"/>
                                <a:gd name="T7" fmla="*/ 135636 h 135636"/>
                                <a:gd name="T8" fmla="*/ 0 w 605028"/>
                                <a:gd name="T9" fmla="*/ 0 h 135636"/>
                                <a:gd name="T10" fmla="*/ 0 w 605028"/>
                                <a:gd name="T11" fmla="*/ 0 h 135636"/>
                                <a:gd name="T12" fmla="*/ 605028 w 605028"/>
                                <a:gd name="T13" fmla="*/ 135636 h 135636"/>
                              </a:gdLst>
                              <a:ahLst/>
                              <a:cxnLst>
                                <a:cxn ang="0">
                                  <a:pos x="T0" y="T1"/>
                                </a:cxn>
                                <a:cxn ang="0">
                                  <a:pos x="T2" y="T3"/>
                                </a:cxn>
                                <a:cxn ang="0">
                                  <a:pos x="T4" y="T5"/>
                                </a:cxn>
                                <a:cxn ang="0">
                                  <a:pos x="T6" y="T7"/>
                                </a:cxn>
                                <a:cxn ang="0">
                                  <a:pos x="T8" y="T9"/>
                                </a:cxn>
                              </a:cxnLst>
                              <a:rect l="T10" t="T11" r="T12" b="T13"/>
                              <a:pathLst>
                                <a:path w="605028" h="135636">
                                  <a:moveTo>
                                    <a:pt x="0" y="0"/>
                                  </a:moveTo>
                                  <a:lnTo>
                                    <a:pt x="605028" y="0"/>
                                  </a:lnTo>
                                  <a:lnTo>
                                    <a:pt x="605028" y="135636"/>
                                  </a:lnTo>
                                  <a:lnTo>
                                    <a:pt x="0" y="135636"/>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 name="Shape 214988"/>
                          <wps:cNvSpPr>
                            <a:spLocks/>
                          </wps:cNvSpPr>
                          <wps:spPr bwMode="auto">
                            <a:xfrm>
                              <a:off x="9031" y="8793"/>
                              <a:ext cx="18151" cy="1341"/>
                            </a:xfrm>
                            <a:custGeom>
                              <a:avLst/>
                              <a:gdLst>
                                <a:gd name="T0" fmla="*/ 0 w 1815084"/>
                                <a:gd name="T1" fmla="*/ 0 h 134112"/>
                                <a:gd name="T2" fmla="*/ 1815084 w 1815084"/>
                                <a:gd name="T3" fmla="*/ 0 h 134112"/>
                                <a:gd name="T4" fmla="*/ 1815084 w 1815084"/>
                                <a:gd name="T5" fmla="*/ 134112 h 134112"/>
                                <a:gd name="T6" fmla="*/ 0 w 1815084"/>
                                <a:gd name="T7" fmla="*/ 134112 h 134112"/>
                                <a:gd name="T8" fmla="*/ 0 w 1815084"/>
                                <a:gd name="T9" fmla="*/ 0 h 134112"/>
                                <a:gd name="T10" fmla="*/ 0 w 1815084"/>
                                <a:gd name="T11" fmla="*/ 0 h 134112"/>
                                <a:gd name="T12" fmla="*/ 1815084 w 1815084"/>
                                <a:gd name="T13" fmla="*/ 134112 h 134112"/>
                              </a:gdLst>
                              <a:ahLst/>
                              <a:cxnLst>
                                <a:cxn ang="0">
                                  <a:pos x="T0" y="T1"/>
                                </a:cxn>
                                <a:cxn ang="0">
                                  <a:pos x="T2" y="T3"/>
                                </a:cxn>
                                <a:cxn ang="0">
                                  <a:pos x="T4" y="T5"/>
                                </a:cxn>
                                <a:cxn ang="0">
                                  <a:pos x="T6" y="T7"/>
                                </a:cxn>
                                <a:cxn ang="0">
                                  <a:pos x="T8" y="T9"/>
                                </a:cxn>
                              </a:cxnLst>
                              <a:rect l="T10" t="T11" r="T12" b="T13"/>
                              <a:pathLst>
                                <a:path w="1815084" h="134112">
                                  <a:moveTo>
                                    <a:pt x="0" y="0"/>
                                  </a:moveTo>
                                  <a:lnTo>
                                    <a:pt x="1815084" y="0"/>
                                  </a:lnTo>
                                  <a:lnTo>
                                    <a:pt x="1815084"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2" name="Shape 214989"/>
                          <wps:cNvSpPr>
                            <a:spLocks/>
                          </wps:cNvSpPr>
                          <wps:spPr bwMode="auto">
                            <a:xfrm>
                              <a:off x="9031" y="5013"/>
                              <a:ext cx="12771" cy="1342"/>
                            </a:xfrm>
                            <a:custGeom>
                              <a:avLst/>
                              <a:gdLst>
                                <a:gd name="T0" fmla="*/ 0 w 1277112"/>
                                <a:gd name="T1" fmla="*/ 0 h 134112"/>
                                <a:gd name="T2" fmla="*/ 1277112 w 1277112"/>
                                <a:gd name="T3" fmla="*/ 0 h 134112"/>
                                <a:gd name="T4" fmla="*/ 1277112 w 1277112"/>
                                <a:gd name="T5" fmla="*/ 134112 h 134112"/>
                                <a:gd name="T6" fmla="*/ 0 w 1277112"/>
                                <a:gd name="T7" fmla="*/ 134112 h 134112"/>
                                <a:gd name="T8" fmla="*/ 0 w 1277112"/>
                                <a:gd name="T9" fmla="*/ 0 h 134112"/>
                                <a:gd name="T10" fmla="*/ 0 w 1277112"/>
                                <a:gd name="T11" fmla="*/ 0 h 134112"/>
                                <a:gd name="T12" fmla="*/ 1277112 w 1277112"/>
                                <a:gd name="T13" fmla="*/ 134112 h 134112"/>
                              </a:gdLst>
                              <a:ahLst/>
                              <a:cxnLst>
                                <a:cxn ang="0">
                                  <a:pos x="T0" y="T1"/>
                                </a:cxn>
                                <a:cxn ang="0">
                                  <a:pos x="T2" y="T3"/>
                                </a:cxn>
                                <a:cxn ang="0">
                                  <a:pos x="T4" y="T5"/>
                                </a:cxn>
                                <a:cxn ang="0">
                                  <a:pos x="T6" y="T7"/>
                                </a:cxn>
                                <a:cxn ang="0">
                                  <a:pos x="T8" y="T9"/>
                                </a:cxn>
                              </a:cxnLst>
                              <a:rect l="T10" t="T11" r="T12" b="T13"/>
                              <a:pathLst>
                                <a:path w="1277112" h="134112">
                                  <a:moveTo>
                                    <a:pt x="0" y="0"/>
                                  </a:moveTo>
                                  <a:lnTo>
                                    <a:pt x="1277112" y="0"/>
                                  </a:lnTo>
                                  <a:lnTo>
                                    <a:pt x="1277112"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3" name="Shape 214990"/>
                          <wps:cNvSpPr>
                            <a:spLocks/>
                          </wps:cNvSpPr>
                          <wps:spPr bwMode="auto">
                            <a:xfrm>
                              <a:off x="9031" y="1219"/>
                              <a:ext cx="41696" cy="1341"/>
                            </a:xfrm>
                            <a:custGeom>
                              <a:avLst/>
                              <a:gdLst>
                                <a:gd name="T0" fmla="*/ 0 w 4169664"/>
                                <a:gd name="T1" fmla="*/ 0 h 134112"/>
                                <a:gd name="T2" fmla="*/ 4169664 w 4169664"/>
                                <a:gd name="T3" fmla="*/ 0 h 134112"/>
                                <a:gd name="T4" fmla="*/ 4169664 w 4169664"/>
                                <a:gd name="T5" fmla="*/ 134112 h 134112"/>
                                <a:gd name="T6" fmla="*/ 0 w 4169664"/>
                                <a:gd name="T7" fmla="*/ 134112 h 134112"/>
                                <a:gd name="T8" fmla="*/ 0 w 4169664"/>
                                <a:gd name="T9" fmla="*/ 0 h 134112"/>
                                <a:gd name="T10" fmla="*/ 0 w 4169664"/>
                                <a:gd name="T11" fmla="*/ 0 h 134112"/>
                                <a:gd name="T12" fmla="*/ 4169664 w 4169664"/>
                                <a:gd name="T13" fmla="*/ 134112 h 134112"/>
                              </a:gdLst>
                              <a:ahLst/>
                              <a:cxnLst>
                                <a:cxn ang="0">
                                  <a:pos x="T0" y="T1"/>
                                </a:cxn>
                                <a:cxn ang="0">
                                  <a:pos x="T2" y="T3"/>
                                </a:cxn>
                                <a:cxn ang="0">
                                  <a:pos x="T4" y="T5"/>
                                </a:cxn>
                                <a:cxn ang="0">
                                  <a:pos x="T6" y="T7"/>
                                </a:cxn>
                                <a:cxn ang="0">
                                  <a:pos x="T8" y="T9"/>
                                </a:cxn>
                              </a:cxnLst>
                              <a:rect l="T10" t="T11" r="T12" b="T13"/>
                              <a:pathLst>
                                <a:path w="4169664" h="134112">
                                  <a:moveTo>
                                    <a:pt x="0" y="0"/>
                                  </a:moveTo>
                                  <a:lnTo>
                                    <a:pt x="4169664" y="0"/>
                                  </a:lnTo>
                                  <a:lnTo>
                                    <a:pt x="4169664" y="134112"/>
                                  </a:lnTo>
                                  <a:lnTo>
                                    <a:pt x="0" y="134112"/>
                                  </a:lnTo>
                                  <a:lnTo>
                                    <a:pt x="0" y="0"/>
                                  </a:lnTo>
                                </a:path>
                              </a:pathLst>
                            </a:custGeom>
                            <a:solidFill>
                              <a:srgbClr val="FFE6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4" name="Shape 6048"/>
                          <wps:cNvSpPr>
                            <a:spLocks/>
                          </wps:cNvSpPr>
                          <wps:spPr bwMode="auto">
                            <a:xfrm>
                              <a:off x="9031" y="0"/>
                              <a:ext cx="0" cy="18930"/>
                            </a:xfrm>
                            <a:custGeom>
                              <a:avLst/>
                              <a:gdLst>
                                <a:gd name="T0" fmla="*/ 1893062 h 1893062"/>
                                <a:gd name="T1" fmla="*/ 0 h 1893062"/>
                                <a:gd name="T2" fmla="*/ 0 h 1893062"/>
                                <a:gd name="T3" fmla="*/ 1893062 h 1893062"/>
                              </a:gdLst>
                              <a:ahLst/>
                              <a:cxnLst>
                                <a:cxn ang="0">
                                  <a:pos x="0" y="T0"/>
                                </a:cxn>
                                <a:cxn ang="0">
                                  <a:pos x="0" y="T1"/>
                                </a:cxn>
                              </a:cxnLst>
                              <a:rect l="0" t="T2" r="0" b="T3"/>
                              <a:pathLst>
                                <a:path h="1893062">
                                  <a:moveTo>
                                    <a:pt x="0" y="1893062"/>
                                  </a:moveTo>
                                  <a:lnTo>
                                    <a:pt x="0"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6049"/>
                          <wps:cNvSpPr>
                            <a:spLocks noChangeArrowheads="1"/>
                          </wps:cNvSpPr>
                          <wps:spPr bwMode="auto">
                            <a:xfrm>
                              <a:off x="32659" y="16593"/>
                              <a:ext cx="169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CB617" w14:textId="77777777" w:rsidR="00511DF8" w:rsidRDefault="00511DF8" w:rsidP="00BC76CE">
                                <w:pPr>
                                  <w:rPr>
                                    <w:ins w:id="102" w:author="Stella Johanson" w:date="2024-03-06T21:41:00Z"/>
                                  </w:rPr>
                                </w:pPr>
                                <w:ins w:id="103" w:author="Stella Johanson" w:date="2024-03-06T21:41:00Z">
                                  <w:r>
                                    <w:rPr>
                                      <w:spacing w:val="1"/>
                                      <w:w w:val="122"/>
                                      <w:sz w:val="16"/>
                                    </w:rPr>
                                    <w:t>34</w:t>
                                  </w:r>
                                </w:ins>
                              </w:p>
                            </w:txbxContent>
                          </wps:txbx>
                          <wps:bodyPr rot="0" vert="horz" wrap="square" lIns="0" tIns="0" rIns="0" bIns="0" anchor="t" anchorCtr="0" upright="1">
                            <a:noAutofit/>
                          </wps:bodyPr>
                        </wps:wsp>
                        <wps:wsp>
                          <wps:cNvPr id="16" name="Rectangle 6050"/>
                          <wps:cNvSpPr>
                            <a:spLocks noChangeArrowheads="1"/>
                          </wps:cNvSpPr>
                          <wps:spPr bwMode="auto">
                            <a:xfrm>
                              <a:off x="15846" y="12805"/>
                              <a:ext cx="842"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65BA9" w14:textId="77777777" w:rsidR="00511DF8" w:rsidRDefault="00511DF8" w:rsidP="00BC76CE">
                                <w:pPr>
                                  <w:rPr>
                                    <w:ins w:id="104" w:author="Stella Johanson" w:date="2024-03-06T21:41:00Z"/>
                                  </w:rPr>
                                </w:pPr>
                                <w:ins w:id="105" w:author="Stella Johanson" w:date="2024-03-06T21:41:00Z">
                                  <w:r>
                                    <w:rPr>
                                      <w:w w:val="122"/>
                                      <w:sz w:val="16"/>
                                    </w:rPr>
                                    <w:t>9</w:t>
                                  </w:r>
                                </w:ins>
                              </w:p>
                            </w:txbxContent>
                          </wps:txbx>
                          <wps:bodyPr rot="0" vert="horz" wrap="square" lIns="0" tIns="0" rIns="0" bIns="0" anchor="t" anchorCtr="0" upright="1">
                            <a:noAutofit/>
                          </wps:bodyPr>
                        </wps:wsp>
                        <wps:wsp>
                          <wps:cNvPr id="17" name="Rectangle 6051"/>
                          <wps:cNvSpPr>
                            <a:spLocks noChangeArrowheads="1"/>
                          </wps:cNvSpPr>
                          <wps:spPr bwMode="auto">
                            <a:xfrm>
                              <a:off x="27950" y="9019"/>
                              <a:ext cx="1693"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E8F3E" w14:textId="77777777" w:rsidR="00511DF8" w:rsidRDefault="00511DF8" w:rsidP="00BC76CE">
                                <w:pPr>
                                  <w:rPr>
                                    <w:ins w:id="106" w:author="Stella Johanson" w:date="2024-03-06T21:41:00Z"/>
                                  </w:rPr>
                                </w:pPr>
                                <w:ins w:id="107" w:author="Stella Johanson" w:date="2024-03-06T21:41:00Z">
                                  <w:r>
                                    <w:rPr>
                                      <w:spacing w:val="1"/>
                                      <w:w w:val="122"/>
                                      <w:sz w:val="16"/>
                                    </w:rPr>
                                    <w:t>27</w:t>
                                  </w:r>
                                </w:ins>
                              </w:p>
                            </w:txbxContent>
                          </wps:txbx>
                          <wps:bodyPr rot="0" vert="horz" wrap="square" lIns="0" tIns="0" rIns="0" bIns="0" anchor="t" anchorCtr="0" upright="1">
                            <a:noAutofit/>
                          </wps:bodyPr>
                        </wps:wsp>
                        <wps:wsp>
                          <wps:cNvPr id="18" name="Rectangle 6052"/>
                          <wps:cNvSpPr>
                            <a:spLocks noChangeArrowheads="1"/>
                          </wps:cNvSpPr>
                          <wps:spPr bwMode="auto">
                            <a:xfrm>
                              <a:off x="22570" y="5233"/>
                              <a:ext cx="169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B8A4B" w14:textId="77777777" w:rsidR="00511DF8" w:rsidRDefault="00511DF8" w:rsidP="00BC76CE">
                                <w:pPr>
                                  <w:rPr>
                                    <w:ins w:id="108" w:author="Stella Johanson" w:date="2024-03-06T21:41:00Z"/>
                                  </w:rPr>
                                </w:pPr>
                                <w:ins w:id="109" w:author="Stella Johanson" w:date="2024-03-06T21:41:00Z">
                                  <w:r>
                                    <w:rPr>
                                      <w:spacing w:val="1"/>
                                      <w:w w:val="122"/>
                                      <w:sz w:val="16"/>
                                    </w:rPr>
                                    <w:t>19</w:t>
                                  </w:r>
                                </w:ins>
                              </w:p>
                            </w:txbxContent>
                          </wps:txbx>
                          <wps:bodyPr rot="0" vert="horz" wrap="square" lIns="0" tIns="0" rIns="0" bIns="0" anchor="t" anchorCtr="0" upright="1">
                            <a:noAutofit/>
                          </wps:bodyPr>
                        </wps:wsp>
                        <wps:wsp>
                          <wps:cNvPr id="19" name="Rectangle 6053"/>
                          <wps:cNvSpPr>
                            <a:spLocks noChangeArrowheads="1"/>
                          </wps:cNvSpPr>
                          <wps:spPr bwMode="auto">
                            <a:xfrm>
                              <a:off x="51489" y="1445"/>
                              <a:ext cx="169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1D2B8" w14:textId="77777777" w:rsidR="00511DF8" w:rsidRDefault="00511DF8" w:rsidP="00BC76CE">
                                <w:pPr>
                                  <w:rPr>
                                    <w:ins w:id="110" w:author="Stella Johanson" w:date="2024-03-06T21:41:00Z"/>
                                  </w:rPr>
                                </w:pPr>
                                <w:ins w:id="111" w:author="Stella Johanson" w:date="2024-03-06T21:41:00Z">
                                  <w:r>
                                    <w:rPr>
                                      <w:spacing w:val="1"/>
                                      <w:w w:val="122"/>
                                      <w:sz w:val="16"/>
                                    </w:rPr>
                                    <w:t>62</w:t>
                                  </w:r>
                                </w:ins>
                              </w:p>
                            </w:txbxContent>
                          </wps:txbx>
                          <wps:bodyPr rot="0" vert="horz" wrap="square" lIns="0" tIns="0" rIns="0" bIns="0" anchor="t" anchorCtr="0" upright="1">
                            <a:noAutofit/>
                          </wps:bodyPr>
                        </wps:wsp>
                        <wps:wsp>
                          <wps:cNvPr id="20" name="Rectangle 6054"/>
                          <wps:cNvSpPr>
                            <a:spLocks noChangeArrowheads="1"/>
                          </wps:cNvSpPr>
                          <wps:spPr bwMode="auto">
                            <a:xfrm>
                              <a:off x="8720" y="19744"/>
                              <a:ext cx="842"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6CB10" w14:textId="77777777" w:rsidR="00511DF8" w:rsidRDefault="00511DF8" w:rsidP="00BC76CE">
                                <w:pPr>
                                  <w:rPr>
                                    <w:ins w:id="112" w:author="Stella Johanson" w:date="2024-03-06T21:41:00Z"/>
                                  </w:rPr>
                                </w:pPr>
                                <w:ins w:id="113" w:author="Stella Johanson" w:date="2024-03-06T21:41:00Z">
                                  <w:r>
                                    <w:rPr>
                                      <w:w w:val="122"/>
                                      <w:sz w:val="16"/>
                                    </w:rPr>
                                    <w:t>0</w:t>
                                  </w:r>
                                </w:ins>
                              </w:p>
                            </w:txbxContent>
                          </wps:txbx>
                          <wps:bodyPr rot="0" vert="horz" wrap="square" lIns="0" tIns="0" rIns="0" bIns="0" anchor="t" anchorCtr="0" upright="1">
                            <a:noAutofit/>
                          </wps:bodyPr>
                        </wps:wsp>
                        <wps:wsp>
                          <wps:cNvPr id="21" name="Rectangle 6055"/>
                          <wps:cNvSpPr>
                            <a:spLocks noChangeArrowheads="1"/>
                          </wps:cNvSpPr>
                          <wps:spPr bwMode="auto">
                            <a:xfrm>
                              <a:off x="15129"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F3E5B" w14:textId="77777777" w:rsidR="00511DF8" w:rsidRDefault="00511DF8" w:rsidP="00BC76CE">
                                <w:pPr>
                                  <w:rPr>
                                    <w:ins w:id="114" w:author="Stella Johanson" w:date="2024-03-06T21:41:00Z"/>
                                  </w:rPr>
                                </w:pPr>
                                <w:ins w:id="115" w:author="Stella Johanson" w:date="2024-03-06T21:41:00Z">
                                  <w:r>
                                    <w:rPr>
                                      <w:spacing w:val="-1"/>
                                      <w:w w:val="121"/>
                                      <w:sz w:val="16"/>
                                    </w:rPr>
                                    <w:t>10</w:t>
                                  </w:r>
                                </w:ins>
                              </w:p>
                            </w:txbxContent>
                          </wps:txbx>
                          <wps:bodyPr rot="0" vert="horz" wrap="square" lIns="0" tIns="0" rIns="0" bIns="0" anchor="t" anchorCtr="0" upright="1">
                            <a:noAutofit/>
                          </wps:bodyPr>
                        </wps:wsp>
                        <wps:wsp>
                          <wps:cNvPr id="22" name="Rectangle 6056"/>
                          <wps:cNvSpPr>
                            <a:spLocks noChangeArrowheads="1"/>
                          </wps:cNvSpPr>
                          <wps:spPr bwMode="auto">
                            <a:xfrm>
                              <a:off x="21856"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2987E" w14:textId="77777777" w:rsidR="00511DF8" w:rsidRDefault="00511DF8" w:rsidP="00BC76CE">
                                <w:pPr>
                                  <w:rPr>
                                    <w:ins w:id="116" w:author="Stella Johanson" w:date="2024-03-06T21:41:00Z"/>
                                  </w:rPr>
                                </w:pPr>
                                <w:ins w:id="117" w:author="Stella Johanson" w:date="2024-03-06T21:41:00Z">
                                  <w:r>
                                    <w:rPr>
                                      <w:spacing w:val="-1"/>
                                      <w:w w:val="121"/>
                                      <w:sz w:val="16"/>
                                    </w:rPr>
                                    <w:t>20</w:t>
                                  </w:r>
                                </w:ins>
                              </w:p>
                            </w:txbxContent>
                          </wps:txbx>
                          <wps:bodyPr rot="0" vert="horz" wrap="square" lIns="0" tIns="0" rIns="0" bIns="0" anchor="t" anchorCtr="0" upright="1">
                            <a:noAutofit/>
                          </wps:bodyPr>
                        </wps:wsp>
                        <wps:wsp>
                          <wps:cNvPr id="23" name="Rectangle 6057"/>
                          <wps:cNvSpPr>
                            <a:spLocks noChangeArrowheads="1"/>
                          </wps:cNvSpPr>
                          <wps:spPr bwMode="auto">
                            <a:xfrm>
                              <a:off x="28584"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8FAED" w14:textId="77777777" w:rsidR="00511DF8" w:rsidRDefault="00511DF8" w:rsidP="00BC76CE">
                                <w:pPr>
                                  <w:rPr>
                                    <w:ins w:id="118" w:author="Stella Johanson" w:date="2024-03-06T21:41:00Z"/>
                                  </w:rPr>
                                </w:pPr>
                                <w:ins w:id="119" w:author="Stella Johanson" w:date="2024-03-06T21:41:00Z">
                                  <w:r>
                                    <w:rPr>
                                      <w:spacing w:val="-1"/>
                                      <w:w w:val="121"/>
                                      <w:sz w:val="16"/>
                                    </w:rPr>
                                    <w:t>30</w:t>
                                  </w:r>
                                </w:ins>
                              </w:p>
                            </w:txbxContent>
                          </wps:txbx>
                          <wps:bodyPr rot="0" vert="horz" wrap="square" lIns="0" tIns="0" rIns="0" bIns="0" anchor="t" anchorCtr="0" upright="1">
                            <a:noAutofit/>
                          </wps:bodyPr>
                        </wps:wsp>
                        <wps:wsp>
                          <wps:cNvPr id="24" name="Rectangle 6058"/>
                          <wps:cNvSpPr>
                            <a:spLocks noChangeArrowheads="1"/>
                          </wps:cNvSpPr>
                          <wps:spPr bwMode="auto">
                            <a:xfrm>
                              <a:off x="35311"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33D2B" w14:textId="77777777" w:rsidR="00511DF8" w:rsidRDefault="00511DF8" w:rsidP="00BC76CE">
                                <w:pPr>
                                  <w:rPr>
                                    <w:ins w:id="120" w:author="Stella Johanson" w:date="2024-03-06T21:41:00Z"/>
                                  </w:rPr>
                                </w:pPr>
                                <w:ins w:id="121" w:author="Stella Johanson" w:date="2024-03-06T21:41:00Z">
                                  <w:r>
                                    <w:rPr>
                                      <w:spacing w:val="-1"/>
                                      <w:w w:val="121"/>
                                      <w:sz w:val="16"/>
                                    </w:rPr>
                                    <w:t>40</w:t>
                                  </w:r>
                                </w:ins>
                              </w:p>
                            </w:txbxContent>
                          </wps:txbx>
                          <wps:bodyPr rot="0" vert="horz" wrap="square" lIns="0" tIns="0" rIns="0" bIns="0" anchor="t" anchorCtr="0" upright="1">
                            <a:noAutofit/>
                          </wps:bodyPr>
                        </wps:wsp>
                        <wps:wsp>
                          <wps:cNvPr id="25" name="Rectangle 6059"/>
                          <wps:cNvSpPr>
                            <a:spLocks noChangeArrowheads="1"/>
                          </wps:cNvSpPr>
                          <wps:spPr bwMode="auto">
                            <a:xfrm>
                              <a:off x="42034"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274E5" w14:textId="77777777" w:rsidR="00511DF8" w:rsidRDefault="00511DF8" w:rsidP="00BC76CE">
                                <w:pPr>
                                  <w:rPr>
                                    <w:ins w:id="122" w:author="Stella Johanson" w:date="2024-03-06T21:41:00Z"/>
                                  </w:rPr>
                                </w:pPr>
                                <w:ins w:id="123" w:author="Stella Johanson" w:date="2024-03-06T21:41:00Z">
                                  <w:r>
                                    <w:rPr>
                                      <w:spacing w:val="-1"/>
                                      <w:w w:val="121"/>
                                      <w:sz w:val="16"/>
                                    </w:rPr>
                                    <w:t>50</w:t>
                                  </w:r>
                                </w:ins>
                              </w:p>
                            </w:txbxContent>
                          </wps:txbx>
                          <wps:bodyPr rot="0" vert="horz" wrap="square" lIns="0" tIns="0" rIns="0" bIns="0" anchor="t" anchorCtr="0" upright="1">
                            <a:noAutofit/>
                          </wps:bodyPr>
                        </wps:wsp>
                        <wps:wsp>
                          <wps:cNvPr id="26" name="Rectangle 6060"/>
                          <wps:cNvSpPr>
                            <a:spLocks noChangeArrowheads="1"/>
                          </wps:cNvSpPr>
                          <wps:spPr bwMode="auto">
                            <a:xfrm>
                              <a:off x="48761"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59A70" w14:textId="77777777" w:rsidR="00511DF8" w:rsidRDefault="00511DF8" w:rsidP="00BC76CE">
                                <w:pPr>
                                  <w:rPr>
                                    <w:ins w:id="124" w:author="Stella Johanson" w:date="2024-03-06T21:41:00Z"/>
                                  </w:rPr>
                                </w:pPr>
                                <w:ins w:id="125" w:author="Stella Johanson" w:date="2024-03-06T21:41:00Z">
                                  <w:r>
                                    <w:rPr>
                                      <w:spacing w:val="-1"/>
                                      <w:w w:val="121"/>
                                      <w:sz w:val="16"/>
                                    </w:rPr>
                                    <w:t>60</w:t>
                                  </w:r>
                                </w:ins>
                              </w:p>
                            </w:txbxContent>
                          </wps:txbx>
                          <wps:bodyPr rot="0" vert="horz" wrap="square" lIns="0" tIns="0" rIns="0" bIns="0" anchor="t" anchorCtr="0" upright="1">
                            <a:noAutofit/>
                          </wps:bodyPr>
                        </wps:wsp>
                        <wps:wsp>
                          <wps:cNvPr id="27" name="Rectangle 6061"/>
                          <wps:cNvSpPr>
                            <a:spLocks noChangeArrowheads="1"/>
                          </wps:cNvSpPr>
                          <wps:spPr bwMode="auto">
                            <a:xfrm>
                              <a:off x="55489" y="19744"/>
                              <a:ext cx="1673"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E0DEC" w14:textId="77777777" w:rsidR="00511DF8" w:rsidRDefault="00511DF8" w:rsidP="00BC76CE">
                                <w:pPr>
                                  <w:rPr>
                                    <w:ins w:id="126" w:author="Stella Johanson" w:date="2024-03-06T21:41:00Z"/>
                                  </w:rPr>
                                </w:pPr>
                                <w:ins w:id="127" w:author="Stella Johanson" w:date="2024-03-06T21:41:00Z">
                                  <w:r>
                                    <w:rPr>
                                      <w:spacing w:val="-1"/>
                                      <w:w w:val="121"/>
                                      <w:sz w:val="16"/>
                                    </w:rPr>
                                    <w:t>70</w:t>
                                  </w:r>
                                </w:ins>
                              </w:p>
                            </w:txbxContent>
                          </wps:txbx>
                          <wps:bodyPr rot="0" vert="horz" wrap="square" lIns="0" tIns="0" rIns="0" bIns="0" anchor="t" anchorCtr="0" upright="1">
                            <a:noAutofit/>
                          </wps:bodyPr>
                        </wps:wsp>
                        <wps:wsp>
                          <wps:cNvPr id="28" name="Rectangle 155971"/>
                          <wps:cNvSpPr>
                            <a:spLocks noChangeArrowheads="1"/>
                          </wps:cNvSpPr>
                          <wps:spPr bwMode="auto">
                            <a:xfrm>
                              <a:off x="2874" y="16541"/>
                              <a:ext cx="2948"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8E0EE" w14:textId="77777777" w:rsidR="00511DF8" w:rsidRDefault="00511DF8" w:rsidP="00BC76CE">
                                <w:pPr>
                                  <w:rPr>
                                    <w:ins w:id="128" w:author="Stella Johanson" w:date="2024-03-06T21:41:00Z"/>
                                  </w:rPr>
                                </w:pPr>
                                <w:ins w:id="129" w:author="Stella Johanson" w:date="2024-03-06T21:41:00Z">
                                  <w:r>
                                    <w:rPr>
                                      <w:spacing w:val="-1"/>
                                      <w:w w:val="118"/>
                                      <w:sz w:val="16"/>
                                    </w:rPr>
                                    <w:t>1-30</w:t>
                                  </w:r>
                                </w:ins>
                              </w:p>
                            </w:txbxContent>
                          </wps:txbx>
                          <wps:bodyPr rot="0" vert="horz" wrap="square" lIns="0" tIns="0" rIns="0" bIns="0" anchor="t" anchorCtr="0" upright="1">
                            <a:noAutofit/>
                          </wps:bodyPr>
                        </wps:wsp>
                        <wps:wsp>
                          <wps:cNvPr id="29" name="Rectangle 155972"/>
                          <wps:cNvSpPr>
                            <a:spLocks noChangeArrowheads="1"/>
                          </wps:cNvSpPr>
                          <wps:spPr bwMode="auto">
                            <a:xfrm>
                              <a:off x="5082" y="16541"/>
                              <a:ext cx="4015"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5BB9A" w14:textId="77777777" w:rsidR="00511DF8" w:rsidRDefault="00511DF8" w:rsidP="00BC76CE">
                                <w:pPr>
                                  <w:rPr>
                                    <w:ins w:id="130" w:author="Stella Johanson" w:date="2024-03-06T21:41:00Z"/>
                                  </w:rPr>
                                </w:pPr>
                                <w:ins w:id="131" w:author="Stella Johanson" w:date="2024-03-06T21:41:00Z">
                                  <w:r>
                                    <w:rPr>
                                      <w:spacing w:val="7"/>
                                      <w:w w:val="112"/>
                                      <w:sz w:val="16"/>
                                    </w:rPr>
                                    <w:t xml:space="preserve"> </w:t>
                                  </w:r>
                                  <w:r>
                                    <w:rPr>
                                      <w:w w:val="112"/>
                                      <w:sz w:val="16"/>
                                    </w:rPr>
                                    <w:t>päeva</w:t>
                                  </w:r>
                                </w:ins>
                              </w:p>
                            </w:txbxContent>
                          </wps:txbx>
                          <wps:bodyPr rot="0" vert="horz" wrap="square" lIns="0" tIns="0" rIns="0" bIns="0" anchor="t" anchorCtr="0" upright="1">
                            <a:noAutofit/>
                          </wps:bodyPr>
                        </wps:wsp>
                        <wps:wsp>
                          <wps:cNvPr id="30" name="Rectangle 155969"/>
                          <wps:cNvSpPr>
                            <a:spLocks noChangeArrowheads="1"/>
                          </wps:cNvSpPr>
                          <wps:spPr bwMode="auto">
                            <a:xfrm>
                              <a:off x="2246" y="12755"/>
                              <a:ext cx="3779"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94868" w14:textId="77777777" w:rsidR="00511DF8" w:rsidRDefault="00511DF8" w:rsidP="00BC76CE">
                                <w:pPr>
                                  <w:rPr>
                                    <w:ins w:id="132" w:author="Stella Johanson" w:date="2024-03-06T21:41:00Z"/>
                                  </w:rPr>
                                </w:pPr>
                                <w:ins w:id="133" w:author="Stella Johanson" w:date="2024-03-06T21:41:00Z">
                                  <w:r>
                                    <w:rPr>
                                      <w:spacing w:val="-1"/>
                                      <w:w w:val="119"/>
                                      <w:sz w:val="16"/>
                                    </w:rPr>
                                    <w:t>31-90</w:t>
                                  </w:r>
                                </w:ins>
                              </w:p>
                            </w:txbxContent>
                          </wps:txbx>
                          <wps:bodyPr rot="0" vert="horz" wrap="square" lIns="0" tIns="0" rIns="0" bIns="0" anchor="t" anchorCtr="0" upright="1">
                            <a:noAutofit/>
                          </wps:bodyPr>
                        </wps:wsp>
                        <wps:wsp>
                          <wps:cNvPr id="31" name="Rectangle 155970"/>
                          <wps:cNvSpPr>
                            <a:spLocks noChangeArrowheads="1"/>
                          </wps:cNvSpPr>
                          <wps:spPr bwMode="auto">
                            <a:xfrm>
                              <a:off x="5094" y="12755"/>
                              <a:ext cx="3995"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9AEFE" w14:textId="77777777" w:rsidR="00511DF8" w:rsidRDefault="00511DF8" w:rsidP="00BC76CE">
                                <w:pPr>
                                  <w:rPr>
                                    <w:ins w:id="134" w:author="Stella Johanson" w:date="2024-03-06T21:41:00Z"/>
                                  </w:rPr>
                                </w:pPr>
                                <w:ins w:id="135" w:author="Stella Johanson" w:date="2024-03-06T21:41:00Z">
                                  <w:r>
                                    <w:rPr>
                                      <w:spacing w:val="4"/>
                                      <w:w w:val="112"/>
                                      <w:sz w:val="16"/>
                                    </w:rPr>
                                    <w:t xml:space="preserve"> </w:t>
                                  </w:r>
                                  <w:r>
                                    <w:rPr>
                                      <w:spacing w:val="-1"/>
                                      <w:w w:val="112"/>
                                      <w:sz w:val="16"/>
                                    </w:rPr>
                                    <w:t>päeva</w:t>
                                  </w:r>
                                </w:ins>
                              </w:p>
                            </w:txbxContent>
                          </wps:txbx>
                          <wps:bodyPr rot="0" vert="horz" wrap="square" lIns="0" tIns="0" rIns="0" bIns="0" anchor="t" anchorCtr="0" upright="1">
                            <a:noAutofit/>
                          </wps:bodyPr>
                        </wps:wsp>
                        <wps:wsp>
                          <wps:cNvPr id="32" name="Rectangle 155967"/>
                          <wps:cNvSpPr>
                            <a:spLocks noChangeArrowheads="1"/>
                          </wps:cNvSpPr>
                          <wps:spPr bwMode="auto">
                            <a:xfrm>
                              <a:off x="1615" y="8967"/>
                              <a:ext cx="4629"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7A0B5" w14:textId="77777777" w:rsidR="00511DF8" w:rsidRDefault="00511DF8" w:rsidP="00BC76CE">
                                <w:pPr>
                                  <w:rPr>
                                    <w:ins w:id="136" w:author="Stella Johanson" w:date="2024-03-06T21:41:00Z"/>
                                  </w:rPr>
                                </w:pPr>
                                <w:ins w:id="137" w:author="Stella Johanson" w:date="2024-03-06T21:41:00Z">
                                  <w:r>
                                    <w:rPr>
                                      <w:spacing w:val="-1"/>
                                      <w:w w:val="119"/>
                                      <w:sz w:val="16"/>
                                    </w:rPr>
                                    <w:t>91-180</w:t>
                                  </w:r>
                                </w:ins>
                              </w:p>
                            </w:txbxContent>
                          </wps:txbx>
                          <wps:bodyPr rot="0" vert="horz" wrap="square" lIns="0" tIns="0" rIns="0" bIns="0" anchor="t" anchorCtr="0" upright="1">
                            <a:noAutofit/>
                          </wps:bodyPr>
                        </wps:wsp>
                        <wps:wsp>
                          <wps:cNvPr id="33" name="Rectangle 155968"/>
                          <wps:cNvSpPr>
                            <a:spLocks noChangeArrowheads="1"/>
                          </wps:cNvSpPr>
                          <wps:spPr bwMode="auto">
                            <a:xfrm>
                              <a:off x="5088" y="8967"/>
                              <a:ext cx="401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400E3" w14:textId="77777777" w:rsidR="00511DF8" w:rsidRDefault="00511DF8" w:rsidP="00BC76CE">
                                <w:pPr>
                                  <w:rPr>
                                    <w:ins w:id="138" w:author="Stella Johanson" w:date="2024-03-06T21:41:00Z"/>
                                  </w:rPr>
                                </w:pPr>
                                <w:ins w:id="139" w:author="Stella Johanson" w:date="2024-03-06T21:41:00Z">
                                  <w:r>
                                    <w:rPr>
                                      <w:spacing w:val="4"/>
                                      <w:w w:val="112"/>
                                      <w:sz w:val="16"/>
                                    </w:rPr>
                                    <w:t xml:space="preserve"> </w:t>
                                  </w:r>
                                  <w:r>
                                    <w:rPr>
                                      <w:w w:val="112"/>
                                      <w:sz w:val="16"/>
                                    </w:rPr>
                                    <w:t>päeva</w:t>
                                  </w:r>
                                </w:ins>
                              </w:p>
                            </w:txbxContent>
                          </wps:txbx>
                          <wps:bodyPr rot="0" vert="horz" wrap="square" lIns="0" tIns="0" rIns="0" bIns="0" anchor="t" anchorCtr="0" upright="1">
                            <a:noAutofit/>
                          </wps:bodyPr>
                        </wps:wsp>
                        <wps:wsp>
                          <wps:cNvPr id="34" name="Rectangle 155965"/>
                          <wps:cNvSpPr>
                            <a:spLocks noChangeArrowheads="1"/>
                          </wps:cNvSpPr>
                          <wps:spPr bwMode="auto">
                            <a:xfrm>
                              <a:off x="1615" y="5181"/>
                              <a:ext cx="4629"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28221" w14:textId="77777777" w:rsidR="00511DF8" w:rsidRDefault="00511DF8" w:rsidP="00BC76CE">
                                <w:pPr>
                                  <w:rPr>
                                    <w:ins w:id="140" w:author="Stella Johanson" w:date="2024-03-06T21:41:00Z"/>
                                  </w:rPr>
                                </w:pPr>
                                <w:ins w:id="141" w:author="Stella Johanson" w:date="2024-03-06T21:41:00Z">
                                  <w:r>
                                    <w:rPr>
                                      <w:spacing w:val="-1"/>
                                      <w:w w:val="119"/>
                                      <w:sz w:val="16"/>
                                    </w:rPr>
                                    <w:t>91-365</w:t>
                                  </w:r>
                                </w:ins>
                              </w:p>
                            </w:txbxContent>
                          </wps:txbx>
                          <wps:bodyPr rot="0" vert="horz" wrap="square" lIns="0" tIns="0" rIns="0" bIns="0" anchor="t" anchorCtr="0" upright="1">
                            <a:noAutofit/>
                          </wps:bodyPr>
                        </wps:wsp>
                        <wps:wsp>
                          <wps:cNvPr id="35" name="Rectangle 155966"/>
                          <wps:cNvSpPr>
                            <a:spLocks noChangeArrowheads="1"/>
                          </wps:cNvSpPr>
                          <wps:spPr bwMode="auto">
                            <a:xfrm>
                              <a:off x="5088" y="5181"/>
                              <a:ext cx="401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B3A2A" w14:textId="77777777" w:rsidR="00511DF8" w:rsidRDefault="00511DF8" w:rsidP="00BC76CE">
                                <w:pPr>
                                  <w:rPr>
                                    <w:ins w:id="142" w:author="Stella Johanson" w:date="2024-03-06T21:41:00Z"/>
                                  </w:rPr>
                                </w:pPr>
                                <w:ins w:id="143" w:author="Stella Johanson" w:date="2024-03-06T21:41:00Z">
                                  <w:r>
                                    <w:rPr>
                                      <w:spacing w:val="4"/>
                                      <w:w w:val="112"/>
                                      <w:sz w:val="16"/>
                                    </w:rPr>
                                    <w:t xml:space="preserve"> </w:t>
                                  </w:r>
                                  <w:r>
                                    <w:rPr>
                                      <w:w w:val="112"/>
                                      <w:sz w:val="16"/>
                                    </w:rPr>
                                    <w:t>päeva</w:t>
                                  </w:r>
                                </w:ins>
                              </w:p>
                            </w:txbxContent>
                          </wps:txbx>
                          <wps:bodyPr rot="0" vert="horz" wrap="square" lIns="0" tIns="0" rIns="0" bIns="0" anchor="t" anchorCtr="0" upright="1">
                            <a:noAutofit/>
                          </wps:bodyPr>
                        </wps:wsp>
                        <wps:wsp>
                          <wps:cNvPr id="36" name="Rectangle 6066"/>
                          <wps:cNvSpPr>
                            <a:spLocks noChangeArrowheads="1"/>
                          </wps:cNvSpPr>
                          <wps:spPr bwMode="auto">
                            <a:xfrm>
                              <a:off x="0" y="1393"/>
                              <a:ext cx="10784" cy="1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84031" w14:textId="77777777" w:rsidR="00511DF8" w:rsidRDefault="00511DF8" w:rsidP="00BC76CE">
                                <w:pPr>
                                  <w:rPr>
                                    <w:ins w:id="144" w:author="Stella Johanson" w:date="2024-03-06T21:41:00Z"/>
                                  </w:rPr>
                                </w:pPr>
                                <w:ins w:id="145" w:author="Stella Johanson" w:date="2024-03-06T21:41:00Z">
                                  <w:r>
                                    <w:rPr>
                                      <w:w w:val="112"/>
                                      <w:sz w:val="16"/>
                                    </w:rPr>
                                    <w:t>Otsus</w:t>
                                  </w:r>
                                  <w:r>
                                    <w:rPr>
                                      <w:spacing w:val="4"/>
                                      <w:w w:val="112"/>
                                      <w:sz w:val="16"/>
                                    </w:rPr>
                                    <w:t xml:space="preserve"> </w:t>
                                  </w:r>
                                  <w:r>
                                    <w:rPr>
                                      <w:w w:val="112"/>
                                      <w:sz w:val="16"/>
                                    </w:rPr>
                                    <w:t>jäi</w:t>
                                  </w:r>
                                  <w:r>
                                    <w:rPr>
                                      <w:spacing w:val="5"/>
                                      <w:w w:val="112"/>
                                      <w:sz w:val="16"/>
                                    </w:rPr>
                                    <w:t xml:space="preserve"> </w:t>
                                  </w:r>
                                  <w:r>
                                    <w:rPr>
                                      <w:w w:val="112"/>
                                      <w:sz w:val="16"/>
                                    </w:rPr>
                                    <w:t>täitmata</w:t>
                                  </w:r>
                                </w:ins>
                              </w:p>
                            </w:txbxContent>
                          </wps:txbx>
                          <wps:bodyPr rot="0" vert="horz" wrap="square" lIns="0" tIns="0" rIns="0" bIns="0" anchor="t" anchorCtr="0" upright="1">
                            <a:noAutofit/>
                          </wps:bodyPr>
                        </wps:wsp>
                      </wpg:wgp>
                    </a:graphicData>
                  </a:graphic>
                </wp:inline>
              </w:drawing>
            </mc:Choice>
            <mc:Fallback>
              <w:pict>
                <v:group w14:anchorId="0D1CFEF0" id="Rühm 1" o:spid="_x0000_s1062" style="width:446.85pt;height:163.85pt;mso-position-horizontal-relative:char;mso-position-vertical-relative:line" coordsize="56747,20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">
                  <v:shape id="Shape 6036" o:spid="_x0000_s1063" style="position:absolute;left:15752;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" path="m,l,1893062e" filled="f" strokecolor="#d9d9d9">
                    <v:path arrowok="t" o:connecttype="custom" o:connectlocs="0,0;0,18930" o:connectangles="0,0" textboxrect="0,0,0,1893062"/>
                  </v:shape>
                  <v:shape id="Shape 6037" o:spid="_x0000_s1064" style="position:absolute;left:22488;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" path="m,l,1893062e" filled="f" strokecolor="#d9d9d9">
                    <v:path arrowok="t" o:connecttype="custom" o:connectlocs="0,0;0,18930" o:connectangles="0,0" textboxrect="0,0,0,1893062"/>
                  </v:shape>
                  <v:shape id="Shape 6038" o:spid="_x0000_s1065" style="position:absolute;left:29208;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" path="m,l,1893062e" filled="f" strokecolor="#d9d9d9">
                    <v:path arrowok="t" o:connecttype="custom" o:connectlocs="0,0;0,18930" o:connectangles="0,0" textboxrect="0,0,0,1893062"/>
                  </v:shape>
                  <v:shape id="Shape 6039" o:spid="_x0000_s1066" style="position:absolute;left:35929;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" path="m,l,1893062e" filled="f" strokecolor="#d9d9d9">
                    <v:path arrowok="t" o:connecttype="custom" o:connectlocs="0,0;0,18930" o:connectangles="0,0" textboxrect="0,0,0,1893062"/>
                  </v:shape>
                  <v:shape id="Shape 6040" o:spid="_x0000_s1067" style="position:absolute;left:42650;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" path="m,l,1893062e" filled="f" strokecolor="#d9d9d9">
                    <v:path arrowok="t" o:connecttype="custom" o:connectlocs="0,0;0,18930" o:connectangles="0,0" textboxrect="0,0,0,1893062"/>
                  </v:shape>
                  <v:shape id="Shape 6041" o:spid="_x0000_s1068" style="position:absolute;left:49386;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" path="m,l,1893062e" filled="f" strokecolor="#d9d9d9">
                    <v:path arrowok="t" o:connecttype="custom" o:connectlocs="0,0;0,18930" o:connectangles="0,0" textboxrect="0,0,0,1893062"/>
                  </v:shape>
                  <v:shape id="Shape 6042" o:spid="_x0000_s1069" style="position:absolute;left:56103;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" path="m,l,1893062e" filled="f" strokecolor="#d9d9d9">
                    <v:path arrowok="t" o:connecttype="custom" o:connectlocs="0,0;0,18930" o:connectangles="0,0" textboxrect="0,0,0,1893062"/>
                  </v:shape>
                  <v:shape id="Shape 214986" o:spid="_x0000_s1070" style="position:absolute;left:9031;top:16367;width:22860;height:1341;visibility:visible;mso-wrap-style:square;v-text-anchor:top" coordsize="2286000,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" path="m,l2286000,r,134112l,134112,,e" fillcolor="#ffe600" stroked="f" strokeweight="0">
                    <v:path arrowok="t" o:connecttype="custom" o:connectlocs="0,0;22860,0;22860,1341;0,1341;0,0" o:connectangles="0,0,0,0,0" textboxrect="0,0,2286000,134112"/>
                  </v:shape>
                  <v:shape id="Shape 214987" o:spid="_x0000_s1071" style="position:absolute;left:9031;top:12573;width:6050;height:1356;visibility:visible;mso-wrap-style:square;v-text-anchor:top" coordsize="605028,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" path="m,l605028,r,135636l,135636,,e" fillcolor="#ffe600" stroked="f" strokeweight="0">
                    <v:path arrowok="t" o:connecttype="custom" o:connectlocs="0,0;6050,0;6050,1356;0,1356;0,0" o:connectangles="0,0,0,0,0" textboxrect="0,0,605028,135636"/>
                  </v:shape>
                  <v:shape id="Shape 214988" o:spid="_x0000_s1072" style="position:absolute;left:9031;top:8793;width:18151;height:1341;visibility:visible;mso-wrap-style:square;v-text-anchor:top" coordsize="1815084,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" path="m,l1815084,r,134112l,134112,,e" fillcolor="#ffe600" stroked="f" strokeweight="0">
                    <v:path arrowok="t" o:connecttype="custom" o:connectlocs="0,0;18151,0;18151,1341;0,1341;0,0" o:connectangles="0,0,0,0,0" textboxrect="0,0,1815084,134112"/>
                  </v:shape>
                  <v:shape id="Shape 214989" o:spid="_x0000_s1073" style="position:absolute;left:9031;top:5013;width:12771;height:1342;visibility:visible;mso-wrap-style:square;v-text-anchor:top" coordsize="1277112,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" path="m,l1277112,r,134112l,134112,,e" fillcolor="#ffe600" stroked="f" strokeweight="0">
                    <v:path arrowok="t" o:connecttype="custom" o:connectlocs="0,0;12771,0;12771,1342;0,1342;0,0" o:connectangles="0,0,0,0,0" textboxrect="0,0,1277112,134112"/>
                  </v:shape>
                  <v:shape id="Shape 214990" o:spid="_x0000_s1074" style="position:absolute;left:9031;top:1219;width:41696;height:1341;visibility:visible;mso-wrap-style:square;v-text-anchor:top" coordsize="4169664,13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" path="m,l4169664,r,134112l,134112,,e" fillcolor="#ffe600" stroked="f" strokeweight="0">
                    <v:path arrowok="t" o:connecttype="custom" o:connectlocs="0,0;41696,0;41696,1341;0,1341;0,0" o:connectangles="0,0,0,0,0" textboxrect="0,0,4169664,134112"/>
                  </v:shape>
                  <v:shape id="Shape 6048" o:spid="_x0000_s1075" style="position:absolute;left:9031;width:0;height:18930;visibility:visible;mso-wrap-style:square;v-text-anchor:top" coordsize="0,1893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" path="m,1893062l,e" filled="f" strokecolor="#d9d9d9">
                    <v:path arrowok="t" o:connecttype="custom" o:connectlocs="0,18930;0,0" o:connectangles="0,0" textboxrect="0,0,0,1893062"/>
                  </v:shape>
                  <v:rect id="Rectangle 6049" o:spid="_x0000_s1076" style="position:absolute;left:32659;top:16593;width:169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209CB617" w14:textId="77777777" w:rsidR="00511DF8" w:rsidRDefault="00511DF8" w:rsidP="00BC76CE">
                          <w:pPr>
                            <w:rPr>
                              <w:ins w:id="190" w:author="Stella Johanson" w:date="2024-03-06T21:41:00Z"/>
                            </w:rPr>
                          </w:pPr>
                          <w:ins w:id="191" w:author="Stella Johanson" w:date="2024-03-06T21:41:00Z">
                            <w:r>
                              <w:rPr>
                                <w:spacing w:val="1"/>
                                <w:w w:val="122"/>
                                <w:sz w:val="16"/>
                              </w:rPr>
                              <w:t>34</w:t>
                            </w:r>
                          </w:ins>
                        </w:p>
                      </w:txbxContent>
                    </v:textbox>
                  </v:rect>
                  <v:rect id="Rectangle 6050" o:spid="_x0000_s1077" style="position:absolute;left:15846;top:12805;width:842;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71D65BA9" w14:textId="77777777" w:rsidR="00511DF8" w:rsidRDefault="00511DF8" w:rsidP="00BC76CE">
                          <w:pPr>
                            <w:rPr>
                              <w:ins w:id="192" w:author="Stella Johanson" w:date="2024-03-06T21:41:00Z"/>
                            </w:rPr>
                          </w:pPr>
                          <w:ins w:id="193" w:author="Stella Johanson" w:date="2024-03-06T21:41:00Z">
                            <w:r>
                              <w:rPr>
                                <w:w w:val="122"/>
                                <w:sz w:val="16"/>
                              </w:rPr>
                              <w:t>9</w:t>
                            </w:r>
                          </w:ins>
                        </w:p>
                      </w:txbxContent>
                    </v:textbox>
                  </v:rect>
                  <v:rect id="Rectangle 6051" o:spid="_x0000_s1078" style="position:absolute;left:27950;top:9019;width:1693;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30BE8F3E" w14:textId="77777777" w:rsidR="00511DF8" w:rsidRDefault="00511DF8" w:rsidP="00BC76CE">
                          <w:pPr>
                            <w:rPr>
                              <w:ins w:id="194" w:author="Stella Johanson" w:date="2024-03-06T21:41:00Z"/>
                            </w:rPr>
                          </w:pPr>
                          <w:ins w:id="195" w:author="Stella Johanson" w:date="2024-03-06T21:41:00Z">
                            <w:r>
                              <w:rPr>
                                <w:spacing w:val="1"/>
                                <w:w w:val="122"/>
                                <w:sz w:val="16"/>
                              </w:rPr>
                              <w:t>27</w:t>
                            </w:r>
                          </w:ins>
                        </w:p>
                      </w:txbxContent>
                    </v:textbox>
                  </v:rect>
                  <v:rect id="Rectangle 6052" o:spid="_x0000_s1079" style="position:absolute;left:22570;top:5233;width:169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607B8A4B" w14:textId="77777777" w:rsidR="00511DF8" w:rsidRDefault="00511DF8" w:rsidP="00BC76CE">
                          <w:pPr>
                            <w:rPr>
                              <w:ins w:id="196" w:author="Stella Johanson" w:date="2024-03-06T21:41:00Z"/>
                            </w:rPr>
                          </w:pPr>
                          <w:ins w:id="197" w:author="Stella Johanson" w:date="2024-03-06T21:41:00Z">
                            <w:r>
                              <w:rPr>
                                <w:spacing w:val="1"/>
                                <w:w w:val="122"/>
                                <w:sz w:val="16"/>
                              </w:rPr>
                              <w:t>19</w:t>
                            </w:r>
                          </w:ins>
                        </w:p>
                      </w:txbxContent>
                    </v:textbox>
                  </v:rect>
                  <v:rect id="Rectangle 6053" o:spid="_x0000_s1080" style="position:absolute;left:51489;top:1445;width:169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74E1D2B8" w14:textId="77777777" w:rsidR="00511DF8" w:rsidRDefault="00511DF8" w:rsidP="00BC76CE">
                          <w:pPr>
                            <w:rPr>
                              <w:ins w:id="198" w:author="Stella Johanson" w:date="2024-03-06T21:41:00Z"/>
                            </w:rPr>
                          </w:pPr>
                          <w:ins w:id="199" w:author="Stella Johanson" w:date="2024-03-06T21:41:00Z">
                            <w:r>
                              <w:rPr>
                                <w:spacing w:val="1"/>
                                <w:w w:val="122"/>
                                <w:sz w:val="16"/>
                              </w:rPr>
                              <w:t>62</w:t>
                            </w:r>
                          </w:ins>
                        </w:p>
                      </w:txbxContent>
                    </v:textbox>
                  </v:rect>
                  <v:rect id="Rectangle 6054" o:spid="_x0000_s1081" style="position:absolute;left:8720;top:19744;width:842;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26D6CB10" w14:textId="77777777" w:rsidR="00511DF8" w:rsidRDefault="00511DF8" w:rsidP="00BC76CE">
                          <w:pPr>
                            <w:rPr>
                              <w:ins w:id="200" w:author="Stella Johanson" w:date="2024-03-06T21:41:00Z"/>
                            </w:rPr>
                          </w:pPr>
                          <w:ins w:id="201" w:author="Stella Johanson" w:date="2024-03-06T21:41:00Z">
                            <w:r>
                              <w:rPr>
                                <w:w w:val="122"/>
                                <w:sz w:val="16"/>
                              </w:rPr>
                              <w:t>0</w:t>
                            </w:r>
                          </w:ins>
                        </w:p>
                      </w:txbxContent>
                    </v:textbox>
                  </v:rect>
                  <v:rect id="Rectangle 6055" o:spid="_x0000_s1082" style="position:absolute;left:15129;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34FF3E5B" w14:textId="77777777" w:rsidR="00511DF8" w:rsidRDefault="00511DF8" w:rsidP="00BC76CE">
                          <w:pPr>
                            <w:rPr>
                              <w:ins w:id="202" w:author="Stella Johanson" w:date="2024-03-06T21:41:00Z"/>
                            </w:rPr>
                          </w:pPr>
                          <w:ins w:id="203" w:author="Stella Johanson" w:date="2024-03-06T21:41:00Z">
                            <w:r>
                              <w:rPr>
                                <w:spacing w:val="-1"/>
                                <w:w w:val="121"/>
                                <w:sz w:val="16"/>
                              </w:rPr>
                              <w:t>10</w:t>
                            </w:r>
                          </w:ins>
                        </w:p>
                      </w:txbxContent>
                    </v:textbox>
                  </v:rect>
                  <v:rect id="Rectangle 6056" o:spid="_x0000_s1083" style="position:absolute;left:21856;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3252987E" w14:textId="77777777" w:rsidR="00511DF8" w:rsidRDefault="00511DF8" w:rsidP="00BC76CE">
                          <w:pPr>
                            <w:rPr>
                              <w:ins w:id="204" w:author="Stella Johanson" w:date="2024-03-06T21:41:00Z"/>
                            </w:rPr>
                          </w:pPr>
                          <w:ins w:id="205" w:author="Stella Johanson" w:date="2024-03-06T21:41:00Z">
                            <w:r>
                              <w:rPr>
                                <w:spacing w:val="-1"/>
                                <w:w w:val="121"/>
                                <w:sz w:val="16"/>
                              </w:rPr>
                              <w:t>20</w:t>
                            </w:r>
                          </w:ins>
                        </w:p>
                      </w:txbxContent>
                    </v:textbox>
                  </v:rect>
                  <v:rect id="Rectangle 6057" o:spid="_x0000_s1084" style="position:absolute;left:28584;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10E8FAED" w14:textId="77777777" w:rsidR="00511DF8" w:rsidRDefault="00511DF8" w:rsidP="00BC76CE">
                          <w:pPr>
                            <w:rPr>
                              <w:ins w:id="206" w:author="Stella Johanson" w:date="2024-03-06T21:41:00Z"/>
                            </w:rPr>
                          </w:pPr>
                          <w:ins w:id="207" w:author="Stella Johanson" w:date="2024-03-06T21:41:00Z">
                            <w:r>
                              <w:rPr>
                                <w:spacing w:val="-1"/>
                                <w:w w:val="121"/>
                                <w:sz w:val="16"/>
                              </w:rPr>
                              <w:t>30</w:t>
                            </w:r>
                          </w:ins>
                        </w:p>
                      </w:txbxContent>
                    </v:textbox>
                  </v:rect>
                  <v:rect id="Rectangle 6058" o:spid="_x0000_s1085" style="position:absolute;left:35311;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71633D2B" w14:textId="77777777" w:rsidR="00511DF8" w:rsidRDefault="00511DF8" w:rsidP="00BC76CE">
                          <w:pPr>
                            <w:rPr>
                              <w:ins w:id="208" w:author="Stella Johanson" w:date="2024-03-06T21:41:00Z"/>
                            </w:rPr>
                          </w:pPr>
                          <w:ins w:id="209" w:author="Stella Johanson" w:date="2024-03-06T21:41:00Z">
                            <w:r>
                              <w:rPr>
                                <w:spacing w:val="-1"/>
                                <w:w w:val="121"/>
                                <w:sz w:val="16"/>
                              </w:rPr>
                              <w:t>40</w:t>
                            </w:r>
                          </w:ins>
                        </w:p>
                      </w:txbxContent>
                    </v:textbox>
                  </v:rect>
                  <v:rect id="Rectangle 6059" o:spid="_x0000_s1086" style="position:absolute;left:42034;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1D9274E5" w14:textId="77777777" w:rsidR="00511DF8" w:rsidRDefault="00511DF8" w:rsidP="00BC76CE">
                          <w:pPr>
                            <w:rPr>
                              <w:ins w:id="210" w:author="Stella Johanson" w:date="2024-03-06T21:41:00Z"/>
                            </w:rPr>
                          </w:pPr>
                          <w:ins w:id="211" w:author="Stella Johanson" w:date="2024-03-06T21:41:00Z">
                            <w:r>
                              <w:rPr>
                                <w:spacing w:val="-1"/>
                                <w:w w:val="121"/>
                                <w:sz w:val="16"/>
                              </w:rPr>
                              <w:t>50</w:t>
                            </w:r>
                          </w:ins>
                        </w:p>
                      </w:txbxContent>
                    </v:textbox>
                  </v:rect>
                  <v:rect id="Rectangle 6060" o:spid="_x0000_s1087" style="position:absolute;left:48761;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59659A70" w14:textId="77777777" w:rsidR="00511DF8" w:rsidRDefault="00511DF8" w:rsidP="00BC76CE">
                          <w:pPr>
                            <w:rPr>
                              <w:ins w:id="212" w:author="Stella Johanson" w:date="2024-03-06T21:41:00Z"/>
                            </w:rPr>
                          </w:pPr>
                          <w:ins w:id="213" w:author="Stella Johanson" w:date="2024-03-06T21:41:00Z">
                            <w:r>
                              <w:rPr>
                                <w:spacing w:val="-1"/>
                                <w:w w:val="121"/>
                                <w:sz w:val="16"/>
                              </w:rPr>
                              <w:t>60</w:t>
                            </w:r>
                          </w:ins>
                        </w:p>
                      </w:txbxContent>
                    </v:textbox>
                  </v:rect>
                  <v:rect id="Rectangle 6061" o:spid="_x0000_s1088" style="position:absolute;left:55489;top:19744;width:1673;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776E0DEC" w14:textId="77777777" w:rsidR="00511DF8" w:rsidRDefault="00511DF8" w:rsidP="00BC76CE">
                          <w:pPr>
                            <w:rPr>
                              <w:ins w:id="214" w:author="Stella Johanson" w:date="2024-03-06T21:41:00Z"/>
                            </w:rPr>
                          </w:pPr>
                          <w:ins w:id="215" w:author="Stella Johanson" w:date="2024-03-06T21:41:00Z">
                            <w:r>
                              <w:rPr>
                                <w:spacing w:val="-1"/>
                                <w:w w:val="121"/>
                                <w:sz w:val="16"/>
                              </w:rPr>
                              <w:t>70</w:t>
                            </w:r>
                          </w:ins>
                        </w:p>
                      </w:txbxContent>
                    </v:textbox>
                  </v:rect>
                  <v:rect id="Rectangle 155971" o:spid="_x0000_s1089" style="position:absolute;left:2874;top:16541;width:2948;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6218E0EE" w14:textId="77777777" w:rsidR="00511DF8" w:rsidRDefault="00511DF8" w:rsidP="00BC76CE">
                          <w:pPr>
                            <w:rPr>
                              <w:ins w:id="216" w:author="Stella Johanson" w:date="2024-03-06T21:41:00Z"/>
                            </w:rPr>
                          </w:pPr>
                          <w:ins w:id="217" w:author="Stella Johanson" w:date="2024-03-06T21:41:00Z">
                            <w:r>
                              <w:rPr>
                                <w:spacing w:val="-1"/>
                                <w:w w:val="118"/>
                                <w:sz w:val="16"/>
                              </w:rPr>
                              <w:t>1-30</w:t>
                            </w:r>
                          </w:ins>
                        </w:p>
                      </w:txbxContent>
                    </v:textbox>
                  </v:rect>
                  <v:rect id="Rectangle 155972" o:spid="_x0000_s1090" style="position:absolute;left:5082;top:16541;width:4015;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33F5BB9A" w14:textId="77777777" w:rsidR="00511DF8" w:rsidRDefault="00511DF8" w:rsidP="00BC76CE">
                          <w:pPr>
                            <w:rPr>
                              <w:ins w:id="218" w:author="Stella Johanson" w:date="2024-03-06T21:41:00Z"/>
                            </w:rPr>
                          </w:pPr>
                          <w:ins w:id="219" w:author="Stella Johanson" w:date="2024-03-06T21:41:00Z">
                            <w:r>
                              <w:rPr>
                                <w:spacing w:val="7"/>
                                <w:w w:val="112"/>
                                <w:sz w:val="16"/>
                              </w:rPr>
                              <w:t xml:space="preserve"> </w:t>
                            </w:r>
                            <w:r>
                              <w:rPr>
                                <w:w w:val="112"/>
                                <w:sz w:val="16"/>
                              </w:rPr>
                              <w:t>päeva</w:t>
                            </w:r>
                          </w:ins>
                        </w:p>
                      </w:txbxContent>
                    </v:textbox>
                  </v:rect>
                  <v:rect id="Rectangle 155969" o:spid="_x0000_s1091" style="position:absolute;left:2246;top:12755;width:3779;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04994868" w14:textId="77777777" w:rsidR="00511DF8" w:rsidRDefault="00511DF8" w:rsidP="00BC76CE">
                          <w:pPr>
                            <w:rPr>
                              <w:ins w:id="220" w:author="Stella Johanson" w:date="2024-03-06T21:41:00Z"/>
                            </w:rPr>
                          </w:pPr>
                          <w:ins w:id="221" w:author="Stella Johanson" w:date="2024-03-06T21:41:00Z">
                            <w:r>
                              <w:rPr>
                                <w:spacing w:val="-1"/>
                                <w:w w:val="119"/>
                                <w:sz w:val="16"/>
                              </w:rPr>
                              <w:t>31-90</w:t>
                            </w:r>
                          </w:ins>
                        </w:p>
                      </w:txbxContent>
                    </v:textbox>
                  </v:rect>
                  <v:rect id="Rectangle 155970" o:spid="_x0000_s1092" style="position:absolute;left:5094;top:12755;width:3995;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2769AEFE" w14:textId="77777777" w:rsidR="00511DF8" w:rsidRDefault="00511DF8" w:rsidP="00BC76CE">
                          <w:pPr>
                            <w:rPr>
                              <w:ins w:id="222" w:author="Stella Johanson" w:date="2024-03-06T21:41:00Z"/>
                            </w:rPr>
                          </w:pPr>
                          <w:ins w:id="223" w:author="Stella Johanson" w:date="2024-03-06T21:41:00Z">
                            <w:r>
                              <w:rPr>
                                <w:spacing w:val="4"/>
                                <w:w w:val="112"/>
                                <w:sz w:val="16"/>
                              </w:rPr>
                              <w:t xml:space="preserve"> </w:t>
                            </w:r>
                            <w:r>
                              <w:rPr>
                                <w:spacing w:val="-1"/>
                                <w:w w:val="112"/>
                                <w:sz w:val="16"/>
                              </w:rPr>
                              <w:t>päeva</w:t>
                            </w:r>
                          </w:ins>
                        </w:p>
                      </w:txbxContent>
                    </v:textbox>
                  </v:rect>
                  <v:rect id="Rectangle 155967" o:spid="_x0000_s1093" style="position:absolute;left:1615;top:8967;width:4629;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52C7A0B5" w14:textId="77777777" w:rsidR="00511DF8" w:rsidRDefault="00511DF8" w:rsidP="00BC76CE">
                          <w:pPr>
                            <w:rPr>
                              <w:ins w:id="224" w:author="Stella Johanson" w:date="2024-03-06T21:41:00Z"/>
                            </w:rPr>
                          </w:pPr>
                          <w:ins w:id="225" w:author="Stella Johanson" w:date="2024-03-06T21:41:00Z">
                            <w:r>
                              <w:rPr>
                                <w:spacing w:val="-1"/>
                                <w:w w:val="119"/>
                                <w:sz w:val="16"/>
                              </w:rPr>
                              <w:t>91-180</w:t>
                            </w:r>
                          </w:ins>
                        </w:p>
                      </w:txbxContent>
                    </v:textbox>
                  </v:rect>
                  <v:rect id="Rectangle 155968" o:spid="_x0000_s1094" style="position:absolute;left:5088;top:8967;width:401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2B6400E3" w14:textId="77777777" w:rsidR="00511DF8" w:rsidRDefault="00511DF8" w:rsidP="00BC76CE">
                          <w:pPr>
                            <w:rPr>
                              <w:ins w:id="226" w:author="Stella Johanson" w:date="2024-03-06T21:41:00Z"/>
                            </w:rPr>
                          </w:pPr>
                          <w:ins w:id="227" w:author="Stella Johanson" w:date="2024-03-06T21:41:00Z">
                            <w:r>
                              <w:rPr>
                                <w:spacing w:val="4"/>
                                <w:w w:val="112"/>
                                <w:sz w:val="16"/>
                              </w:rPr>
                              <w:t xml:space="preserve"> </w:t>
                            </w:r>
                            <w:r>
                              <w:rPr>
                                <w:w w:val="112"/>
                                <w:sz w:val="16"/>
                              </w:rPr>
                              <w:t>päeva</w:t>
                            </w:r>
                          </w:ins>
                        </w:p>
                      </w:txbxContent>
                    </v:textbox>
                  </v:rect>
                  <v:rect id="Rectangle 155965" o:spid="_x0000_s1095" style="position:absolute;left:1615;top:5181;width:4629;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53528221" w14:textId="77777777" w:rsidR="00511DF8" w:rsidRDefault="00511DF8" w:rsidP="00BC76CE">
                          <w:pPr>
                            <w:rPr>
                              <w:ins w:id="228" w:author="Stella Johanson" w:date="2024-03-06T21:41:00Z"/>
                            </w:rPr>
                          </w:pPr>
                          <w:ins w:id="229" w:author="Stella Johanson" w:date="2024-03-06T21:41:00Z">
                            <w:r>
                              <w:rPr>
                                <w:spacing w:val="-1"/>
                                <w:w w:val="119"/>
                                <w:sz w:val="16"/>
                              </w:rPr>
                              <w:t>91-365</w:t>
                            </w:r>
                          </w:ins>
                        </w:p>
                      </w:txbxContent>
                    </v:textbox>
                  </v:rect>
                  <v:rect id="Rectangle 155966" o:spid="_x0000_s1096" style="position:absolute;left:5088;top:5181;width:401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6C7B3A2A" w14:textId="77777777" w:rsidR="00511DF8" w:rsidRDefault="00511DF8" w:rsidP="00BC76CE">
                          <w:pPr>
                            <w:rPr>
                              <w:ins w:id="230" w:author="Stella Johanson" w:date="2024-03-06T21:41:00Z"/>
                            </w:rPr>
                          </w:pPr>
                          <w:ins w:id="231" w:author="Stella Johanson" w:date="2024-03-06T21:41:00Z">
                            <w:r>
                              <w:rPr>
                                <w:spacing w:val="4"/>
                                <w:w w:val="112"/>
                                <w:sz w:val="16"/>
                              </w:rPr>
                              <w:t xml:space="preserve"> </w:t>
                            </w:r>
                            <w:r>
                              <w:rPr>
                                <w:w w:val="112"/>
                                <w:sz w:val="16"/>
                              </w:rPr>
                              <w:t>päeva</w:t>
                            </w:r>
                          </w:ins>
                        </w:p>
                      </w:txbxContent>
                    </v:textbox>
                  </v:rect>
                  <v:rect id="Rectangle 6066" o:spid="_x0000_s1097" style="position:absolute;top:1393;width:1078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14:paraId="36184031" w14:textId="77777777" w:rsidR="00511DF8" w:rsidRDefault="00511DF8" w:rsidP="00BC76CE">
                          <w:pPr>
                            <w:rPr>
                              <w:ins w:id="232" w:author="Stella Johanson" w:date="2024-03-06T21:41:00Z"/>
                            </w:rPr>
                          </w:pPr>
                          <w:ins w:id="233" w:author="Stella Johanson" w:date="2024-03-06T21:41:00Z">
                            <w:r>
                              <w:rPr>
                                <w:w w:val="112"/>
                                <w:sz w:val="16"/>
                              </w:rPr>
                              <w:t>Otsus</w:t>
                            </w:r>
                            <w:r>
                              <w:rPr>
                                <w:spacing w:val="4"/>
                                <w:w w:val="112"/>
                                <w:sz w:val="16"/>
                              </w:rPr>
                              <w:t xml:space="preserve"> </w:t>
                            </w:r>
                            <w:r>
                              <w:rPr>
                                <w:w w:val="112"/>
                                <w:sz w:val="16"/>
                              </w:rPr>
                              <w:t>jäi</w:t>
                            </w:r>
                            <w:r>
                              <w:rPr>
                                <w:spacing w:val="5"/>
                                <w:w w:val="112"/>
                                <w:sz w:val="16"/>
                              </w:rPr>
                              <w:t xml:space="preserve"> </w:t>
                            </w:r>
                            <w:r>
                              <w:rPr>
                                <w:w w:val="112"/>
                                <w:sz w:val="16"/>
                              </w:rPr>
                              <w:t>täitmata</w:t>
                            </w:r>
                          </w:ins>
                        </w:p>
                      </w:txbxContent>
                    </v:textbox>
                  </v:rect>
                  <w10:anchorlock/>
                </v:group>
              </w:pict>
            </mc:Fallback>
          </mc:AlternateContent>
        </w:r>
      </w:ins>
    </w:p>
    <w:p w14:paraId="68F2B61E" w14:textId="77777777" w:rsidR="00BC76CE" w:rsidRPr="00C47F90" w:rsidRDefault="00BC76CE" w:rsidP="00EA4A2C">
      <w:pPr>
        <w:spacing w:before="60" w:after="0" w:line="240" w:lineRule="auto"/>
        <w:jc w:val="both"/>
        <w:rPr>
          <w:rFonts w:ascii="Times New Roman" w:hAnsi="Times New Roman"/>
          <w:sz w:val="24"/>
          <w:szCs w:val="24"/>
        </w:rPr>
      </w:pPr>
      <w:r w:rsidRPr="00C47F90">
        <w:rPr>
          <w:rFonts w:ascii="Times New Roman" w:hAnsi="Times New Roman"/>
          <w:b/>
          <w:bCs/>
          <w:sz w:val="24"/>
          <w:szCs w:val="24"/>
        </w:rPr>
        <w:t>Joonis 1</w:t>
      </w:r>
      <w:r w:rsidRPr="00C47F90">
        <w:rPr>
          <w:rFonts w:ascii="Times New Roman" w:hAnsi="Times New Roman"/>
          <w:sz w:val="24"/>
          <w:szCs w:val="24"/>
        </w:rPr>
        <w:t>. 2018. aasta jooksul mustast nimekirjast eemaldatud otsused</w:t>
      </w:r>
      <w:r w:rsidRPr="00C47F90">
        <w:rPr>
          <w:rStyle w:val="Allmrkuseviide"/>
          <w:rFonts w:ascii="Times New Roman" w:hAnsi="Times New Roman"/>
          <w:sz w:val="24"/>
          <w:szCs w:val="24"/>
        </w:rPr>
        <w:footnoteReference w:id="37"/>
      </w:r>
    </w:p>
    <w:p w14:paraId="42418486" w14:textId="77777777" w:rsidR="00BC76CE" w:rsidRPr="00C47F90" w:rsidRDefault="00BC76CE">
      <w:pPr>
        <w:spacing w:after="0" w:line="240" w:lineRule="auto"/>
        <w:jc w:val="both"/>
        <w:rPr>
          <w:rFonts w:ascii="Times New Roman" w:hAnsi="Times New Roman"/>
          <w:b/>
          <w:sz w:val="24"/>
          <w:szCs w:val="24"/>
        </w:rPr>
      </w:pPr>
    </w:p>
    <w:p w14:paraId="5ED8DA99" w14:textId="45E2087E" w:rsidR="00BC76CE" w:rsidRPr="00C47F90" w:rsidRDefault="00172717">
      <w:pPr>
        <w:spacing w:after="0" w:line="240" w:lineRule="auto"/>
        <w:jc w:val="both"/>
        <w:rPr>
          <w:rFonts w:ascii="Times New Roman" w:hAnsi="Times New Roman"/>
          <w:bCs/>
          <w:sz w:val="24"/>
          <w:szCs w:val="24"/>
        </w:rPr>
      </w:pPr>
      <w:r w:rsidRPr="00C47F90">
        <w:rPr>
          <w:rFonts w:ascii="Times New Roman" w:hAnsi="Times New Roman"/>
          <w:bCs/>
          <w:sz w:val="24"/>
          <w:szCs w:val="24"/>
        </w:rPr>
        <w:t>O</w:t>
      </w:r>
      <w:r w:rsidR="00BC76CE" w:rsidRPr="00C47F90">
        <w:rPr>
          <w:rFonts w:ascii="Times New Roman" w:hAnsi="Times New Roman"/>
          <w:bCs/>
          <w:sz w:val="24"/>
          <w:szCs w:val="24"/>
        </w:rPr>
        <w:t xml:space="preserve">lukord, kus </w:t>
      </w:r>
      <w:r w:rsidR="00692F82" w:rsidRPr="00C47F90">
        <w:rPr>
          <w:rFonts w:ascii="Times New Roman" w:hAnsi="Times New Roman"/>
          <w:bCs/>
          <w:sz w:val="24"/>
          <w:szCs w:val="24"/>
        </w:rPr>
        <w:t>kauple</w:t>
      </w:r>
      <w:r w:rsidR="00C25201" w:rsidRPr="00C47F90">
        <w:rPr>
          <w:rFonts w:ascii="Times New Roman" w:hAnsi="Times New Roman"/>
          <w:bCs/>
          <w:sz w:val="24"/>
          <w:szCs w:val="24"/>
        </w:rPr>
        <w:t>ja</w:t>
      </w:r>
      <w:r w:rsidR="00692F82" w:rsidRPr="00C47F90">
        <w:rPr>
          <w:rFonts w:ascii="Times New Roman" w:hAnsi="Times New Roman"/>
          <w:bCs/>
          <w:sz w:val="24"/>
          <w:szCs w:val="24"/>
        </w:rPr>
        <w:t xml:space="preserve"> teatab pärast </w:t>
      </w:r>
      <w:r w:rsidR="00BC76CE" w:rsidRPr="00C47F90">
        <w:rPr>
          <w:rFonts w:ascii="Times New Roman" w:hAnsi="Times New Roman"/>
          <w:bCs/>
          <w:sz w:val="24"/>
          <w:szCs w:val="24"/>
        </w:rPr>
        <w:t>tarbijavaidluse menetlust tarbijale, et ta ei kavatse otsust täita, kuna see on soovituslik</w:t>
      </w:r>
      <w:r w:rsidR="006967FD" w:rsidRPr="00C47F90">
        <w:rPr>
          <w:rFonts w:ascii="Times New Roman" w:hAnsi="Times New Roman"/>
          <w:bCs/>
          <w:sz w:val="24"/>
          <w:szCs w:val="24"/>
        </w:rPr>
        <w:t xml:space="preserve">, </w:t>
      </w:r>
      <w:r w:rsidRPr="00C47F90">
        <w:rPr>
          <w:rFonts w:ascii="Times New Roman" w:hAnsi="Times New Roman"/>
          <w:bCs/>
          <w:sz w:val="24"/>
          <w:szCs w:val="24"/>
        </w:rPr>
        <w:t xml:space="preserve">rikub </w:t>
      </w:r>
      <w:r w:rsidR="00BC76CE" w:rsidRPr="00C47F90">
        <w:rPr>
          <w:rFonts w:ascii="Times New Roman" w:hAnsi="Times New Roman"/>
          <w:bCs/>
          <w:sz w:val="24"/>
          <w:szCs w:val="24"/>
        </w:rPr>
        <w:t>märkimisväärselt tarbijate rahulolu ja usaldust</w:t>
      </w:r>
      <w:r w:rsidR="006967FD" w:rsidRPr="00C47F90">
        <w:rPr>
          <w:rFonts w:ascii="Times New Roman" w:hAnsi="Times New Roman"/>
          <w:bCs/>
          <w:sz w:val="24"/>
          <w:szCs w:val="24"/>
        </w:rPr>
        <w:t xml:space="preserve"> komisjoni töö vastu</w:t>
      </w:r>
      <w:r w:rsidR="00BC76CE" w:rsidRPr="00C47F90">
        <w:rPr>
          <w:rFonts w:ascii="Times New Roman" w:hAnsi="Times New Roman"/>
          <w:bCs/>
          <w:sz w:val="24"/>
          <w:szCs w:val="24"/>
        </w:rPr>
        <w:t xml:space="preserve">. </w:t>
      </w:r>
      <w:r w:rsidR="008F0BE6" w:rsidRPr="00C47F90">
        <w:rPr>
          <w:rFonts w:ascii="Times New Roman" w:hAnsi="Times New Roman"/>
          <w:bCs/>
          <w:sz w:val="24"/>
          <w:szCs w:val="24"/>
        </w:rPr>
        <w:t>Lisaks ei vasta s</w:t>
      </w:r>
      <w:r w:rsidR="00BC76CE" w:rsidRPr="00C47F90">
        <w:rPr>
          <w:rFonts w:ascii="Times New Roman" w:hAnsi="Times New Roman"/>
          <w:bCs/>
          <w:sz w:val="24"/>
          <w:szCs w:val="24"/>
        </w:rPr>
        <w:t>elline olukord menetluse eesmärgile</w:t>
      </w:r>
      <w:r w:rsidR="001A24FC" w:rsidRPr="00C47F90">
        <w:rPr>
          <w:rFonts w:ascii="Times New Roman" w:hAnsi="Times New Roman"/>
          <w:bCs/>
          <w:sz w:val="24"/>
          <w:szCs w:val="24"/>
        </w:rPr>
        <w:t xml:space="preserve"> </w:t>
      </w:r>
      <w:r w:rsidR="007F1AD7" w:rsidRPr="00C47F90">
        <w:rPr>
          <w:rFonts w:ascii="Times New Roman" w:hAnsi="Times New Roman"/>
          <w:bCs/>
          <w:sz w:val="24"/>
          <w:szCs w:val="24"/>
        </w:rPr>
        <w:t xml:space="preserve">lahendada </w:t>
      </w:r>
      <w:r w:rsidR="00623CE8" w:rsidRPr="00C47F90">
        <w:rPr>
          <w:rFonts w:ascii="Times New Roman" w:hAnsi="Times New Roman"/>
          <w:bCs/>
          <w:sz w:val="24"/>
          <w:szCs w:val="24"/>
        </w:rPr>
        <w:t xml:space="preserve">vaidlus poolte vahel </w:t>
      </w:r>
      <w:r w:rsidR="001A24FC" w:rsidRPr="00C47F90">
        <w:rPr>
          <w:rFonts w:ascii="Times New Roman" w:hAnsi="Times New Roman"/>
          <w:bCs/>
          <w:sz w:val="24"/>
          <w:szCs w:val="24"/>
        </w:rPr>
        <w:t xml:space="preserve">kiiresti ja lihtsalt. </w:t>
      </w:r>
    </w:p>
    <w:p w14:paraId="404715E5" w14:textId="77777777" w:rsidR="00BC76CE" w:rsidRPr="00C47F90" w:rsidRDefault="00BC76CE">
      <w:pPr>
        <w:spacing w:after="0" w:line="240" w:lineRule="auto"/>
        <w:jc w:val="both"/>
        <w:rPr>
          <w:rFonts w:ascii="Times New Roman" w:hAnsi="Times New Roman"/>
          <w:bCs/>
          <w:sz w:val="24"/>
          <w:szCs w:val="24"/>
        </w:rPr>
      </w:pPr>
    </w:p>
    <w:p w14:paraId="021FC4C4" w14:textId="0F5F979F" w:rsidR="00BC76CE" w:rsidRPr="00C47F90" w:rsidRDefault="002A73ED">
      <w:pPr>
        <w:spacing w:after="0" w:line="240" w:lineRule="auto"/>
        <w:jc w:val="both"/>
        <w:rPr>
          <w:rFonts w:ascii="Times New Roman" w:hAnsi="Times New Roman"/>
          <w:bCs/>
          <w:sz w:val="24"/>
          <w:szCs w:val="24"/>
        </w:rPr>
      </w:pPr>
      <w:r w:rsidRPr="00C47F90">
        <w:rPr>
          <w:rFonts w:ascii="Times New Roman" w:hAnsi="Times New Roman"/>
          <w:bCs/>
          <w:sz w:val="24"/>
          <w:szCs w:val="24"/>
        </w:rPr>
        <w:t>Komisjoni otsuse kaupleja poolt täitmata jätmine</w:t>
      </w:r>
      <w:r w:rsidR="00172717" w:rsidRPr="00C47F90">
        <w:rPr>
          <w:rFonts w:ascii="Times New Roman" w:hAnsi="Times New Roman"/>
          <w:bCs/>
          <w:sz w:val="24"/>
          <w:szCs w:val="24"/>
        </w:rPr>
        <w:t xml:space="preserve"> </w:t>
      </w:r>
      <w:r w:rsidRPr="00C47F90">
        <w:rPr>
          <w:rFonts w:ascii="Times New Roman" w:hAnsi="Times New Roman"/>
          <w:bCs/>
          <w:sz w:val="24"/>
          <w:szCs w:val="24"/>
        </w:rPr>
        <w:t xml:space="preserve">on sageli </w:t>
      </w:r>
      <w:r w:rsidR="00BC76CE" w:rsidRPr="00C47F90">
        <w:rPr>
          <w:rFonts w:ascii="Times New Roman" w:hAnsi="Times New Roman"/>
          <w:bCs/>
          <w:sz w:val="24"/>
          <w:szCs w:val="24"/>
        </w:rPr>
        <w:t>ü</w:t>
      </w:r>
      <w:r w:rsidR="00172717" w:rsidRPr="00C47F90">
        <w:rPr>
          <w:rFonts w:ascii="Times New Roman" w:hAnsi="Times New Roman"/>
          <w:bCs/>
          <w:sz w:val="24"/>
          <w:szCs w:val="24"/>
        </w:rPr>
        <w:t>ks</w:t>
      </w:r>
      <w:r w:rsidR="00BC76CE" w:rsidRPr="00C47F90">
        <w:rPr>
          <w:rFonts w:ascii="Times New Roman" w:hAnsi="Times New Roman"/>
          <w:bCs/>
          <w:sz w:val="24"/>
          <w:szCs w:val="24"/>
        </w:rPr>
        <w:t xml:space="preserve"> olulisema</w:t>
      </w:r>
      <w:r w:rsidR="00172717" w:rsidRPr="00C47F90">
        <w:rPr>
          <w:rFonts w:ascii="Times New Roman" w:hAnsi="Times New Roman"/>
          <w:bCs/>
          <w:sz w:val="24"/>
          <w:szCs w:val="24"/>
        </w:rPr>
        <w:t>id</w:t>
      </w:r>
      <w:r w:rsidR="00BC76CE" w:rsidRPr="00C47F90">
        <w:rPr>
          <w:rFonts w:ascii="Times New Roman" w:hAnsi="Times New Roman"/>
          <w:bCs/>
          <w:sz w:val="24"/>
          <w:szCs w:val="24"/>
        </w:rPr>
        <w:t xml:space="preserve"> aspekt</w:t>
      </w:r>
      <w:r w:rsidRPr="00C47F90">
        <w:rPr>
          <w:rFonts w:ascii="Times New Roman" w:hAnsi="Times New Roman"/>
          <w:bCs/>
          <w:sz w:val="24"/>
          <w:szCs w:val="24"/>
        </w:rPr>
        <w:t>e</w:t>
      </w:r>
      <w:r w:rsidR="00BC76CE" w:rsidRPr="00C47F90">
        <w:rPr>
          <w:rFonts w:ascii="Times New Roman" w:hAnsi="Times New Roman"/>
          <w:bCs/>
          <w:sz w:val="24"/>
          <w:szCs w:val="24"/>
        </w:rPr>
        <w:t>, mis mõjutab tarbija rahulolu vaidluse tulemusega</w:t>
      </w:r>
      <w:r w:rsidR="006E1A19" w:rsidRPr="00C47F90">
        <w:rPr>
          <w:rFonts w:ascii="Times New Roman" w:hAnsi="Times New Roman"/>
          <w:bCs/>
          <w:sz w:val="24"/>
          <w:szCs w:val="24"/>
        </w:rPr>
        <w:t>. P</w:t>
      </w:r>
      <w:r w:rsidR="00BC76CE" w:rsidRPr="00C47F90">
        <w:rPr>
          <w:rFonts w:ascii="Times New Roman" w:hAnsi="Times New Roman"/>
          <w:bCs/>
          <w:sz w:val="24"/>
          <w:szCs w:val="24"/>
        </w:rPr>
        <w:t xml:space="preserve">aljudel juhtudel jääb tarbijale kohtuvälise menetluse eesmärk </w:t>
      </w:r>
      <w:r w:rsidR="006E1A19" w:rsidRPr="00C47F90">
        <w:rPr>
          <w:rFonts w:ascii="Times New Roman" w:hAnsi="Times New Roman"/>
          <w:bCs/>
          <w:sz w:val="24"/>
          <w:szCs w:val="24"/>
        </w:rPr>
        <w:t xml:space="preserve">ja vajalikkus </w:t>
      </w:r>
      <w:r w:rsidR="00BC76CE" w:rsidRPr="00C47F90">
        <w:rPr>
          <w:rFonts w:ascii="Times New Roman" w:hAnsi="Times New Roman"/>
          <w:bCs/>
          <w:sz w:val="24"/>
          <w:szCs w:val="24"/>
        </w:rPr>
        <w:t>ebaselgeks, kui vaidluse lahend ei ole pooltele kohustuslik ning menetluse käigus ei</w:t>
      </w:r>
      <w:r w:rsidR="00191D0C" w:rsidRPr="00C47F90">
        <w:rPr>
          <w:rFonts w:ascii="Times New Roman" w:hAnsi="Times New Roman"/>
          <w:bCs/>
          <w:sz w:val="24"/>
          <w:szCs w:val="24"/>
        </w:rPr>
        <w:t xml:space="preserve"> ole jõutud</w:t>
      </w:r>
      <w:r w:rsidR="00BC76CE" w:rsidRPr="00C47F90">
        <w:rPr>
          <w:rFonts w:ascii="Times New Roman" w:hAnsi="Times New Roman"/>
          <w:bCs/>
          <w:sz w:val="24"/>
          <w:szCs w:val="24"/>
        </w:rPr>
        <w:t xml:space="preserve"> kokkuleppele ega täideta nõuet vabatahtlikult.</w:t>
      </w:r>
    </w:p>
    <w:p w14:paraId="17CC4D20" w14:textId="77777777" w:rsidR="00BC76CE" w:rsidRPr="00C47F90" w:rsidRDefault="00BC76CE">
      <w:pPr>
        <w:spacing w:after="0" w:line="240" w:lineRule="auto"/>
        <w:jc w:val="both"/>
        <w:rPr>
          <w:rFonts w:ascii="Times New Roman" w:hAnsi="Times New Roman"/>
          <w:b/>
          <w:sz w:val="24"/>
          <w:szCs w:val="24"/>
        </w:rPr>
      </w:pPr>
    </w:p>
    <w:p w14:paraId="13B787C4" w14:textId="64C649B2" w:rsidR="00BC76CE" w:rsidRPr="00C47F90" w:rsidRDefault="00296132">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Kirjeldatud </w:t>
      </w:r>
      <w:r w:rsidR="00BC76CE" w:rsidRPr="00C47F90">
        <w:rPr>
          <w:rFonts w:ascii="Times New Roman" w:hAnsi="Times New Roman"/>
          <w:bCs/>
          <w:sz w:val="24"/>
          <w:szCs w:val="24"/>
        </w:rPr>
        <w:t xml:space="preserve">olukorras on põhjendatud </w:t>
      </w:r>
      <w:r w:rsidR="006E1A19" w:rsidRPr="00C47F90">
        <w:rPr>
          <w:rFonts w:ascii="Times New Roman" w:hAnsi="Times New Roman"/>
          <w:bCs/>
          <w:sz w:val="24"/>
          <w:szCs w:val="24"/>
        </w:rPr>
        <w:t xml:space="preserve">sätestada seaduse tasandil komisjoni selline </w:t>
      </w:r>
      <w:r w:rsidR="00172717" w:rsidRPr="00C47F90">
        <w:rPr>
          <w:rFonts w:ascii="Times New Roman" w:hAnsi="Times New Roman"/>
          <w:bCs/>
          <w:sz w:val="24"/>
          <w:szCs w:val="24"/>
        </w:rPr>
        <w:t>regulatsioon, mille puhul o</w:t>
      </w:r>
      <w:r w:rsidR="000B4AAD" w:rsidRPr="00C47F90">
        <w:rPr>
          <w:rFonts w:ascii="Times New Roman" w:hAnsi="Times New Roman"/>
          <w:bCs/>
          <w:sz w:val="24"/>
          <w:szCs w:val="24"/>
        </w:rPr>
        <w:t>n</w:t>
      </w:r>
      <w:r w:rsidR="00172717" w:rsidRPr="00C47F90">
        <w:rPr>
          <w:rFonts w:ascii="Times New Roman" w:hAnsi="Times New Roman"/>
          <w:bCs/>
          <w:sz w:val="24"/>
          <w:szCs w:val="24"/>
        </w:rPr>
        <w:t xml:space="preserve"> menetluse tulemuseks õiguslikult siduv ja täitemenetluse korras täitmisele pööratav ot</w:t>
      </w:r>
      <w:r w:rsidR="002E3F3D" w:rsidRPr="00C47F90">
        <w:rPr>
          <w:rFonts w:ascii="Times New Roman" w:hAnsi="Times New Roman"/>
          <w:bCs/>
          <w:sz w:val="24"/>
          <w:szCs w:val="24"/>
        </w:rPr>
        <w:t>s</w:t>
      </w:r>
      <w:r w:rsidR="00172717" w:rsidRPr="00C47F90">
        <w:rPr>
          <w:rFonts w:ascii="Times New Roman" w:hAnsi="Times New Roman"/>
          <w:bCs/>
          <w:sz w:val="24"/>
          <w:szCs w:val="24"/>
        </w:rPr>
        <w:t>us. See võimalda</w:t>
      </w:r>
      <w:r w:rsidR="00136837" w:rsidRPr="00C47F90">
        <w:rPr>
          <w:rFonts w:ascii="Times New Roman" w:hAnsi="Times New Roman"/>
          <w:bCs/>
          <w:sz w:val="24"/>
          <w:szCs w:val="24"/>
        </w:rPr>
        <w:t xml:space="preserve">b </w:t>
      </w:r>
      <w:r w:rsidR="00172717" w:rsidRPr="00C47F90">
        <w:rPr>
          <w:rFonts w:ascii="Times New Roman" w:hAnsi="Times New Roman"/>
          <w:bCs/>
          <w:sz w:val="24"/>
          <w:szCs w:val="24"/>
        </w:rPr>
        <w:t xml:space="preserve">paremini täita kohtuvälise menetluse </w:t>
      </w:r>
      <w:r w:rsidR="008B42C6" w:rsidRPr="00C47F90">
        <w:rPr>
          <w:rFonts w:ascii="Times New Roman" w:hAnsi="Times New Roman"/>
          <w:bCs/>
          <w:sz w:val="24"/>
          <w:szCs w:val="24"/>
        </w:rPr>
        <w:t xml:space="preserve">eesmärke, lahendada </w:t>
      </w:r>
      <w:r w:rsidR="00136837" w:rsidRPr="00C47F90">
        <w:rPr>
          <w:rFonts w:ascii="Times New Roman" w:hAnsi="Times New Roman"/>
          <w:bCs/>
          <w:sz w:val="24"/>
          <w:szCs w:val="24"/>
        </w:rPr>
        <w:t xml:space="preserve">probleem </w:t>
      </w:r>
      <w:r w:rsidR="008B42C6" w:rsidRPr="00C47F90">
        <w:rPr>
          <w:rFonts w:ascii="Times New Roman" w:hAnsi="Times New Roman"/>
          <w:bCs/>
          <w:sz w:val="24"/>
          <w:szCs w:val="24"/>
        </w:rPr>
        <w:t>tarbija ja kaupleja vahel</w:t>
      </w:r>
      <w:r w:rsidR="00136837" w:rsidRPr="00C47F90">
        <w:rPr>
          <w:rFonts w:ascii="Times New Roman" w:hAnsi="Times New Roman"/>
          <w:bCs/>
          <w:sz w:val="24"/>
          <w:szCs w:val="24"/>
        </w:rPr>
        <w:t xml:space="preserve"> </w:t>
      </w:r>
      <w:r w:rsidR="008B42C6" w:rsidRPr="00C47F90">
        <w:rPr>
          <w:rFonts w:ascii="Times New Roman" w:hAnsi="Times New Roman"/>
          <w:bCs/>
          <w:sz w:val="24"/>
          <w:szCs w:val="24"/>
        </w:rPr>
        <w:t>lihtsalt, kiiresti ja tõhusalt.</w:t>
      </w:r>
      <w:r w:rsidR="00BC76CE" w:rsidRPr="00C47F90">
        <w:rPr>
          <w:rFonts w:ascii="Times New Roman" w:hAnsi="Times New Roman"/>
          <w:bCs/>
          <w:sz w:val="24"/>
          <w:szCs w:val="24"/>
        </w:rPr>
        <w:t xml:space="preserve"> Arvestada tuleb ka seda, et sõltumata asjaolust, kas kaupleja otsuse täidab või mitte, on vaidluse lahendamine</w:t>
      </w:r>
      <w:r w:rsidR="00136837" w:rsidRPr="00C47F90">
        <w:rPr>
          <w:rFonts w:ascii="Times New Roman" w:hAnsi="Times New Roman"/>
          <w:bCs/>
          <w:sz w:val="24"/>
          <w:szCs w:val="24"/>
        </w:rPr>
        <w:t xml:space="preserve"> riigile</w:t>
      </w:r>
      <w:r w:rsidR="00BC76CE" w:rsidRPr="00C47F90">
        <w:rPr>
          <w:rFonts w:ascii="Times New Roman" w:hAnsi="Times New Roman"/>
          <w:bCs/>
          <w:sz w:val="24"/>
          <w:szCs w:val="24"/>
        </w:rPr>
        <w:t xml:space="preserve"> igal juhul juba kaasa toonud arvestatava menetluskulu.</w:t>
      </w:r>
    </w:p>
    <w:p w14:paraId="02E02B18" w14:textId="77777777" w:rsidR="00BC76CE" w:rsidRPr="00C47F90" w:rsidRDefault="00BC76CE">
      <w:pPr>
        <w:spacing w:after="0" w:line="240" w:lineRule="auto"/>
        <w:jc w:val="both"/>
        <w:rPr>
          <w:rFonts w:ascii="Times New Roman" w:hAnsi="Times New Roman"/>
          <w:bCs/>
          <w:sz w:val="24"/>
          <w:szCs w:val="24"/>
        </w:rPr>
      </w:pPr>
    </w:p>
    <w:p w14:paraId="6F3CC2D8" w14:textId="6D6F8814" w:rsidR="00CE6CE4" w:rsidRPr="00C47F90" w:rsidRDefault="00E35965">
      <w:pPr>
        <w:spacing w:after="0" w:line="240" w:lineRule="auto"/>
        <w:jc w:val="both"/>
        <w:rPr>
          <w:rFonts w:ascii="Times New Roman" w:hAnsi="Times New Roman"/>
          <w:bCs/>
          <w:sz w:val="24"/>
          <w:szCs w:val="24"/>
        </w:rPr>
      </w:pPr>
      <w:bookmarkStart w:id="146" w:name="_Hlk148342149"/>
      <w:commentRangeStart w:id="147"/>
      <w:r w:rsidRPr="00C47F90">
        <w:rPr>
          <w:rFonts w:ascii="Times New Roman" w:hAnsi="Times New Roman"/>
          <w:bCs/>
          <w:sz w:val="24"/>
          <w:szCs w:val="24"/>
        </w:rPr>
        <w:t xml:space="preserve">Komisjoni </w:t>
      </w:r>
      <w:r w:rsidR="00BC76CE" w:rsidRPr="00C47F90">
        <w:rPr>
          <w:rFonts w:ascii="Times New Roman" w:hAnsi="Times New Roman"/>
          <w:bCs/>
          <w:sz w:val="24"/>
          <w:szCs w:val="24"/>
        </w:rPr>
        <w:t xml:space="preserve">otsuse sundtäidetavaks muutmisest puudutatud tarbijate ja kauplejate sihtrühmad on väikesed – see võib puudutada </w:t>
      </w:r>
      <w:r w:rsidR="00F002F6" w:rsidRPr="00C47F90">
        <w:rPr>
          <w:rFonts w:ascii="Times New Roman" w:hAnsi="Times New Roman"/>
          <w:bCs/>
          <w:sz w:val="24"/>
          <w:szCs w:val="24"/>
        </w:rPr>
        <w:t xml:space="preserve">aastas </w:t>
      </w:r>
      <w:r w:rsidR="00BC76CE" w:rsidRPr="00C47F90">
        <w:rPr>
          <w:rFonts w:ascii="Times New Roman" w:hAnsi="Times New Roman"/>
          <w:bCs/>
          <w:sz w:val="24"/>
          <w:szCs w:val="24"/>
        </w:rPr>
        <w:t xml:space="preserve">umbes 100 kauplejat, kes ei täida </w:t>
      </w:r>
      <w:r w:rsidR="00BA6A72" w:rsidRPr="00C47F90">
        <w:rPr>
          <w:rFonts w:ascii="Times New Roman" w:hAnsi="Times New Roman"/>
          <w:bCs/>
          <w:sz w:val="24"/>
          <w:szCs w:val="24"/>
        </w:rPr>
        <w:t xml:space="preserve">komisjoni </w:t>
      </w:r>
      <w:r w:rsidR="00BC76CE" w:rsidRPr="00C47F90">
        <w:rPr>
          <w:rFonts w:ascii="Times New Roman" w:hAnsi="Times New Roman"/>
          <w:bCs/>
          <w:sz w:val="24"/>
          <w:szCs w:val="24"/>
        </w:rPr>
        <w:t xml:space="preserve">otsuseid ja kelle </w:t>
      </w:r>
      <w:r w:rsidR="00953C2E" w:rsidRPr="00C47F90">
        <w:rPr>
          <w:rFonts w:ascii="Times New Roman" w:hAnsi="Times New Roman"/>
          <w:bCs/>
          <w:sz w:val="24"/>
          <w:szCs w:val="24"/>
        </w:rPr>
        <w:t>suhtes</w:t>
      </w:r>
      <w:r w:rsidR="00BC76CE" w:rsidRPr="00C47F90">
        <w:rPr>
          <w:rFonts w:ascii="Times New Roman" w:hAnsi="Times New Roman"/>
          <w:bCs/>
          <w:sz w:val="24"/>
          <w:szCs w:val="24"/>
        </w:rPr>
        <w:t xml:space="preserve"> tekib võimalus algatada sundtäitmine</w:t>
      </w:r>
      <w:r w:rsidR="00953C2E" w:rsidRPr="00C47F90">
        <w:rPr>
          <w:rFonts w:ascii="Times New Roman" w:hAnsi="Times New Roman"/>
          <w:bCs/>
          <w:sz w:val="24"/>
          <w:szCs w:val="24"/>
        </w:rPr>
        <w:t>,</w:t>
      </w:r>
      <w:r w:rsidR="00BC76CE" w:rsidRPr="00C47F90">
        <w:rPr>
          <w:rFonts w:ascii="Times New Roman" w:hAnsi="Times New Roman"/>
          <w:bCs/>
          <w:sz w:val="24"/>
          <w:szCs w:val="24"/>
        </w:rPr>
        <w:t xml:space="preserve"> ning umbes sama suurusjärk</w:t>
      </w:r>
      <w:r w:rsidR="00953C2E" w:rsidRPr="00C47F90">
        <w:rPr>
          <w:rFonts w:ascii="Times New Roman" w:hAnsi="Times New Roman"/>
          <w:bCs/>
          <w:sz w:val="24"/>
          <w:szCs w:val="24"/>
        </w:rPr>
        <w:t>u</w:t>
      </w:r>
      <w:r w:rsidR="00BC76CE" w:rsidRPr="00C47F90">
        <w:rPr>
          <w:rFonts w:ascii="Times New Roman" w:hAnsi="Times New Roman"/>
          <w:bCs/>
          <w:sz w:val="24"/>
          <w:szCs w:val="24"/>
        </w:rPr>
        <w:t xml:space="preserve"> tarbijaid, ke</w:t>
      </w:r>
      <w:r w:rsidR="00953C2E" w:rsidRPr="00C47F90">
        <w:rPr>
          <w:rFonts w:ascii="Times New Roman" w:hAnsi="Times New Roman"/>
          <w:bCs/>
          <w:sz w:val="24"/>
          <w:szCs w:val="24"/>
        </w:rPr>
        <w:t>s peavad</w:t>
      </w:r>
      <w:r w:rsidRPr="00C47F90">
        <w:rPr>
          <w:rFonts w:ascii="Times New Roman" w:hAnsi="Times New Roman"/>
          <w:bCs/>
          <w:sz w:val="24"/>
          <w:szCs w:val="24"/>
        </w:rPr>
        <w:t xml:space="preserve"> komisjoni </w:t>
      </w:r>
      <w:r w:rsidR="00BC76CE" w:rsidRPr="00C47F90">
        <w:rPr>
          <w:rFonts w:ascii="Times New Roman" w:hAnsi="Times New Roman"/>
          <w:bCs/>
          <w:sz w:val="24"/>
          <w:szCs w:val="24"/>
        </w:rPr>
        <w:t>otsuse sundtäitm</w:t>
      </w:r>
      <w:r w:rsidR="00953C2E" w:rsidRPr="00C47F90">
        <w:rPr>
          <w:rFonts w:ascii="Times New Roman" w:hAnsi="Times New Roman"/>
          <w:bCs/>
          <w:sz w:val="24"/>
          <w:szCs w:val="24"/>
        </w:rPr>
        <w:t>a</w:t>
      </w:r>
      <w:r w:rsidR="00BC76CE" w:rsidRPr="00C47F90">
        <w:rPr>
          <w:rFonts w:ascii="Times New Roman" w:hAnsi="Times New Roman"/>
          <w:bCs/>
          <w:sz w:val="24"/>
          <w:szCs w:val="24"/>
        </w:rPr>
        <w:t>.</w:t>
      </w:r>
      <w:r w:rsidR="003F41C7" w:rsidRPr="00C47F90">
        <w:rPr>
          <w:rFonts w:ascii="Times New Roman" w:hAnsi="Times New Roman"/>
          <w:bCs/>
          <w:sz w:val="24"/>
          <w:szCs w:val="24"/>
        </w:rPr>
        <w:t xml:space="preserve"> See on hinnanguline number,</w:t>
      </w:r>
      <w:commentRangeEnd w:id="147"/>
      <w:r w:rsidR="00363CFC">
        <w:rPr>
          <w:rStyle w:val="Kommentaariviide"/>
        </w:rPr>
        <w:commentReference w:id="147"/>
      </w:r>
      <w:r w:rsidR="003F41C7" w:rsidRPr="00C47F90">
        <w:rPr>
          <w:rFonts w:ascii="Times New Roman" w:hAnsi="Times New Roman"/>
          <w:bCs/>
          <w:sz w:val="24"/>
          <w:szCs w:val="24"/>
        </w:rPr>
        <w:t xml:space="preserve"> kuid </w:t>
      </w:r>
      <w:r w:rsidR="00FE525E" w:rsidRPr="00C47F90">
        <w:rPr>
          <w:rFonts w:ascii="Times New Roman" w:hAnsi="Times New Roman"/>
          <w:bCs/>
          <w:sz w:val="24"/>
          <w:szCs w:val="24"/>
        </w:rPr>
        <w:t xml:space="preserve">muu hulgas on </w:t>
      </w:r>
      <w:r w:rsidR="003F41C7" w:rsidRPr="00C47F90">
        <w:rPr>
          <w:rFonts w:ascii="Times New Roman" w:hAnsi="Times New Roman"/>
          <w:bCs/>
          <w:sz w:val="24"/>
          <w:szCs w:val="24"/>
        </w:rPr>
        <w:t>hinnangus lähtutud</w:t>
      </w:r>
      <w:r w:rsidR="00FE525E" w:rsidRPr="00C47F90">
        <w:rPr>
          <w:rFonts w:ascii="Times New Roman" w:hAnsi="Times New Roman"/>
          <w:bCs/>
          <w:sz w:val="24"/>
          <w:szCs w:val="24"/>
        </w:rPr>
        <w:t xml:space="preserve"> </w:t>
      </w:r>
      <w:r w:rsidR="003F41C7" w:rsidRPr="00C47F90">
        <w:rPr>
          <w:rFonts w:ascii="Times New Roman" w:hAnsi="Times New Roman"/>
          <w:bCs/>
          <w:sz w:val="24"/>
          <w:szCs w:val="24"/>
        </w:rPr>
        <w:t>sellest, et kohe pärast</w:t>
      </w:r>
      <w:r w:rsidR="00FE525E" w:rsidRPr="00C47F90">
        <w:rPr>
          <w:rFonts w:ascii="Times New Roman" w:hAnsi="Times New Roman"/>
          <w:bCs/>
          <w:sz w:val="24"/>
          <w:szCs w:val="24"/>
        </w:rPr>
        <w:t xml:space="preserve"> seda, kui</w:t>
      </w:r>
      <w:r w:rsidR="003F41C7" w:rsidRPr="00C47F90">
        <w:rPr>
          <w:rFonts w:ascii="Times New Roman" w:hAnsi="Times New Roman"/>
          <w:bCs/>
          <w:sz w:val="24"/>
          <w:szCs w:val="24"/>
        </w:rPr>
        <w:t xml:space="preserve"> komisjon</w:t>
      </w:r>
      <w:r w:rsidR="00FE525E" w:rsidRPr="00C47F90">
        <w:rPr>
          <w:rFonts w:ascii="Times New Roman" w:hAnsi="Times New Roman"/>
          <w:bCs/>
          <w:sz w:val="24"/>
          <w:szCs w:val="24"/>
        </w:rPr>
        <w:t xml:space="preserve"> on</w:t>
      </w:r>
      <w:r w:rsidR="003F41C7" w:rsidRPr="00C47F90">
        <w:rPr>
          <w:rFonts w:ascii="Times New Roman" w:hAnsi="Times New Roman"/>
          <w:bCs/>
          <w:sz w:val="24"/>
          <w:szCs w:val="24"/>
        </w:rPr>
        <w:t xml:space="preserve"> otsuse te</w:t>
      </w:r>
      <w:r w:rsidR="00FE525E" w:rsidRPr="00C47F90">
        <w:rPr>
          <w:rFonts w:ascii="Times New Roman" w:hAnsi="Times New Roman"/>
          <w:bCs/>
          <w:sz w:val="24"/>
          <w:szCs w:val="24"/>
        </w:rPr>
        <w:t xml:space="preserve">inud, alustab osa ettevõtteid </w:t>
      </w:r>
      <w:r w:rsidR="003F41C7" w:rsidRPr="00C47F90">
        <w:rPr>
          <w:rFonts w:ascii="Times New Roman" w:hAnsi="Times New Roman"/>
          <w:bCs/>
          <w:sz w:val="24"/>
          <w:szCs w:val="24"/>
        </w:rPr>
        <w:t xml:space="preserve">pankrotimenetlust </w:t>
      </w:r>
      <w:r w:rsidR="006F5F18" w:rsidRPr="00C47F90">
        <w:rPr>
          <w:rFonts w:ascii="Times New Roman" w:hAnsi="Times New Roman"/>
          <w:bCs/>
          <w:sz w:val="24"/>
          <w:szCs w:val="24"/>
        </w:rPr>
        <w:t>ja</w:t>
      </w:r>
      <w:r w:rsidR="003F41C7" w:rsidRPr="00C47F90">
        <w:rPr>
          <w:rFonts w:ascii="Times New Roman" w:hAnsi="Times New Roman"/>
          <w:bCs/>
          <w:sz w:val="24"/>
          <w:szCs w:val="24"/>
        </w:rPr>
        <w:t xml:space="preserve"> nende suhtes ei ole võimalik täitemenetlust algatada, osa ettevõtteid, kes </w:t>
      </w:r>
      <w:r w:rsidR="006F5F18" w:rsidRPr="00C47F90">
        <w:rPr>
          <w:rFonts w:ascii="Times New Roman" w:hAnsi="Times New Roman"/>
          <w:bCs/>
          <w:sz w:val="24"/>
          <w:szCs w:val="24"/>
        </w:rPr>
        <w:t>varem</w:t>
      </w:r>
      <w:r w:rsidR="003F41C7" w:rsidRPr="00C47F90">
        <w:rPr>
          <w:rFonts w:ascii="Times New Roman" w:hAnsi="Times New Roman"/>
          <w:bCs/>
          <w:sz w:val="24"/>
          <w:szCs w:val="24"/>
        </w:rPr>
        <w:t xml:space="preserve"> ei oleks komisjoni soovituslikku otsust täitnud, täidavad selle siiski ära, sest täitemenetluse kaudu täidetaks see otsus kohtutäituri poolt ikkagi ära</w:t>
      </w:r>
      <w:r w:rsidR="006F5F18" w:rsidRPr="00C47F90">
        <w:rPr>
          <w:rFonts w:ascii="Times New Roman" w:hAnsi="Times New Roman"/>
          <w:bCs/>
          <w:sz w:val="24"/>
          <w:szCs w:val="24"/>
        </w:rPr>
        <w:t>,</w:t>
      </w:r>
      <w:r w:rsidR="003F41C7" w:rsidRPr="00C47F90">
        <w:rPr>
          <w:rFonts w:ascii="Times New Roman" w:hAnsi="Times New Roman"/>
          <w:bCs/>
          <w:sz w:val="24"/>
          <w:szCs w:val="24"/>
        </w:rPr>
        <w:t xml:space="preserve"> ning kindlasti on tarbijaid, kes tulenevalt nõude suurusest vms </w:t>
      </w:r>
      <w:r w:rsidR="00D53EB9" w:rsidRPr="00C47F90">
        <w:rPr>
          <w:rFonts w:ascii="Times New Roman" w:hAnsi="Times New Roman"/>
          <w:bCs/>
          <w:sz w:val="24"/>
          <w:szCs w:val="24"/>
        </w:rPr>
        <w:t xml:space="preserve">täitemenetluse algatamiseks </w:t>
      </w:r>
      <w:r w:rsidR="003F41C7" w:rsidRPr="00C47F90">
        <w:rPr>
          <w:rFonts w:ascii="Times New Roman" w:hAnsi="Times New Roman"/>
          <w:bCs/>
          <w:sz w:val="24"/>
          <w:szCs w:val="24"/>
        </w:rPr>
        <w:t xml:space="preserve">kohtutäituri poole </w:t>
      </w:r>
      <w:r w:rsidR="00D53EB9" w:rsidRPr="00C47F90">
        <w:rPr>
          <w:rFonts w:ascii="Times New Roman" w:hAnsi="Times New Roman"/>
          <w:bCs/>
          <w:sz w:val="24"/>
          <w:szCs w:val="24"/>
        </w:rPr>
        <w:t>siiski ei pöördu</w:t>
      </w:r>
      <w:r w:rsidR="003F41C7" w:rsidRPr="00C47F90">
        <w:rPr>
          <w:rFonts w:ascii="Times New Roman" w:hAnsi="Times New Roman"/>
          <w:bCs/>
          <w:sz w:val="24"/>
          <w:szCs w:val="24"/>
        </w:rPr>
        <w:t xml:space="preserve">. </w:t>
      </w:r>
    </w:p>
    <w:p w14:paraId="482C67A7" w14:textId="77777777" w:rsidR="00DE6AA7" w:rsidRPr="00C47F90" w:rsidRDefault="00DE6AA7">
      <w:pPr>
        <w:spacing w:after="0" w:line="240" w:lineRule="auto"/>
        <w:jc w:val="both"/>
        <w:rPr>
          <w:rFonts w:ascii="Times New Roman" w:hAnsi="Times New Roman"/>
          <w:bCs/>
          <w:sz w:val="24"/>
          <w:szCs w:val="24"/>
        </w:rPr>
      </w:pPr>
    </w:p>
    <w:bookmarkEnd w:id="146"/>
    <w:p w14:paraId="69F45590" w14:textId="22826356" w:rsidR="00BC76CE" w:rsidRPr="00C47F90" w:rsidRDefault="00BC76CE">
      <w:pPr>
        <w:spacing w:after="0" w:line="240" w:lineRule="auto"/>
        <w:jc w:val="both"/>
        <w:rPr>
          <w:rFonts w:ascii="Times New Roman" w:hAnsi="Times New Roman"/>
          <w:bCs/>
          <w:sz w:val="24"/>
          <w:szCs w:val="24"/>
        </w:rPr>
      </w:pPr>
      <w:r w:rsidRPr="00C47F90">
        <w:rPr>
          <w:rFonts w:ascii="Times New Roman" w:hAnsi="Times New Roman"/>
          <w:bCs/>
          <w:sz w:val="24"/>
          <w:szCs w:val="24"/>
        </w:rPr>
        <w:t>Muudatuse otsene mõju sihtrühmadele on väheoluline. Samas võimalda</w:t>
      </w:r>
      <w:r w:rsidR="00DE6AA7" w:rsidRPr="00C47F90">
        <w:rPr>
          <w:rFonts w:ascii="Times New Roman" w:hAnsi="Times New Roman"/>
          <w:bCs/>
          <w:sz w:val="24"/>
          <w:szCs w:val="24"/>
        </w:rPr>
        <w:t>b</w:t>
      </w:r>
      <w:r w:rsidRPr="00C47F90">
        <w:rPr>
          <w:rFonts w:ascii="Times New Roman" w:hAnsi="Times New Roman"/>
          <w:bCs/>
          <w:sz w:val="24"/>
          <w:szCs w:val="24"/>
        </w:rPr>
        <w:t xml:space="preserve"> muudatus suurendada tarbijate usaldust</w:t>
      </w:r>
      <w:r w:rsidR="003D7E3F" w:rsidRPr="00C47F90">
        <w:rPr>
          <w:rFonts w:ascii="Times New Roman" w:hAnsi="Times New Roman"/>
          <w:bCs/>
          <w:sz w:val="24"/>
          <w:szCs w:val="24"/>
        </w:rPr>
        <w:t xml:space="preserve"> komisjoni </w:t>
      </w:r>
      <w:r w:rsidRPr="00C47F90">
        <w:rPr>
          <w:rFonts w:ascii="Times New Roman" w:hAnsi="Times New Roman"/>
          <w:bCs/>
          <w:sz w:val="24"/>
          <w:szCs w:val="24"/>
        </w:rPr>
        <w:t>ja selle</w:t>
      </w:r>
      <w:r w:rsidR="003D7E3F" w:rsidRPr="00C47F90">
        <w:rPr>
          <w:rFonts w:ascii="Times New Roman" w:hAnsi="Times New Roman"/>
          <w:bCs/>
          <w:sz w:val="24"/>
          <w:szCs w:val="24"/>
        </w:rPr>
        <w:t>s läbiviidava</w:t>
      </w:r>
      <w:r w:rsidRPr="00C47F90">
        <w:rPr>
          <w:rFonts w:ascii="Times New Roman" w:hAnsi="Times New Roman"/>
          <w:bCs/>
          <w:sz w:val="24"/>
          <w:szCs w:val="24"/>
        </w:rPr>
        <w:t xml:space="preserve"> menetluse vastu ning </w:t>
      </w:r>
      <w:r w:rsidR="002974AC" w:rsidRPr="00C47F90">
        <w:rPr>
          <w:rFonts w:ascii="Times New Roman" w:hAnsi="Times New Roman"/>
          <w:bCs/>
          <w:sz w:val="24"/>
          <w:szCs w:val="24"/>
        </w:rPr>
        <w:t xml:space="preserve">nende kauplejate hulka, kes </w:t>
      </w:r>
      <w:r w:rsidR="00B14B07" w:rsidRPr="00C47F90">
        <w:rPr>
          <w:rFonts w:ascii="Times New Roman" w:hAnsi="Times New Roman"/>
          <w:bCs/>
          <w:sz w:val="24"/>
          <w:szCs w:val="24"/>
        </w:rPr>
        <w:t xml:space="preserve">komisjoni </w:t>
      </w:r>
      <w:r w:rsidRPr="00C47F90">
        <w:rPr>
          <w:rFonts w:ascii="Times New Roman" w:hAnsi="Times New Roman"/>
          <w:bCs/>
          <w:sz w:val="24"/>
          <w:szCs w:val="24"/>
        </w:rPr>
        <w:t>otsus</w:t>
      </w:r>
      <w:r w:rsidR="002974AC" w:rsidRPr="00C47F90">
        <w:rPr>
          <w:rFonts w:ascii="Times New Roman" w:hAnsi="Times New Roman"/>
          <w:bCs/>
          <w:sz w:val="24"/>
          <w:szCs w:val="24"/>
        </w:rPr>
        <w:t xml:space="preserve">eid </w:t>
      </w:r>
      <w:r w:rsidRPr="00C47F90">
        <w:rPr>
          <w:rFonts w:ascii="Times New Roman" w:hAnsi="Times New Roman"/>
          <w:bCs/>
          <w:sz w:val="24"/>
          <w:szCs w:val="24"/>
        </w:rPr>
        <w:t>täi</w:t>
      </w:r>
      <w:r w:rsidR="002974AC" w:rsidRPr="00C47F90">
        <w:rPr>
          <w:rFonts w:ascii="Times New Roman" w:hAnsi="Times New Roman"/>
          <w:bCs/>
          <w:sz w:val="24"/>
          <w:szCs w:val="24"/>
        </w:rPr>
        <w:t xml:space="preserve">davad, </w:t>
      </w:r>
      <w:r w:rsidRPr="00C47F90">
        <w:rPr>
          <w:rFonts w:ascii="Times New Roman" w:hAnsi="Times New Roman"/>
          <w:bCs/>
          <w:sz w:val="24"/>
          <w:szCs w:val="24"/>
        </w:rPr>
        <w:t xml:space="preserve">ning muuta kohtuväline tarbijavaidluste lahendamine </w:t>
      </w:r>
      <w:r w:rsidR="009E657C" w:rsidRPr="00C47F90">
        <w:rPr>
          <w:rFonts w:ascii="Times New Roman" w:hAnsi="Times New Roman"/>
          <w:bCs/>
          <w:sz w:val="24"/>
          <w:szCs w:val="24"/>
        </w:rPr>
        <w:t xml:space="preserve">senisest </w:t>
      </w:r>
      <w:r w:rsidRPr="00C47F90">
        <w:rPr>
          <w:rFonts w:ascii="Times New Roman" w:hAnsi="Times New Roman"/>
          <w:bCs/>
          <w:sz w:val="24"/>
          <w:szCs w:val="24"/>
        </w:rPr>
        <w:t>tõhusamaks.</w:t>
      </w:r>
    </w:p>
    <w:p w14:paraId="5D836BD9" w14:textId="77777777" w:rsidR="00BC76CE" w:rsidRPr="00C47F90" w:rsidRDefault="00BC76CE">
      <w:pPr>
        <w:spacing w:after="0" w:line="240" w:lineRule="auto"/>
        <w:jc w:val="both"/>
        <w:rPr>
          <w:rFonts w:ascii="Times New Roman" w:hAnsi="Times New Roman"/>
          <w:bCs/>
          <w:sz w:val="24"/>
          <w:szCs w:val="24"/>
        </w:rPr>
      </w:pPr>
    </w:p>
    <w:p w14:paraId="59293EF9" w14:textId="2977C8BA" w:rsidR="008B42C6" w:rsidRPr="00C47F90" w:rsidRDefault="008B42C6">
      <w:pPr>
        <w:spacing w:after="0" w:line="240" w:lineRule="auto"/>
        <w:jc w:val="both"/>
        <w:rPr>
          <w:rFonts w:ascii="Times New Roman" w:hAnsi="Times New Roman"/>
          <w:bCs/>
          <w:sz w:val="24"/>
          <w:szCs w:val="24"/>
        </w:rPr>
      </w:pPr>
      <w:r w:rsidRPr="00C47F90">
        <w:rPr>
          <w:rFonts w:ascii="Times New Roman" w:hAnsi="Times New Roman"/>
          <w:bCs/>
          <w:sz w:val="24"/>
          <w:szCs w:val="24"/>
        </w:rPr>
        <w:t>6.</w:t>
      </w:r>
      <w:r w:rsidR="006C69CA" w:rsidRPr="00C47F90">
        <w:rPr>
          <w:rFonts w:ascii="Times New Roman" w:hAnsi="Times New Roman"/>
          <w:bCs/>
          <w:sz w:val="24"/>
          <w:szCs w:val="24"/>
        </w:rPr>
        <w:t>3</w:t>
      </w:r>
      <w:r w:rsidRPr="00C47F90">
        <w:rPr>
          <w:rFonts w:ascii="Times New Roman" w:hAnsi="Times New Roman"/>
          <w:bCs/>
          <w:sz w:val="24"/>
          <w:szCs w:val="24"/>
        </w:rPr>
        <w:t>.1. Muudatuse mõju tarbijatele</w:t>
      </w:r>
    </w:p>
    <w:p w14:paraId="1E61A968" w14:textId="77777777" w:rsidR="008B42C6" w:rsidRPr="00C47F90" w:rsidRDefault="008B42C6">
      <w:pPr>
        <w:spacing w:after="0" w:line="240" w:lineRule="auto"/>
        <w:jc w:val="both"/>
        <w:rPr>
          <w:rFonts w:ascii="Times New Roman" w:hAnsi="Times New Roman"/>
          <w:bCs/>
          <w:sz w:val="24"/>
          <w:szCs w:val="24"/>
        </w:rPr>
      </w:pPr>
    </w:p>
    <w:p w14:paraId="356FE6EE" w14:textId="321C22E7" w:rsidR="00AE3D46" w:rsidRPr="00C47F90" w:rsidRDefault="008B42C6" w:rsidP="00E4133C">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Tarbija võimalus pöörata </w:t>
      </w:r>
      <w:r w:rsidR="003B73A6" w:rsidRPr="00C47F90">
        <w:rPr>
          <w:rFonts w:ascii="Times New Roman" w:hAnsi="Times New Roman"/>
          <w:bCs/>
          <w:sz w:val="24"/>
          <w:szCs w:val="24"/>
        </w:rPr>
        <w:t xml:space="preserve">komisjoni </w:t>
      </w:r>
      <w:r w:rsidRPr="00C47F90">
        <w:rPr>
          <w:rFonts w:ascii="Times New Roman" w:hAnsi="Times New Roman"/>
          <w:bCs/>
          <w:sz w:val="24"/>
          <w:szCs w:val="24"/>
        </w:rPr>
        <w:t xml:space="preserve">otsus täitmisele suurendaks kauplejate poolt otsuste täitmise </w:t>
      </w:r>
      <w:r w:rsidR="002E3F3D" w:rsidRPr="00C47F90">
        <w:rPr>
          <w:rFonts w:ascii="Times New Roman" w:hAnsi="Times New Roman"/>
          <w:bCs/>
          <w:sz w:val="24"/>
          <w:szCs w:val="24"/>
        </w:rPr>
        <w:t xml:space="preserve">osakaalu </w:t>
      </w:r>
      <w:r w:rsidRPr="00C47F90">
        <w:rPr>
          <w:rFonts w:ascii="Times New Roman" w:hAnsi="Times New Roman"/>
          <w:bCs/>
          <w:sz w:val="24"/>
          <w:szCs w:val="24"/>
        </w:rPr>
        <w:t xml:space="preserve">ja kiirendaks seda. See omakorda </w:t>
      </w:r>
      <w:r w:rsidR="00C67869" w:rsidRPr="00C47F90">
        <w:rPr>
          <w:rFonts w:ascii="Times New Roman" w:hAnsi="Times New Roman"/>
          <w:bCs/>
          <w:sz w:val="24"/>
          <w:szCs w:val="24"/>
        </w:rPr>
        <w:t>suurendaks</w:t>
      </w:r>
      <w:r w:rsidRPr="00C47F90">
        <w:rPr>
          <w:rFonts w:ascii="Times New Roman" w:hAnsi="Times New Roman"/>
          <w:bCs/>
          <w:sz w:val="24"/>
          <w:szCs w:val="24"/>
        </w:rPr>
        <w:t xml:space="preserve"> tarbijate kindlustunnet ja usaldust vaidluse kohtuvälise menetlemise vastu. Võimalus saada täitmisele pööratav otsus</w:t>
      </w:r>
      <w:r w:rsidR="002E3F3D" w:rsidRPr="00C47F90">
        <w:rPr>
          <w:rFonts w:ascii="Times New Roman" w:hAnsi="Times New Roman"/>
          <w:bCs/>
          <w:sz w:val="24"/>
          <w:szCs w:val="24"/>
        </w:rPr>
        <w:t>,</w:t>
      </w:r>
      <w:r w:rsidRPr="00C47F90">
        <w:rPr>
          <w:rFonts w:ascii="Times New Roman" w:hAnsi="Times New Roman"/>
          <w:bCs/>
          <w:sz w:val="24"/>
          <w:szCs w:val="24"/>
        </w:rPr>
        <w:t xml:space="preserve"> suurendab tarbijate valmisolekut otsida probleemile lahendust kohtuvälises menetluses. </w:t>
      </w:r>
      <w:commentRangeStart w:id="148"/>
      <w:r w:rsidRPr="00C47F90">
        <w:rPr>
          <w:rFonts w:ascii="Times New Roman" w:hAnsi="Times New Roman"/>
          <w:bCs/>
          <w:sz w:val="24"/>
          <w:szCs w:val="24"/>
        </w:rPr>
        <w:t xml:space="preserve">Kuna täitemenetluse algatamine nõuab tarbijalt </w:t>
      </w:r>
      <w:r w:rsidR="00C67869" w:rsidRPr="00C47F90">
        <w:rPr>
          <w:rFonts w:ascii="Times New Roman" w:hAnsi="Times New Roman"/>
          <w:bCs/>
          <w:sz w:val="24"/>
          <w:szCs w:val="24"/>
        </w:rPr>
        <w:t>lisa</w:t>
      </w:r>
      <w:r w:rsidRPr="00C47F90">
        <w:rPr>
          <w:rFonts w:ascii="Times New Roman" w:hAnsi="Times New Roman"/>
          <w:bCs/>
          <w:sz w:val="24"/>
          <w:szCs w:val="24"/>
        </w:rPr>
        <w:t>sammude astumist</w:t>
      </w:r>
      <w:r w:rsidR="00C67869" w:rsidRPr="00C47F90">
        <w:rPr>
          <w:rFonts w:ascii="Times New Roman" w:hAnsi="Times New Roman"/>
          <w:bCs/>
          <w:sz w:val="24"/>
          <w:szCs w:val="24"/>
        </w:rPr>
        <w:t xml:space="preserve"> ja </w:t>
      </w:r>
      <w:r w:rsidRPr="00C47F90">
        <w:rPr>
          <w:rFonts w:ascii="Times New Roman" w:hAnsi="Times New Roman"/>
          <w:bCs/>
          <w:sz w:val="24"/>
          <w:szCs w:val="24"/>
        </w:rPr>
        <w:t>teatud kulutusi</w:t>
      </w:r>
      <w:r w:rsidR="002E3F3D" w:rsidRPr="00C47F90">
        <w:rPr>
          <w:rFonts w:ascii="Times New Roman" w:hAnsi="Times New Roman"/>
          <w:bCs/>
          <w:sz w:val="24"/>
          <w:szCs w:val="24"/>
        </w:rPr>
        <w:t>,</w:t>
      </w:r>
      <w:r w:rsidRPr="00C47F90">
        <w:rPr>
          <w:rFonts w:ascii="Times New Roman" w:hAnsi="Times New Roman"/>
          <w:bCs/>
          <w:sz w:val="24"/>
          <w:szCs w:val="24"/>
        </w:rPr>
        <w:t xml:space="preserve"> võib eeldada, et mitte kõik positiivse otsuse saanud tarbijad ei algata selle otsuse sundtäitmist. </w:t>
      </w:r>
      <w:commentRangeEnd w:id="148"/>
      <w:r w:rsidR="00F54866">
        <w:rPr>
          <w:rStyle w:val="Kommentaariviide"/>
        </w:rPr>
        <w:commentReference w:id="148"/>
      </w:r>
    </w:p>
    <w:p w14:paraId="78647704" w14:textId="77777777" w:rsidR="00263F3D" w:rsidRPr="00C47F90" w:rsidRDefault="00263F3D" w:rsidP="00E4133C">
      <w:pPr>
        <w:spacing w:after="0" w:line="240" w:lineRule="auto"/>
        <w:jc w:val="both"/>
        <w:rPr>
          <w:rFonts w:ascii="Times New Roman" w:hAnsi="Times New Roman"/>
          <w:bCs/>
          <w:sz w:val="24"/>
          <w:szCs w:val="24"/>
        </w:rPr>
      </w:pPr>
    </w:p>
    <w:p w14:paraId="3E972DCA" w14:textId="4DF4B695" w:rsidR="00AE3D46" w:rsidRPr="00C47F90" w:rsidRDefault="00AE3D46" w:rsidP="00E4133C">
      <w:pPr>
        <w:spacing w:after="0" w:line="240" w:lineRule="auto"/>
        <w:jc w:val="both"/>
        <w:rPr>
          <w:rFonts w:ascii="Times New Roman" w:hAnsi="Times New Roman" w:cs="Times New Roman"/>
          <w:sz w:val="24"/>
          <w:szCs w:val="24"/>
        </w:rPr>
      </w:pPr>
      <w:r w:rsidRPr="00C47F90">
        <w:rPr>
          <w:rFonts w:ascii="Times New Roman" w:hAnsi="Times New Roman"/>
          <w:bCs/>
          <w:sz w:val="24"/>
          <w:szCs w:val="24"/>
        </w:rPr>
        <w:t xml:space="preserve">Samas on tarbijal teatud risk, et tema kasuks tehtud </w:t>
      </w:r>
      <w:r w:rsidR="000C034E" w:rsidRPr="00C47F90">
        <w:rPr>
          <w:rFonts w:ascii="Times New Roman" w:hAnsi="Times New Roman"/>
          <w:bCs/>
          <w:sz w:val="24"/>
          <w:szCs w:val="24"/>
        </w:rPr>
        <w:t>komisjoni</w:t>
      </w:r>
      <w:r w:rsidRPr="00C47F90">
        <w:rPr>
          <w:rFonts w:ascii="Times New Roman" w:hAnsi="Times New Roman"/>
          <w:bCs/>
          <w:sz w:val="24"/>
          <w:szCs w:val="24"/>
        </w:rPr>
        <w:t xml:space="preserve"> otsuse vaidlustab kohtus kaupleja</w:t>
      </w:r>
      <w:r w:rsidR="006D6CD3" w:rsidRPr="00C47F90">
        <w:rPr>
          <w:rFonts w:ascii="Times New Roman" w:hAnsi="Times New Roman"/>
          <w:bCs/>
          <w:sz w:val="24"/>
          <w:szCs w:val="24"/>
        </w:rPr>
        <w:t xml:space="preserve"> ja sellisel juhul võivad tarbija kanda jääda nii kohtukulud kui </w:t>
      </w:r>
      <w:r w:rsidR="003C153E" w:rsidRPr="00C47F90">
        <w:rPr>
          <w:rFonts w:ascii="Times New Roman" w:hAnsi="Times New Roman"/>
          <w:bCs/>
          <w:sz w:val="24"/>
          <w:szCs w:val="24"/>
        </w:rPr>
        <w:t xml:space="preserve">ka </w:t>
      </w:r>
      <w:r w:rsidR="006D6CD3" w:rsidRPr="00C47F90">
        <w:rPr>
          <w:rFonts w:ascii="Times New Roman" w:hAnsi="Times New Roman"/>
          <w:bCs/>
          <w:sz w:val="24"/>
          <w:szCs w:val="24"/>
        </w:rPr>
        <w:t>kaupleja kantud kulud.</w:t>
      </w:r>
      <w:r w:rsidRPr="00C47F90">
        <w:rPr>
          <w:rFonts w:ascii="Times New Roman" w:hAnsi="Times New Roman"/>
          <w:bCs/>
          <w:sz w:val="24"/>
          <w:szCs w:val="24"/>
        </w:rPr>
        <w:t xml:space="preserve"> </w:t>
      </w:r>
      <w:r w:rsidR="006D6CD3" w:rsidRPr="00C47F90">
        <w:rPr>
          <w:rFonts w:ascii="Times New Roman" w:hAnsi="Times New Roman"/>
          <w:bCs/>
          <w:sz w:val="24"/>
          <w:szCs w:val="24"/>
        </w:rPr>
        <w:t xml:space="preserve">Andmed tarbija kulude kohta tarbijavaidluse lahendamisel puuduvad. </w:t>
      </w:r>
      <w:r w:rsidRPr="00C47F90">
        <w:rPr>
          <w:rFonts w:ascii="Times New Roman" w:hAnsi="Times New Roman" w:cs="Times New Roman"/>
          <w:sz w:val="24"/>
          <w:szCs w:val="24"/>
        </w:rPr>
        <w:t xml:space="preserve">Töövaidluskomisjoni läbinud vaidluste puhul on kohus leidnud, et tavapärane õigusabi tunnihind on 150 eurot. </w:t>
      </w:r>
    </w:p>
    <w:p w14:paraId="506B2762" w14:textId="77777777" w:rsidR="00263F3D" w:rsidRPr="00C47F90" w:rsidRDefault="00263F3D" w:rsidP="00E4133C">
      <w:pPr>
        <w:spacing w:after="0" w:line="240" w:lineRule="auto"/>
        <w:jc w:val="both"/>
        <w:rPr>
          <w:rFonts w:ascii="Times New Roman" w:hAnsi="Times New Roman" w:cs="Times New Roman"/>
          <w:sz w:val="24"/>
          <w:szCs w:val="24"/>
        </w:rPr>
      </w:pPr>
    </w:p>
    <w:p w14:paraId="52CEE187" w14:textId="39D2C9F2" w:rsidR="006D6CD3" w:rsidRPr="00C47F90" w:rsidRDefault="00164CBA" w:rsidP="00E4133C">
      <w:pPr>
        <w:spacing w:after="0" w:line="240" w:lineRule="auto"/>
        <w:jc w:val="both"/>
        <w:rPr>
          <w:rFonts w:ascii="Times New Roman" w:hAnsi="Times New Roman"/>
          <w:bCs/>
          <w:sz w:val="24"/>
          <w:szCs w:val="24"/>
        </w:rPr>
      </w:pPr>
      <w:r w:rsidRPr="00C47F90">
        <w:rPr>
          <w:rFonts w:ascii="Times New Roman" w:hAnsi="Times New Roman"/>
          <w:bCs/>
          <w:sz w:val="24"/>
          <w:szCs w:val="24"/>
        </w:rPr>
        <w:t>K</w:t>
      </w:r>
      <w:r w:rsidR="008B42C6" w:rsidRPr="00C47F90">
        <w:rPr>
          <w:rFonts w:ascii="Times New Roman" w:hAnsi="Times New Roman"/>
          <w:bCs/>
          <w:sz w:val="24"/>
          <w:szCs w:val="24"/>
        </w:rPr>
        <w:t xml:space="preserve">a TVK sundtäidetava otsuse korral </w:t>
      </w:r>
      <w:r w:rsidRPr="00C47F90">
        <w:rPr>
          <w:rFonts w:ascii="Times New Roman" w:hAnsi="Times New Roman"/>
          <w:bCs/>
          <w:sz w:val="24"/>
          <w:szCs w:val="24"/>
        </w:rPr>
        <w:t>võivad tekkida olukorrad, kus kaupleja varast ei piisa otsuse täitmiseks, kuid</w:t>
      </w:r>
      <w:r w:rsidR="00975BEF" w:rsidRPr="00C47F90">
        <w:rPr>
          <w:rFonts w:ascii="Times New Roman" w:hAnsi="Times New Roman"/>
          <w:bCs/>
          <w:sz w:val="24"/>
          <w:szCs w:val="24"/>
        </w:rPr>
        <w:t xml:space="preserve"> </w:t>
      </w:r>
      <w:r w:rsidR="008B42C6" w:rsidRPr="00C47F90">
        <w:rPr>
          <w:rFonts w:ascii="Times New Roman" w:hAnsi="Times New Roman"/>
          <w:bCs/>
          <w:sz w:val="24"/>
          <w:szCs w:val="24"/>
        </w:rPr>
        <w:t xml:space="preserve">teatud </w:t>
      </w:r>
      <w:r w:rsidRPr="00C47F90">
        <w:rPr>
          <w:rFonts w:ascii="Times New Roman" w:hAnsi="Times New Roman"/>
          <w:bCs/>
          <w:sz w:val="24"/>
          <w:szCs w:val="24"/>
        </w:rPr>
        <w:t xml:space="preserve">juhtudel on </w:t>
      </w:r>
      <w:r w:rsidR="008B42C6" w:rsidRPr="00C47F90">
        <w:rPr>
          <w:rFonts w:ascii="Times New Roman" w:hAnsi="Times New Roman"/>
          <w:bCs/>
          <w:sz w:val="24"/>
          <w:szCs w:val="24"/>
        </w:rPr>
        <w:t xml:space="preserve">distsiplineeriv mõju </w:t>
      </w:r>
      <w:r w:rsidRPr="00C47F90">
        <w:rPr>
          <w:rFonts w:ascii="Times New Roman" w:hAnsi="Times New Roman"/>
          <w:bCs/>
          <w:sz w:val="24"/>
          <w:szCs w:val="24"/>
        </w:rPr>
        <w:t>olemas</w:t>
      </w:r>
      <w:r w:rsidR="008B42C6" w:rsidRPr="00C47F90">
        <w:rPr>
          <w:rFonts w:ascii="Times New Roman" w:hAnsi="Times New Roman"/>
          <w:bCs/>
          <w:sz w:val="24"/>
          <w:szCs w:val="24"/>
        </w:rPr>
        <w:t>.</w:t>
      </w:r>
    </w:p>
    <w:p w14:paraId="669A1F9B" w14:textId="77777777" w:rsidR="00263F3D" w:rsidRPr="00C47F90" w:rsidRDefault="00263F3D" w:rsidP="00E4133C">
      <w:pPr>
        <w:spacing w:after="0" w:line="240" w:lineRule="auto"/>
        <w:jc w:val="both"/>
        <w:rPr>
          <w:rFonts w:ascii="Times New Roman" w:hAnsi="Times New Roman"/>
          <w:bCs/>
          <w:sz w:val="24"/>
          <w:szCs w:val="24"/>
        </w:rPr>
      </w:pPr>
    </w:p>
    <w:p w14:paraId="49DFA3EA" w14:textId="52FD722A" w:rsidR="006D6CD3" w:rsidRPr="00C47F90" w:rsidRDefault="006D6CD3" w:rsidP="00E4133C">
      <w:pPr>
        <w:spacing w:after="0" w:line="240" w:lineRule="auto"/>
        <w:jc w:val="both"/>
        <w:rPr>
          <w:rFonts w:ascii="Times New Roman" w:hAnsi="Times New Roman" w:cs="Times New Roman"/>
          <w:sz w:val="24"/>
          <w:szCs w:val="24"/>
        </w:rPr>
      </w:pPr>
      <w:r w:rsidRPr="00C47F90">
        <w:rPr>
          <w:rFonts w:ascii="Times New Roman" w:hAnsi="Times New Roman"/>
          <w:bCs/>
          <w:sz w:val="24"/>
          <w:szCs w:val="24"/>
        </w:rPr>
        <w:t xml:space="preserve">Muudatusega ei </w:t>
      </w:r>
      <w:r w:rsidR="001B4320" w:rsidRPr="00C47F90">
        <w:rPr>
          <w:rFonts w:ascii="Times New Roman" w:hAnsi="Times New Roman"/>
          <w:bCs/>
          <w:sz w:val="24"/>
          <w:szCs w:val="24"/>
        </w:rPr>
        <w:t>pikenda</w:t>
      </w:r>
      <w:r w:rsidRPr="00C47F90">
        <w:rPr>
          <w:rFonts w:ascii="Times New Roman" w:hAnsi="Times New Roman"/>
          <w:bCs/>
          <w:sz w:val="24"/>
          <w:szCs w:val="24"/>
        </w:rPr>
        <w:t xml:space="preserve"> tarbijavaidluse menetlusa</w:t>
      </w:r>
      <w:r w:rsidR="001B4320" w:rsidRPr="00C47F90">
        <w:rPr>
          <w:rFonts w:ascii="Times New Roman" w:hAnsi="Times New Roman"/>
          <w:bCs/>
          <w:sz w:val="24"/>
          <w:szCs w:val="24"/>
        </w:rPr>
        <w:t>ega</w:t>
      </w:r>
      <w:r w:rsidRPr="00C47F90">
        <w:rPr>
          <w:rFonts w:ascii="Times New Roman" w:hAnsi="Times New Roman"/>
          <w:bCs/>
          <w:sz w:val="24"/>
          <w:szCs w:val="24"/>
        </w:rPr>
        <w:t xml:space="preserve"> </w:t>
      </w:r>
      <w:r w:rsidR="00F45037" w:rsidRPr="00C47F90">
        <w:rPr>
          <w:rFonts w:ascii="Times New Roman" w:hAnsi="Times New Roman"/>
          <w:bCs/>
          <w:sz w:val="24"/>
          <w:szCs w:val="24"/>
        </w:rPr>
        <w:t>komisjonis</w:t>
      </w:r>
      <w:r w:rsidRPr="00C47F90">
        <w:rPr>
          <w:rFonts w:ascii="Times New Roman" w:hAnsi="Times New Roman"/>
          <w:bCs/>
          <w:sz w:val="24"/>
          <w:szCs w:val="24"/>
        </w:rPr>
        <w:t>.</w:t>
      </w:r>
      <w:r w:rsidRPr="00C47F90">
        <w:rPr>
          <w:rFonts w:ascii="Times New Roman" w:hAnsi="Times New Roman" w:cs="Times New Roman"/>
          <w:sz w:val="24"/>
          <w:szCs w:val="24"/>
        </w:rPr>
        <w:t xml:space="preserve"> Direktiivi kohaselt tule</w:t>
      </w:r>
      <w:r w:rsidR="003C153E" w:rsidRPr="00C47F90">
        <w:rPr>
          <w:rFonts w:ascii="Times New Roman" w:hAnsi="Times New Roman" w:cs="Times New Roman"/>
          <w:sz w:val="24"/>
          <w:szCs w:val="24"/>
        </w:rPr>
        <w:t>b</w:t>
      </w:r>
      <w:r w:rsidRPr="00C47F90">
        <w:rPr>
          <w:rFonts w:ascii="Times New Roman" w:hAnsi="Times New Roman" w:cs="Times New Roman"/>
          <w:sz w:val="24"/>
          <w:szCs w:val="24"/>
        </w:rPr>
        <w:t xml:space="preserve"> vaidlus kohtuvälises menetluses lahendada 90 päeva jooksul pärast </w:t>
      </w:r>
      <w:r w:rsidR="000169FF" w:rsidRPr="00C47F90">
        <w:rPr>
          <w:rFonts w:ascii="Times New Roman" w:hAnsi="Times New Roman" w:cs="Times New Roman"/>
          <w:sz w:val="24"/>
          <w:szCs w:val="24"/>
        </w:rPr>
        <w:t>vaidluste kohtuvälise lahendamise üksusele avalduse täieliku toimiku laekumise kuupäevast. A</w:t>
      </w:r>
      <w:r w:rsidRPr="00C47F90">
        <w:rPr>
          <w:rFonts w:ascii="Times New Roman" w:hAnsi="Times New Roman" w:cs="Times New Roman"/>
          <w:sz w:val="24"/>
          <w:szCs w:val="24"/>
        </w:rPr>
        <w:t>astal 20</w:t>
      </w:r>
      <w:r w:rsidR="009F2780" w:rsidRPr="00C47F90">
        <w:rPr>
          <w:rFonts w:ascii="Times New Roman" w:hAnsi="Times New Roman" w:cs="Times New Roman"/>
          <w:sz w:val="24"/>
          <w:szCs w:val="24"/>
        </w:rPr>
        <w:t>22</w:t>
      </w:r>
      <w:r w:rsidRPr="00C47F90">
        <w:rPr>
          <w:rFonts w:ascii="Times New Roman" w:hAnsi="Times New Roman" w:cs="Times New Roman"/>
          <w:sz w:val="24"/>
          <w:szCs w:val="24"/>
        </w:rPr>
        <w:t xml:space="preserve"> lahendati </w:t>
      </w:r>
      <w:r w:rsidR="00F90E0C" w:rsidRPr="00C47F90">
        <w:rPr>
          <w:rFonts w:ascii="Times New Roman" w:hAnsi="Times New Roman" w:cs="Times New Roman"/>
          <w:sz w:val="24"/>
          <w:szCs w:val="24"/>
        </w:rPr>
        <w:t>komisjonis</w:t>
      </w:r>
      <w:r w:rsidR="000169F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vaidlused keskmiselt </w:t>
      </w:r>
      <w:r w:rsidR="009F2780" w:rsidRPr="00C47F90">
        <w:rPr>
          <w:rFonts w:ascii="Times New Roman" w:hAnsi="Times New Roman" w:cs="Times New Roman"/>
          <w:sz w:val="24"/>
          <w:szCs w:val="24"/>
        </w:rPr>
        <w:t>56</w:t>
      </w:r>
      <w:r w:rsidRPr="00C47F90">
        <w:rPr>
          <w:rFonts w:ascii="Times New Roman" w:hAnsi="Times New Roman" w:cs="Times New Roman"/>
          <w:sz w:val="24"/>
          <w:szCs w:val="24"/>
        </w:rPr>
        <w:t xml:space="preserve"> päevaga</w:t>
      </w:r>
      <w:r w:rsidR="000169FF" w:rsidRPr="00C47F90">
        <w:rPr>
          <w:rFonts w:ascii="Times New Roman" w:hAnsi="Times New Roman" w:cs="Times New Roman"/>
          <w:sz w:val="24"/>
          <w:szCs w:val="24"/>
        </w:rPr>
        <w:t>.</w:t>
      </w:r>
    </w:p>
    <w:p w14:paraId="0FD6D8E4" w14:textId="77777777" w:rsidR="00500CA6" w:rsidRPr="00C47F90" w:rsidRDefault="00500CA6" w:rsidP="00E4133C">
      <w:pPr>
        <w:spacing w:after="0" w:line="240" w:lineRule="auto"/>
        <w:jc w:val="both"/>
        <w:rPr>
          <w:rFonts w:ascii="Times New Roman" w:hAnsi="Times New Roman" w:cs="Times New Roman"/>
          <w:sz w:val="24"/>
          <w:szCs w:val="24"/>
        </w:rPr>
      </w:pPr>
    </w:p>
    <w:p w14:paraId="6F083A6D" w14:textId="394E539C" w:rsidR="008B42C6" w:rsidRPr="00C47F90" w:rsidRDefault="008B42C6" w:rsidP="00A84543">
      <w:pPr>
        <w:spacing w:after="0" w:line="240" w:lineRule="auto"/>
        <w:jc w:val="both"/>
        <w:rPr>
          <w:rFonts w:ascii="Times New Roman" w:hAnsi="Times New Roman"/>
          <w:bCs/>
          <w:sz w:val="24"/>
          <w:szCs w:val="24"/>
        </w:rPr>
      </w:pPr>
      <w:r w:rsidRPr="00C47F90">
        <w:rPr>
          <w:rFonts w:ascii="Times New Roman" w:hAnsi="Times New Roman"/>
          <w:bCs/>
          <w:sz w:val="24"/>
          <w:szCs w:val="24"/>
        </w:rPr>
        <w:t>6.</w:t>
      </w:r>
      <w:r w:rsidR="006C69CA" w:rsidRPr="00C47F90">
        <w:rPr>
          <w:rFonts w:ascii="Times New Roman" w:hAnsi="Times New Roman"/>
          <w:bCs/>
          <w:sz w:val="24"/>
          <w:szCs w:val="24"/>
        </w:rPr>
        <w:t>3</w:t>
      </w:r>
      <w:r w:rsidRPr="00C47F90">
        <w:rPr>
          <w:rFonts w:ascii="Times New Roman" w:hAnsi="Times New Roman"/>
          <w:bCs/>
          <w:sz w:val="24"/>
          <w:szCs w:val="24"/>
        </w:rPr>
        <w:t>.2. Muudatuse mõju kauplejatele</w:t>
      </w:r>
    </w:p>
    <w:p w14:paraId="29B66ACC" w14:textId="77777777" w:rsidR="008B42C6" w:rsidRPr="00C47F90" w:rsidRDefault="008B42C6">
      <w:pPr>
        <w:spacing w:after="0" w:line="240" w:lineRule="auto"/>
        <w:jc w:val="both"/>
        <w:rPr>
          <w:rFonts w:ascii="Times New Roman" w:hAnsi="Times New Roman"/>
          <w:bCs/>
          <w:sz w:val="24"/>
          <w:szCs w:val="24"/>
        </w:rPr>
      </w:pPr>
    </w:p>
    <w:p w14:paraId="562BF00C" w14:textId="5FB572C1" w:rsidR="008B42C6" w:rsidRPr="00C47F90" w:rsidRDefault="008B42C6">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Suurem osa kauplejatest täidab </w:t>
      </w:r>
      <w:r w:rsidR="00E66A72" w:rsidRPr="00C47F90">
        <w:rPr>
          <w:rFonts w:ascii="Times New Roman" w:hAnsi="Times New Roman"/>
          <w:bCs/>
          <w:sz w:val="24"/>
          <w:szCs w:val="24"/>
        </w:rPr>
        <w:t xml:space="preserve">komisjoni </w:t>
      </w:r>
      <w:r w:rsidRPr="00C47F90">
        <w:rPr>
          <w:rFonts w:ascii="Times New Roman" w:hAnsi="Times New Roman"/>
          <w:bCs/>
          <w:sz w:val="24"/>
          <w:szCs w:val="24"/>
        </w:rPr>
        <w:t>otsuseid vabatahtlikult ja nendele kavandatav muudatus mõju ei avalda.</w:t>
      </w:r>
      <w:r w:rsidR="00975BEF" w:rsidRPr="00C47F90">
        <w:rPr>
          <w:rFonts w:ascii="Times New Roman" w:hAnsi="Times New Roman"/>
          <w:bCs/>
          <w:sz w:val="24"/>
          <w:szCs w:val="24"/>
        </w:rPr>
        <w:t xml:space="preserve"> </w:t>
      </w:r>
      <w:r w:rsidR="00E66A72" w:rsidRPr="00C47F90">
        <w:rPr>
          <w:rFonts w:ascii="Times New Roman" w:hAnsi="Times New Roman"/>
          <w:bCs/>
          <w:sz w:val="24"/>
          <w:szCs w:val="24"/>
        </w:rPr>
        <w:t xml:space="preserve">Komisjoni </w:t>
      </w:r>
      <w:r w:rsidR="00802A11" w:rsidRPr="00C47F90">
        <w:rPr>
          <w:rFonts w:ascii="Times New Roman" w:hAnsi="Times New Roman"/>
          <w:bCs/>
          <w:sz w:val="24"/>
          <w:szCs w:val="24"/>
        </w:rPr>
        <w:t>2022</w:t>
      </w:r>
      <w:r w:rsidRPr="00C47F90">
        <w:rPr>
          <w:rFonts w:ascii="Times New Roman" w:hAnsi="Times New Roman"/>
          <w:bCs/>
          <w:sz w:val="24"/>
          <w:szCs w:val="24"/>
        </w:rPr>
        <w:t xml:space="preserve">. aasta tegevusaruande alusel </w:t>
      </w:r>
      <w:r w:rsidR="00802A11" w:rsidRPr="00C47F90">
        <w:rPr>
          <w:rFonts w:ascii="Times New Roman" w:hAnsi="Times New Roman"/>
          <w:bCs/>
          <w:sz w:val="24"/>
          <w:szCs w:val="24"/>
        </w:rPr>
        <w:t>jäeti täitmata 246</w:t>
      </w:r>
      <w:r w:rsidR="00E66A72" w:rsidRPr="00C47F90">
        <w:rPr>
          <w:rFonts w:ascii="Times New Roman" w:hAnsi="Times New Roman"/>
          <w:bCs/>
          <w:sz w:val="24"/>
          <w:szCs w:val="24"/>
        </w:rPr>
        <w:t> </w:t>
      </w:r>
      <w:r w:rsidR="00802A11" w:rsidRPr="00C47F90">
        <w:rPr>
          <w:rFonts w:ascii="Times New Roman" w:hAnsi="Times New Roman"/>
          <w:bCs/>
          <w:sz w:val="24"/>
          <w:szCs w:val="24"/>
        </w:rPr>
        <w:t>tarbija kasuks tehtud otsust</w:t>
      </w:r>
      <w:r w:rsidRPr="00C47F90">
        <w:rPr>
          <w:rFonts w:ascii="Times New Roman" w:hAnsi="Times New Roman"/>
          <w:bCs/>
          <w:sz w:val="24"/>
          <w:szCs w:val="24"/>
        </w:rPr>
        <w:t>.</w:t>
      </w:r>
      <w:r w:rsidR="00802A11" w:rsidRPr="00C47F90">
        <w:rPr>
          <w:rFonts w:ascii="Times New Roman" w:hAnsi="Times New Roman"/>
          <w:bCs/>
          <w:sz w:val="24"/>
          <w:szCs w:val="24"/>
        </w:rPr>
        <w:t xml:space="preserve"> See on </w:t>
      </w:r>
      <w:r w:rsidR="00A92D18" w:rsidRPr="00C47F90">
        <w:rPr>
          <w:rFonts w:ascii="Times New Roman" w:hAnsi="Times New Roman"/>
          <w:bCs/>
          <w:sz w:val="24"/>
          <w:szCs w:val="24"/>
        </w:rPr>
        <w:t>suur hulk</w:t>
      </w:r>
      <w:r w:rsidR="00802A11" w:rsidRPr="00C47F90">
        <w:rPr>
          <w:rFonts w:ascii="Times New Roman" w:hAnsi="Times New Roman"/>
          <w:bCs/>
          <w:sz w:val="24"/>
          <w:szCs w:val="24"/>
        </w:rPr>
        <w:t>, arvestades, et tarbija kasuks tehti 597</w:t>
      </w:r>
      <w:r w:rsidR="00D52E39" w:rsidRPr="00C47F90">
        <w:rPr>
          <w:rFonts w:ascii="Times New Roman" w:hAnsi="Times New Roman"/>
          <w:bCs/>
          <w:sz w:val="24"/>
          <w:szCs w:val="24"/>
        </w:rPr>
        <w:t> </w:t>
      </w:r>
      <w:r w:rsidR="00802A11" w:rsidRPr="00C47F90">
        <w:rPr>
          <w:rFonts w:ascii="Times New Roman" w:hAnsi="Times New Roman"/>
          <w:bCs/>
          <w:sz w:val="24"/>
          <w:szCs w:val="24"/>
        </w:rPr>
        <w:t>otsust.</w:t>
      </w:r>
      <w:r w:rsidRPr="00C47F90">
        <w:rPr>
          <w:rStyle w:val="Allmrkuseviide"/>
          <w:rFonts w:ascii="Times New Roman" w:hAnsi="Times New Roman"/>
          <w:bCs/>
          <w:sz w:val="24"/>
          <w:szCs w:val="24"/>
        </w:rPr>
        <w:footnoteReference w:id="38"/>
      </w:r>
      <w:r w:rsidRPr="00C47F90">
        <w:rPr>
          <w:rFonts w:ascii="Times New Roman" w:hAnsi="Times New Roman"/>
          <w:bCs/>
          <w:sz w:val="24"/>
          <w:szCs w:val="24"/>
        </w:rPr>
        <w:t xml:space="preserve"> Muudatusel on kauplejatele distsiplineeriv mõju, </w:t>
      </w:r>
      <w:r w:rsidR="007C402C" w:rsidRPr="00C47F90">
        <w:rPr>
          <w:rFonts w:ascii="Times New Roman" w:hAnsi="Times New Roman"/>
          <w:bCs/>
          <w:sz w:val="24"/>
          <w:szCs w:val="24"/>
        </w:rPr>
        <w:t>selle</w:t>
      </w:r>
      <w:r w:rsidRPr="00C47F90">
        <w:rPr>
          <w:rFonts w:ascii="Times New Roman" w:hAnsi="Times New Roman"/>
          <w:bCs/>
          <w:sz w:val="24"/>
          <w:szCs w:val="24"/>
        </w:rPr>
        <w:t xml:space="preserve"> </w:t>
      </w:r>
      <w:r w:rsidR="00030F8D" w:rsidRPr="00C47F90">
        <w:rPr>
          <w:rFonts w:ascii="Times New Roman" w:hAnsi="Times New Roman"/>
          <w:bCs/>
          <w:sz w:val="24"/>
          <w:szCs w:val="24"/>
        </w:rPr>
        <w:t>tulemusena väheneb</w:t>
      </w:r>
      <w:r w:rsidRPr="00C47F90">
        <w:rPr>
          <w:rFonts w:ascii="Times New Roman" w:hAnsi="Times New Roman"/>
          <w:bCs/>
          <w:sz w:val="24"/>
          <w:szCs w:val="24"/>
        </w:rPr>
        <w:t xml:space="preserve"> </w:t>
      </w:r>
      <w:r w:rsidR="007C402C" w:rsidRPr="00C47F90">
        <w:rPr>
          <w:rFonts w:ascii="Times New Roman" w:hAnsi="Times New Roman"/>
          <w:bCs/>
          <w:sz w:val="24"/>
          <w:szCs w:val="24"/>
        </w:rPr>
        <w:t xml:space="preserve">komisjoni </w:t>
      </w:r>
      <w:r w:rsidRPr="00C47F90">
        <w:rPr>
          <w:rFonts w:ascii="Times New Roman" w:hAnsi="Times New Roman"/>
          <w:bCs/>
          <w:sz w:val="24"/>
          <w:szCs w:val="24"/>
        </w:rPr>
        <w:t xml:space="preserve">otsuste </w:t>
      </w:r>
      <w:r w:rsidR="007C402C" w:rsidRPr="00C47F90">
        <w:rPr>
          <w:rFonts w:ascii="Times New Roman" w:hAnsi="Times New Roman"/>
          <w:bCs/>
          <w:sz w:val="24"/>
          <w:szCs w:val="24"/>
        </w:rPr>
        <w:t>täitmata jätmise</w:t>
      </w:r>
      <w:r w:rsidRPr="00C47F90">
        <w:rPr>
          <w:rFonts w:ascii="Times New Roman" w:hAnsi="Times New Roman"/>
          <w:bCs/>
          <w:sz w:val="24"/>
          <w:szCs w:val="24"/>
        </w:rPr>
        <w:t xml:space="preserve"> </w:t>
      </w:r>
      <w:r w:rsidR="00030F8D" w:rsidRPr="00C47F90">
        <w:rPr>
          <w:rFonts w:ascii="Times New Roman" w:hAnsi="Times New Roman"/>
          <w:bCs/>
          <w:sz w:val="24"/>
          <w:szCs w:val="24"/>
        </w:rPr>
        <w:t>osakaal</w:t>
      </w:r>
      <w:r w:rsidRPr="00C47F90">
        <w:rPr>
          <w:rFonts w:ascii="Times New Roman" w:hAnsi="Times New Roman"/>
          <w:bCs/>
          <w:sz w:val="24"/>
          <w:szCs w:val="24"/>
        </w:rPr>
        <w:t xml:space="preserve">. Kauplejatel, kes </w:t>
      </w:r>
      <w:r w:rsidR="007C402C" w:rsidRPr="00C47F90">
        <w:rPr>
          <w:rFonts w:ascii="Times New Roman" w:hAnsi="Times New Roman"/>
          <w:bCs/>
          <w:sz w:val="24"/>
          <w:szCs w:val="24"/>
        </w:rPr>
        <w:t xml:space="preserve">komisjoni </w:t>
      </w:r>
      <w:r w:rsidRPr="00C47F90">
        <w:rPr>
          <w:rFonts w:ascii="Times New Roman" w:hAnsi="Times New Roman"/>
          <w:bCs/>
          <w:sz w:val="24"/>
          <w:szCs w:val="24"/>
        </w:rPr>
        <w:t>otsuseid vabatahtlikult ei täida, tuleb arvestada täitemenetluse läbiviimisega seotud kulude hüvitamisega.</w:t>
      </w:r>
    </w:p>
    <w:p w14:paraId="6EA4D153" w14:textId="77777777" w:rsidR="008B42C6" w:rsidRPr="00C47F90" w:rsidRDefault="008B42C6">
      <w:pPr>
        <w:spacing w:after="0" w:line="240" w:lineRule="auto"/>
        <w:jc w:val="both"/>
        <w:rPr>
          <w:rFonts w:ascii="Times New Roman" w:hAnsi="Times New Roman"/>
          <w:bCs/>
          <w:sz w:val="24"/>
          <w:szCs w:val="24"/>
        </w:rPr>
      </w:pPr>
    </w:p>
    <w:p w14:paraId="43FF5C9B" w14:textId="16389951" w:rsidR="008B42C6" w:rsidRPr="00C47F90" w:rsidRDefault="008B42C6">
      <w:pPr>
        <w:spacing w:after="0" w:line="240" w:lineRule="auto"/>
        <w:jc w:val="both"/>
        <w:rPr>
          <w:rFonts w:ascii="Times New Roman" w:hAnsi="Times New Roman"/>
          <w:bCs/>
          <w:sz w:val="24"/>
          <w:szCs w:val="24"/>
        </w:rPr>
      </w:pPr>
      <w:r w:rsidRPr="00C47F90">
        <w:rPr>
          <w:rFonts w:ascii="Times New Roman" w:hAnsi="Times New Roman"/>
          <w:bCs/>
          <w:sz w:val="24"/>
          <w:szCs w:val="24"/>
        </w:rPr>
        <w:t>6.4.3. Muudatuse mõju kohtutäituritele</w:t>
      </w:r>
    </w:p>
    <w:p w14:paraId="36907F19" w14:textId="77777777" w:rsidR="008B42C6" w:rsidRPr="00C47F90" w:rsidRDefault="008B42C6">
      <w:pPr>
        <w:spacing w:after="0" w:line="240" w:lineRule="auto"/>
        <w:jc w:val="both"/>
        <w:rPr>
          <w:rFonts w:ascii="Times New Roman" w:hAnsi="Times New Roman"/>
          <w:bCs/>
          <w:sz w:val="24"/>
          <w:szCs w:val="24"/>
        </w:rPr>
      </w:pPr>
    </w:p>
    <w:p w14:paraId="6068C549" w14:textId="55CECAFA" w:rsidR="008B42C6" w:rsidRPr="00C47F90" w:rsidRDefault="008B42C6">
      <w:pPr>
        <w:spacing w:after="0" w:line="240" w:lineRule="auto"/>
        <w:jc w:val="both"/>
        <w:rPr>
          <w:rFonts w:ascii="Times New Roman" w:hAnsi="Times New Roman"/>
          <w:bCs/>
          <w:sz w:val="24"/>
          <w:szCs w:val="24"/>
        </w:rPr>
      </w:pPr>
      <w:bookmarkStart w:id="149" w:name="_Hlk150854331"/>
      <w:r w:rsidRPr="00C47F90">
        <w:rPr>
          <w:rFonts w:ascii="Times New Roman" w:hAnsi="Times New Roman"/>
          <w:bCs/>
          <w:sz w:val="24"/>
          <w:szCs w:val="24"/>
        </w:rPr>
        <w:t xml:space="preserve">Kavandatava muudatuse tulemusena suureneb eelduslikult kauplejate poolt vabatahtlikult täidetavate </w:t>
      </w:r>
      <w:r w:rsidR="006853BB" w:rsidRPr="00C47F90">
        <w:rPr>
          <w:rFonts w:ascii="Times New Roman" w:hAnsi="Times New Roman"/>
          <w:bCs/>
          <w:sz w:val="24"/>
          <w:szCs w:val="24"/>
        </w:rPr>
        <w:t xml:space="preserve">komisjoni </w:t>
      </w:r>
      <w:r w:rsidRPr="00C47F90">
        <w:rPr>
          <w:rFonts w:ascii="Times New Roman" w:hAnsi="Times New Roman"/>
          <w:bCs/>
          <w:sz w:val="24"/>
          <w:szCs w:val="24"/>
        </w:rPr>
        <w:t>otsuste osakaal</w:t>
      </w:r>
      <w:r w:rsidR="00975BEF" w:rsidRPr="00C47F90">
        <w:rPr>
          <w:rFonts w:ascii="Times New Roman" w:hAnsi="Times New Roman"/>
          <w:bCs/>
          <w:sz w:val="24"/>
          <w:szCs w:val="24"/>
        </w:rPr>
        <w:t xml:space="preserve"> </w:t>
      </w:r>
      <w:r w:rsidRPr="00C47F90">
        <w:rPr>
          <w:rFonts w:ascii="Times New Roman" w:hAnsi="Times New Roman"/>
          <w:bCs/>
          <w:sz w:val="24"/>
          <w:szCs w:val="24"/>
        </w:rPr>
        <w:t xml:space="preserve">ja täitmata jääks hinnanguliselt 100 otsust aastas. </w:t>
      </w:r>
      <w:bookmarkStart w:id="150" w:name="_Hlk148342581"/>
      <w:r w:rsidRPr="00C47F90">
        <w:rPr>
          <w:rFonts w:ascii="Times New Roman" w:hAnsi="Times New Roman"/>
          <w:bCs/>
          <w:sz w:val="24"/>
          <w:szCs w:val="24"/>
        </w:rPr>
        <w:t>Eeldusel, et osa tarbija</w:t>
      </w:r>
      <w:r w:rsidR="00224C38" w:rsidRPr="00C47F90">
        <w:rPr>
          <w:rFonts w:ascii="Times New Roman" w:hAnsi="Times New Roman"/>
          <w:bCs/>
          <w:sz w:val="24"/>
          <w:szCs w:val="24"/>
        </w:rPr>
        <w:t>id</w:t>
      </w:r>
      <w:r w:rsidRPr="00C47F90">
        <w:rPr>
          <w:rFonts w:ascii="Times New Roman" w:hAnsi="Times New Roman"/>
          <w:bCs/>
          <w:sz w:val="24"/>
          <w:szCs w:val="24"/>
        </w:rPr>
        <w:t xml:space="preserve"> täitemenetlust ei algata, võib sundtäitmisele pööratavate otsuste arv aastas </w:t>
      </w:r>
      <w:r w:rsidR="009C0281" w:rsidRPr="00C47F90">
        <w:rPr>
          <w:rFonts w:ascii="Times New Roman" w:hAnsi="Times New Roman"/>
          <w:bCs/>
          <w:sz w:val="24"/>
          <w:szCs w:val="24"/>
        </w:rPr>
        <w:t xml:space="preserve">hinnanguliselt </w:t>
      </w:r>
      <w:r w:rsidRPr="00C47F90">
        <w:rPr>
          <w:rFonts w:ascii="Times New Roman" w:hAnsi="Times New Roman"/>
          <w:bCs/>
          <w:sz w:val="24"/>
          <w:szCs w:val="24"/>
        </w:rPr>
        <w:t>olla 50</w:t>
      </w:r>
      <w:r w:rsidR="0095519F" w:rsidRPr="00C47F90">
        <w:rPr>
          <w:rFonts w:ascii="Times New Roman" w:hAnsi="Times New Roman"/>
          <w:bCs/>
          <w:sz w:val="24"/>
          <w:szCs w:val="24"/>
        </w:rPr>
        <w:t>–</w:t>
      </w:r>
      <w:r w:rsidRPr="00C47F90">
        <w:rPr>
          <w:rFonts w:ascii="Times New Roman" w:hAnsi="Times New Roman"/>
          <w:bCs/>
          <w:sz w:val="24"/>
          <w:szCs w:val="24"/>
        </w:rPr>
        <w:t>7</w:t>
      </w:r>
      <w:r w:rsidR="00E07A3E" w:rsidRPr="00C47F90">
        <w:rPr>
          <w:rFonts w:ascii="Times New Roman" w:hAnsi="Times New Roman"/>
          <w:bCs/>
          <w:sz w:val="24"/>
          <w:szCs w:val="24"/>
        </w:rPr>
        <w:t>5</w:t>
      </w:r>
      <w:r w:rsidRPr="00C47F90">
        <w:rPr>
          <w:rFonts w:ascii="Times New Roman" w:hAnsi="Times New Roman"/>
          <w:bCs/>
          <w:sz w:val="24"/>
          <w:szCs w:val="24"/>
        </w:rPr>
        <w:t xml:space="preserve">. </w:t>
      </w:r>
      <w:bookmarkEnd w:id="150"/>
      <w:r w:rsidR="009C0281" w:rsidRPr="00C47F90">
        <w:rPr>
          <w:rFonts w:ascii="Times New Roman" w:hAnsi="Times New Roman"/>
          <w:bCs/>
          <w:sz w:val="24"/>
          <w:szCs w:val="24"/>
        </w:rPr>
        <w:t>K</w:t>
      </w:r>
      <w:r w:rsidR="00E07A3E" w:rsidRPr="00C47F90">
        <w:rPr>
          <w:rFonts w:ascii="Times New Roman" w:hAnsi="Times New Roman"/>
          <w:bCs/>
          <w:sz w:val="24"/>
          <w:szCs w:val="24"/>
        </w:rPr>
        <w:t>uid võttes arvesse, et kaupleja</w:t>
      </w:r>
      <w:r w:rsidR="009C0281" w:rsidRPr="00C47F90">
        <w:rPr>
          <w:rFonts w:ascii="Times New Roman" w:hAnsi="Times New Roman"/>
          <w:bCs/>
          <w:sz w:val="24"/>
          <w:szCs w:val="24"/>
        </w:rPr>
        <w:t>d</w:t>
      </w:r>
      <w:r w:rsidR="00E07A3E" w:rsidRPr="00C47F90">
        <w:rPr>
          <w:rFonts w:ascii="Times New Roman" w:hAnsi="Times New Roman"/>
          <w:bCs/>
          <w:sz w:val="24"/>
          <w:szCs w:val="24"/>
        </w:rPr>
        <w:t xml:space="preserve"> jä</w:t>
      </w:r>
      <w:r w:rsidR="009C0281" w:rsidRPr="00C47F90">
        <w:rPr>
          <w:rFonts w:ascii="Times New Roman" w:hAnsi="Times New Roman"/>
          <w:bCs/>
          <w:sz w:val="24"/>
          <w:szCs w:val="24"/>
        </w:rPr>
        <w:t>tavad</w:t>
      </w:r>
      <w:r w:rsidR="00E07A3E" w:rsidRPr="00C47F90">
        <w:rPr>
          <w:rFonts w:ascii="Times New Roman" w:hAnsi="Times New Roman"/>
          <w:bCs/>
          <w:sz w:val="24"/>
          <w:szCs w:val="24"/>
        </w:rPr>
        <w:t xml:space="preserve"> aastas täitmata 100</w:t>
      </w:r>
      <w:r w:rsidR="00D47F5A" w:rsidRPr="00C47F90">
        <w:rPr>
          <w:rFonts w:ascii="Times New Roman" w:hAnsi="Times New Roman"/>
          <w:bCs/>
          <w:sz w:val="24"/>
          <w:szCs w:val="24"/>
        </w:rPr>
        <w:t> </w:t>
      </w:r>
      <w:r w:rsidR="00E07A3E" w:rsidRPr="00C47F90">
        <w:rPr>
          <w:rFonts w:ascii="Times New Roman" w:hAnsi="Times New Roman"/>
          <w:bCs/>
          <w:sz w:val="24"/>
          <w:szCs w:val="24"/>
        </w:rPr>
        <w:t xml:space="preserve">otsust ja et kõik tarbijad kohtutäituri poole </w:t>
      </w:r>
      <w:r w:rsidR="00AD5411" w:rsidRPr="00C47F90">
        <w:rPr>
          <w:rFonts w:ascii="Times New Roman" w:hAnsi="Times New Roman"/>
          <w:bCs/>
          <w:sz w:val="24"/>
          <w:szCs w:val="24"/>
        </w:rPr>
        <w:t xml:space="preserve">ilmselt </w:t>
      </w:r>
      <w:r w:rsidR="00E07A3E" w:rsidRPr="00C47F90">
        <w:rPr>
          <w:rFonts w:ascii="Times New Roman" w:hAnsi="Times New Roman"/>
          <w:bCs/>
          <w:sz w:val="24"/>
          <w:szCs w:val="24"/>
        </w:rPr>
        <w:t xml:space="preserve">ei pöördu, on asutud seisukohale, et sundtäitmisele jõuab täitmata jäänud otsustest </w:t>
      </w:r>
      <w:r w:rsidR="00AA62A9" w:rsidRPr="00C47F90">
        <w:rPr>
          <w:rFonts w:ascii="Times New Roman" w:hAnsi="Times New Roman"/>
          <w:bCs/>
          <w:sz w:val="24"/>
          <w:szCs w:val="24"/>
        </w:rPr>
        <w:t>kõige rohkem kolmveerand.</w:t>
      </w:r>
    </w:p>
    <w:bookmarkEnd w:id="149"/>
    <w:p w14:paraId="04C6359B" w14:textId="77777777" w:rsidR="000D25A3" w:rsidRPr="00C47F90" w:rsidRDefault="000D25A3">
      <w:pPr>
        <w:spacing w:after="0" w:line="240" w:lineRule="auto"/>
        <w:jc w:val="both"/>
        <w:rPr>
          <w:rFonts w:ascii="Times New Roman" w:hAnsi="Times New Roman"/>
          <w:bCs/>
          <w:sz w:val="24"/>
          <w:szCs w:val="24"/>
        </w:rPr>
      </w:pPr>
    </w:p>
    <w:p w14:paraId="2E656E3E" w14:textId="2F4853DE" w:rsidR="008B42C6" w:rsidRPr="00C47F90" w:rsidRDefault="008B42C6">
      <w:pPr>
        <w:spacing w:after="0" w:line="240" w:lineRule="auto"/>
        <w:jc w:val="both"/>
        <w:rPr>
          <w:rFonts w:ascii="Times New Roman" w:hAnsi="Times New Roman"/>
          <w:bCs/>
          <w:sz w:val="24"/>
          <w:szCs w:val="24"/>
        </w:rPr>
      </w:pPr>
      <w:r w:rsidRPr="00C47F90">
        <w:rPr>
          <w:rFonts w:ascii="Times New Roman" w:hAnsi="Times New Roman"/>
          <w:bCs/>
          <w:sz w:val="24"/>
          <w:szCs w:val="24"/>
        </w:rPr>
        <w:t>Seisuga 1. jaanuar 2020 kuulus ametikogusse 43 kohtutäiturit.</w:t>
      </w:r>
      <w:r w:rsidRPr="00C47F90">
        <w:rPr>
          <w:rStyle w:val="Allmrkuseviide"/>
          <w:rFonts w:ascii="Times New Roman" w:hAnsi="Times New Roman"/>
          <w:bCs/>
          <w:sz w:val="24"/>
          <w:szCs w:val="24"/>
        </w:rPr>
        <w:footnoteReference w:id="39"/>
      </w:r>
      <w:r w:rsidRPr="00C47F90">
        <w:rPr>
          <w:rFonts w:ascii="Times New Roman" w:hAnsi="Times New Roman"/>
          <w:bCs/>
          <w:sz w:val="24"/>
          <w:szCs w:val="24"/>
        </w:rPr>
        <w:t xml:space="preserve"> Mõju kohtutäituritele </w:t>
      </w:r>
      <w:r w:rsidR="00AE3D46" w:rsidRPr="00C47F90">
        <w:rPr>
          <w:rFonts w:ascii="Times New Roman" w:hAnsi="Times New Roman"/>
          <w:bCs/>
          <w:sz w:val="24"/>
          <w:szCs w:val="24"/>
        </w:rPr>
        <w:t>võib pidada väheoluliseks. Muudatus ei too kaasa ebasoovitavaid mõjusid.</w:t>
      </w:r>
    </w:p>
    <w:p w14:paraId="04430982" w14:textId="77777777" w:rsidR="008B42C6" w:rsidRPr="00C47F90" w:rsidRDefault="008B42C6">
      <w:pPr>
        <w:spacing w:after="0" w:line="240" w:lineRule="auto"/>
        <w:jc w:val="both"/>
        <w:rPr>
          <w:rFonts w:ascii="Times New Roman" w:hAnsi="Times New Roman"/>
          <w:bCs/>
          <w:sz w:val="24"/>
          <w:szCs w:val="24"/>
        </w:rPr>
      </w:pPr>
    </w:p>
    <w:p w14:paraId="4C122F19" w14:textId="57A687D6" w:rsidR="00BC76CE" w:rsidRPr="00C47F90" w:rsidRDefault="00AE3D46">
      <w:pPr>
        <w:spacing w:after="0" w:line="240" w:lineRule="auto"/>
        <w:jc w:val="both"/>
        <w:rPr>
          <w:rFonts w:ascii="Times New Roman" w:hAnsi="Times New Roman"/>
          <w:iCs/>
          <w:sz w:val="24"/>
          <w:szCs w:val="24"/>
        </w:rPr>
      </w:pPr>
      <w:r w:rsidRPr="00C47F90">
        <w:rPr>
          <w:rFonts w:ascii="Times New Roman" w:hAnsi="Times New Roman"/>
          <w:iCs/>
          <w:sz w:val="24"/>
          <w:szCs w:val="24"/>
        </w:rPr>
        <w:t>6.4.4. Muudatuse mõju kohtule</w:t>
      </w:r>
    </w:p>
    <w:p w14:paraId="2AB5EEA4" w14:textId="2090D183" w:rsidR="00AE3D46" w:rsidRPr="00C47F90" w:rsidRDefault="00AE3D46">
      <w:pPr>
        <w:spacing w:after="0" w:line="240" w:lineRule="auto"/>
        <w:jc w:val="both"/>
        <w:rPr>
          <w:rFonts w:ascii="Times New Roman" w:hAnsi="Times New Roman"/>
          <w:iCs/>
          <w:sz w:val="24"/>
          <w:szCs w:val="24"/>
        </w:rPr>
      </w:pPr>
    </w:p>
    <w:p w14:paraId="06F0308C" w14:textId="75BDB143" w:rsidR="007C6DBB" w:rsidRPr="00C47F90" w:rsidRDefault="007C6DBB" w:rsidP="007C6DBB">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Tuginedes kohtuteabele tehti 2022.</w:t>
      </w:r>
      <w:r w:rsidR="00D43B65" w:rsidRPr="00C47F90">
        <w:rPr>
          <w:rFonts w:ascii="Times New Roman" w:hAnsi="Times New Roman" w:cs="Times New Roman"/>
          <w:sz w:val="24"/>
          <w:szCs w:val="24"/>
        </w:rPr>
        <w:t> </w:t>
      </w:r>
      <w:r w:rsidRPr="00C47F90">
        <w:rPr>
          <w:rFonts w:ascii="Times New Roman" w:hAnsi="Times New Roman" w:cs="Times New Roman"/>
          <w:sz w:val="24"/>
          <w:szCs w:val="24"/>
        </w:rPr>
        <w:t>aastal esimese astme kohtus 155</w:t>
      </w:r>
      <w:r w:rsidR="00D43B65" w:rsidRPr="00C47F90">
        <w:rPr>
          <w:rFonts w:ascii="Times New Roman" w:hAnsi="Times New Roman" w:cs="Times New Roman"/>
          <w:sz w:val="24"/>
          <w:szCs w:val="24"/>
        </w:rPr>
        <w:t> </w:t>
      </w:r>
      <w:r w:rsidRPr="00C47F90">
        <w:rPr>
          <w:rFonts w:ascii="Times New Roman" w:hAnsi="Times New Roman" w:cs="Times New Roman"/>
          <w:sz w:val="24"/>
          <w:szCs w:val="24"/>
        </w:rPr>
        <w:t>kohtuotsust komisjoni</w:t>
      </w:r>
      <w:r w:rsidR="0086787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menetluse läbinud vaidlustes, mis on </w:t>
      </w:r>
      <w:r w:rsidR="00633241" w:rsidRPr="00C47F90">
        <w:rPr>
          <w:rFonts w:ascii="Times New Roman" w:hAnsi="Times New Roman" w:cs="Times New Roman"/>
          <w:sz w:val="24"/>
          <w:szCs w:val="24"/>
        </w:rPr>
        <w:t>ligi viiendik (</w:t>
      </w:r>
      <w:r w:rsidRPr="00C47F90">
        <w:rPr>
          <w:rFonts w:ascii="Times New Roman" w:hAnsi="Times New Roman" w:cs="Times New Roman"/>
          <w:sz w:val="24"/>
          <w:szCs w:val="24"/>
        </w:rPr>
        <w:t>17%</w:t>
      </w:r>
      <w:r w:rsidR="00633241" w:rsidRPr="00C47F90">
        <w:rPr>
          <w:rFonts w:ascii="Times New Roman" w:hAnsi="Times New Roman" w:cs="Times New Roman"/>
          <w:sz w:val="24"/>
          <w:szCs w:val="24"/>
        </w:rPr>
        <w:t>)</w:t>
      </w:r>
      <w:r w:rsidRPr="00C47F90">
        <w:rPr>
          <w:rFonts w:ascii="Times New Roman" w:hAnsi="Times New Roman" w:cs="Times New Roman"/>
          <w:sz w:val="24"/>
          <w:szCs w:val="24"/>
        </w:rPr>
        <w:t xml:space="preserve"> kõikidest </w:t>
      </w:r>
      <w:r w:rsidR="00B747E4" w:rsidRPr="00C47F90">
        <w:rPr>
          <w:rFonts w:ascii="Times New Roman" w:hAnsi="Times New Roman" w:cs="Times New Roman"/>
          <w:sz w:val="24"/>
          <w:szCs w:val="24"/>
        </w:rPr>
        <w:t>komisjoni</w:t>
      </w:r>
      <w:r w:rsidRPr="00C47F90">
        <w:rPr>
          <w:rFonts w:ascii="Times New Roman" w:hAnsi="Times New Roman" w:cs="Times New Roman"/>
          <w:sz w:val="24"/>
          <w:szCs w:val="24"/>
        </w:rPr>
        <w:t xml:space="preserve"> otsustest. Maakohus jättis 70% </w:t>
      </w:r>
      <w:r w:rsidR="00673EDE" w:rsidRPr="00C47F90">
        <w:rPr>
          <w:rFonts w:ascii="Times New Roman" w:hAnsi="Times New Roman" w:cs="Times New Roman"/>
          <w:sz w:val="24"/>
          <w:szCs w:val="24"/>
        </w:rPr>
        <w:t>komisjoni</w:t>
      </w:r>
      <w:r w:rsidR="00633CED" w:rsidRPr="00C47F90">
        <w:rPr>
          <w:rFonts w:ascii="Times New Roman" w:hAnsi="Times New Roman" w:cs="Times New Roman"/>
          <w:sz w:val="24"/>
          <w:szCs w:val="24"/>
        </w:rPr>
        <w:t xml:space="preserve"> </w:t>
      </w:r>
      <w:r w:rsidRPr="00C47F90">
        <w:rPr>
          <w:rFonts w:ascii="Times New Roman" w:hAnsi="Times New Roman" w:cs="Times New Roman"/>
          <w:sz w:val="24"/>
          <w:szCs w:val="24"/>
        </w:rPr>
        <w:t>otsus</w:t>
      </w:r>
      <w:r w:rsidR="00633CED" w:rsidRPr="00C47F90">
        <w:rPr>
          <w:rFonts w:ascii="Times New Roman" w:hAnsi="Times New Roman" w:cs="Times New Roman"/>
          <w:sz w:val="24"/>
          <w:szCs w:val="24"/>
        </w:rPr>
        <w:t>test</w:t>
      </w:r>
      <w:r w:rsidRPr="00C47F90">
        <w:rPr>
          <w:rFonts w:ascii="Times New Roman" w:hAnsi="Times New Roman" w:cs="Times New Roman"/>
          <w:sz w:val="24"/>
          <w:szCs w:val="24"/>
        </w:rPr>
        <w:t xml:space="preserve"> muutmata, 24% muudeti osaliselt </w:t>
      </w:r>
      <w:r w:rsidR="0049472A" w:rsidRPr="00C47F90">
        <w:rPr>
          <w:rFonts w:ascii="Times New Roman" w:hAnsi="Times New Roman" w:cs="Times New Roman"/>
          <w:sz w:val="24"/>
          <w:szCs w:val="24"/>
        </w:rPr>
        <w:t>ja</w:t>
      </w:r>
      <w:r w:rsidRPr="00C47F90">
        <w:rPr>
          <w:rFonts w:ascii="Times New Roman" w:hAnsi="Times New Roman" w:cs="Times New Roman"/>
          <w:sz w:val="24"/>
          <w:szCs w:val="24"/>
        </w:rPr>
        <w:t xml:space="preserve"> 6% </w:t>
      </w:r>
      <w:r w:rsidR="0029731C" w:rsidRPr="00C47F90">
        <w:rPr>
          <w:rFonts w:ascii="Times New Roman" w:hAnsi="Times New Roman" w:cs="Times New Roman"/>
          <w:sz w:val="24"/>
          <w:szCs w:val="24"/>
        </w:rPr>
        <w:t>kohta</w:t>
      </w:r>
      <w:r w:rsidRPr="00C47F90">
        <w:rPr>
          <w:rFonts w:ascii="Times New Roman" w:hAnsi="Times New Roman" w:cs="Times New Roman"/>
          <w:sz w:val="24"/>
          <w:szCs w:val="24"/>
        </w:rPr>
        <w:t xml:space="preserve"> tehti vastupidine lahend.</w:t>
      </w:r>
      <w:r w:rsidRPr="00C47F90">
        <w:rPr>
          <w:rStyle w:val="Allmrkuseviide"/>
          <w:rFonts w:ascii="Times New Roman" w:hAnsi="Times New Roman" w:cs="Times New Roman"/>
          <w:sz w:val="24"/>
          <w:szCs w:val="24"/>
        </w:rPr>
        <w:footnoteReference w:id="40"/>
      </w:r>
      <w:r w:rsidRPr="00C47F90">
        <w:rPr>
          <w:rFonts w:ascii="Times New Roman" w:hAnsi="Times New Roman" w:cs="Times New Roman"/>
          <w:sz w:val="24"/>
          <w:szCs w:val="24"/>
        </w:rPr>
        <w:t xml:space="preserve"> Võib eeldada, et komisjoni otsuste puhul ei ole kohtumenetluses muudetavate otsuste osakaal </w:t>
      </w:r>
      <w:r w:rsidR="00B94CB6" w:rsidRPr="00C47F90">
        <w:rPr>
          <w:rFonts w:ascii="Times New Roman" w:hAnsi="Times New Roman" w:cs="Times New Roman"/>
          <w:sz w:val="24"/>
          <w:szCs w:val="24"/>
        </w:rPr>
        <w:t xml:space="preserve">edaspidi </w:t>
      </w:r>
      <w:r w:rsidRPr="00C47F90">
        <w:rPr>
          <w:rFonts w:ascii="Times New Roman" w:hAnsi="Times New Roman" w:cs="Times New Roman"/>
          <w:sz w:val="24"/>
          <w:szCs w:val="24"/>
        </w:rPr>
        <w:t>suurem.</w:t>
      </w:r>
    </w:p>
    <w:p w14:paraId="5CD8C743" w14:textId="4F14DE75" w:rsidR="00F6090A" w:rsidRPr="00C47F90" w:rsidRDefault="00F6090A" w:rsidP="007C6DBB">
      <w:pPr>
        <w:spacing w:after="0" w:line="240" w:lineRule="auto"/>
        <w:jc w:val="both"/>
        <w:rPr>
          <w:rFonts w:ascii="Times New Roman" w:hAnsi="Times New Roman" w:cs="Times New Roman"/>
          <w:sz w:val="24"/>
          <w:szCs w:val="24"/>
        </w:rPr>
      </w:pPr>
    </w:p>
    <w:p w14:paraId="6D104EA1" w14:textId="5153E7A9" w:rsidR="007C6DBB" w:rsidRPr="00C47F90" w:rsidRDefault="00F6090A"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2021.</w:t>
      </w:r>
      <w:r w:rsidR="0006509A" w:rsidRPr="00C47F90">
        <w:rPr>
          <w:rFonts w:ascii="Times New Roman" w:hAnsi="Times New Roman" w:cs="Times New Roman"/>
          <w:sz w:val="24"/>
          <w:szCs w:val="24"/>
        </w:rPr>
        <w:t> </w:t>
      </w:r>
      <w:r w:rsidRPr="00C47F90">
        <w:rPr>
          <w:rFonts w:ascii="Times New Roman" w:hAnsi="Times New Roman" w:cs="Times New Roman"/>
          <w:sz w:val="24"/>
          <w:szCs w:val="24"/>
        </w:rPr>
        <w:t>aastal lahendas komisjon 2353</w:t>
      </w:r>
      <w:r w:rsidR="0006509A" w:rsidRPr="00C47F90">
        <w:rPr>
          <w:rFonts w:ascii="Times New Roman" w:hAnsi="Times New Roman" w:cs="Times New Roman"/>
          <w:sz w:val="24"/>
          <w:szCs w:val="24"/>
        </w:rPr>
        <w:t> </w:t>
      </w:r>
      <w:r w:rsidRPr="00C47F90">
        <w:rPr>
          <w:rFonts w:ascii="Times New Roman" w:hAnsi="Times New Roman" w:cs="Times New Roman"/>
          <w:sz w:val="24"/>
          <w:szCs w:val="24"/>
        </w:rPr>
        <w:t xml:space="preserve">avaldust </w:t>
      </w:r>
      <w:r w:rsidR="007D4507" w:rsidRPr="00C47F90">
        <w:rPr>
          <w:rFonts w:ascii="Times New Roman" w:hAnsi="Times New Roman" w:cs="Times New Roman"/>
          <w:sz w:val="24"/>
          <w:szCs w:val="24"/>
        </w:rPr>
        <w:t>ja</w:t>
      </w:r>
      <w:r w:rsidRPr="00C47F90">
        <w:rPr>
          <w:rFonts w:ascii="Times New Roman" w:hAnsi="Times New Roman" w:cs="Times New Roman"/>
          <w:sz w:val="24"/>
          <w:szCs w:val="24"/>
        </w:rPr>
        <w:t xml:space="preserve"> 2022.</w:t>
      </w:r>
      <w:r w:rsidR="00C04D93" w:rsidRPr="00C47F90">
        <w:rPr>
          <w:rFonts w:ascii="Times New Roman" w:hAnsi="Times New Roman" w:cs="Times New Roman"/>
          <w:sz w:val="24"/>
          <w:szCs w:val="24"/>
        </w:rPr>
        <w:t> </w:t>
      </w:r>
      <w:r w:rsidRPr="00C47F90">
        <w:rPr>
          <w:rFonts w:ascii="Times New Roman" w:hAnsi="Times New Roman" w:cs="Times New Roman"/>
          <w:sz w:val="24"/>
          <w:szCs w:val="24"/>
        </w:rPr>
        <w:t>aastal 1896</w:t>
      </w:r>
      <w:r w:rsidR="0057663A" w:rsidRPr="00C47F90">
        <w:rPr>
          <w:rFonts w:ascii="Times New Roman" w:hAnsi="Times New Roman" w:cs="Times New Roman"/>
          <w:sz w:val="24"/>
          <w:szCs w:val="24"/>
        </w:rPr>
        <w:t> </w:t>
      </w:r>
      <w:r w:rsidRPr="00C47F90">
        <w:rPr>
          <w:rFonts w:ascii="Times New Roman" w:hAnsi="Times New Roman" w:cs="Times New Roman"/>
          <w:sz w:val="24"/>
          <w:szCs w:val="24"/>
        </w:rPr>
        <w:t>avaldust. 2021.</w:t>
      </w:r>
      <w:r w:rsidR="00603D4A" w:rsidRPr="00C47F90">
        <w:rPr>
          <w:rFonts w:ascii="Times New Roman" w:hAnsi="Times New Roman" w:cs="Times New Roman"/>
          <w:sz w:val="24"/>
          <w:szCs w:val="24"/>
        </w:rPr>
        <w:t> </w:t>
      </w:r>
      <w:r w:rsidRPr="00C47F90">
        <w:rPr>
          <w:rFonts w:ascii="Times New Roman" w:hAnsi="Times New Roman" w:cs="Times New Roman"/>
          <w:sz w:val="24"/>
          <w:szCs w:val="24"/>
        </w:rPr>
        <w:t xml:space="preserve">a pöörduti </w:t>
      </w:r>
      <w:r w:rsidR="00747A97" w:rsidRPr="00C47F90">
        <w:rPr>
          <w:rFonts w:ascii="Times New Roman" w:hAnsi="Times New Roman" w:cs="Times New Roman"/>
          <w:sz w:val="24"/>
          <w:szCs w:val="24"/>
        </w:rPr>
        <w:t xml:space="preserve">komisjoni </w:t>
      </w:r>
      <w:r w:rsidRPr="00C47F90">
        <w:rPr>
          <w:rFonts w:ascii="Times New Roman" w:hAnsi="Times New Roman" w:cs="Times New Roman"/>
          <w:sz w:val="24"/>
          <w:szCs w:val="24"/>
        </w:rPr>
        <w:t>läbinud asja</w:t>
      </w:r>
      <w:r w:rsidR="00BB5999" w:rsidRPr="00C47F90">
        <w:rPr>
          <w:rFonts w:ascii="Times New Roman" w:hAnsi="Times New Roman" w:cs="Times New Roman"/>
          <w:sz w:val="24"/>
          <w:szCs w:val="24"/>
        </w:rPr>
        <w:t>ga</w:t>
      </w:r>
      <w:r w:rsidRPr="00C47F90">
        <w:rPr>
          <w:rFonts w:ascii="Times New Roman" w:hAnsi="Times New Roman" w:cs="Times New Roman"/>
          <w:sz w:val="24"/>
          <w:szCs w:val="24"/>
        </w:rPr>
        <w:t xml:space="preserve"> kohtusse 226</w:t>
      </w:r>
      <w:r w:rsidR="00680673" w:rsidRPr="00C47F90">
        <w:rPr>
          <w:rFonts w:ascii="Times New Roman" w:hAnsi="Times New Roman" w:cs="Times New Roman"/>
          <w:sz w:val="24"/>
          <w:szCs w:val="24"/>
        </w:rPr>
        <w:t> </w:t>
      </w:r>
      <w:r w:rsidRPr="00C47F90">
        <w:rPr>
          <w:rFonts w:ascii="Times New Roman" w:hAnsi="Times New Roman" w:cs="Times New Roman"/>
          <w:sz w:val="24"/>
          <w:szCs w:val="24"/>
        </w:rPr>
        <w:t xml:space="preserve">korral </w:t>
      </w:r>
      <w:r w:rsidR="008A039B" w:rsidRPr="00C47F90">
        <w:rPr>
          <w:rFonts w:ascii="Times New Roman" w:hAnsi="Times New Roman" w:cs="Times New Roman"/>
          <w:sz w:val="24"/>
          <w:szCs w:val="24"/>
        </w:rPr>
        <w:t>ja</w:t>
      </w:r>
      <w:r w:rsidRPr="00C47F90">
        <w:rPr>
          <w:rFonts w:ascii="Times New Roman" w:hAnsi="Times New Roman" w:cs="Times New Roman"/>
          <w:sz w:val="24"/>
          <w:szCs w:val="24"/>
        </w:rPr>
        <w:t xml:space="preserve"> 2022.</w:t>
      </w:r>
      <w:r w:rsidR="00E14C72" w:rsidRPr="00C47F90">
        <w:rPr>
          <w:rFonts w:ascii="Times New Roman" w:hAnsi="Times New Roman" w:cs="Times New Roman"/>
          <w:sz w:val="24"/>
          <w:szCs w:val="24"/>
        </w:rPr>
        <w:t> </w:t>
      </w:r>
      <w:r w:rsidRPr="00C47F90">
        <w:rPr>
          <w:rFonts w:ascii="Times New Roman" w:hAnsi="Times New Roman" w:cs="Times New Roman"/>
          <w:sz w:val="24"/>
          <w:szCs w:val="24"/>
        </w:rPr>
        <w:t>a 155</w:t>
      </w:r>
      <w:r w:rsidR="00E14C72" w:rsidRPr="00C47F90">
        <w:rPr>
          <w:rFonts w:ascii="Times New Roman" w:hAnsi="Times New Roman" w:cs="Times New Roman"/>
          <w:sz w:val="24"/>
          <w:szCs w:val="24"/>
        </w:rPr>
        <w:t> </w:t>
      </w:r>
      <w:r w:rsidRPr="00C47F90">
        <w:rPr>
          <w:rFonts w:ascii="Times New Roman" w:hAnsi="Times New Roman" w:cs="Times New Roman"/>
          <w:sz w:val="24"/>
          <w:szCs w:val="24"/>
        </w:rPr>
        <w:t xml:space="preserve">korral, </w:t>
      </w:r>
      <w:r w:rsidR="00A64C23" w:rsidRPr="00C47F90">
        <w:rPr>
          <w:rFonts w:ascii="Times New Roman" w:hAnsi="Times New Roman" w:cs="Times New Roman"/>
          <w:sz w:val="24"/>
          <w:szCs w:val="24"/>
        </w:rPr>
        <w:t xml:space="preserve">komisjoni otsustest jõudis </w:t>
      </w:r>
      <w:r w:rsidR="00234364" w:rsidRPr="00C47F90">
        <w:rPr>
          <w:rFonts w:ascii="Times New Roman" w:hAnsi="Times New Roman" w:cs="Times New Roman"/>
          <w:sz w:val="24"/>
          <w:szCs w:val="24"/>
        </w:rPr>
        <w:t xml:space="preserve">vastavalt </w:t>
      </w:r>
      <w:r w:rsidRPr="00C47F90">
        <w:rPr>
          <w:rFonts w:ascii="Times New Roman" w:hAnsi="Times New Roman" w:cs="Times New Roman"/>
          <w:sz w:val="24"/>
          <w:szCs w:val="24"/>
        </w:rPr>
        <w:t xml:space="preserve">kohtusse 9,6% </w:t>
      </w:r>
      <w:r w:rsidR="00BB5999" w:rsidRPr="00C47F90">
        <w:rPr>
          <w:rFonts w:ascii="Times New Roman" w:hAnsi="Times New Roman" w:cs="Times New Roman"/>
          <w:sz w:val="24"/>
          <w:szCs w:val="24"/>
        </w:rPr>
        <w:t>ja</w:t>
      </w:r>
      <w:r w:rsidRPr="00C47F90">
        <w:rPr>
          <w:rFonts w:ascii="Times New Roman" w:hAnsi="Times New Roman" w:cs="Times New Roman"/>
          <w:sz w:val="24"/>
          <w:szCs w:val="24"/>
        </w:rPr>
        <w:t xml:space="preserve"> 8,2%</w:t>
      </w:r>
      <w:r w:rsidR="000B2624" w:rsidRPr="00C47F90">
        <w:rPr>
          <w:rFonts w:ascii="Times New Roman" w:hAnsi="Times New Roman" w:cs="Times New Roman"/>
          <w:sz w:val="24"/>
          <w:szCs w:val="24"/>
        </w:rPr>
        <w:t xml:space="preserve">. Võib eeldada, et sarnane </w:t>
      </w:r>
      <w:r w:rsidR="0049472A" w:rsidRPr="00C47F90">
        <w:rPr>
          <w:rFonts w:ascii="Times New Roman" w:hAnsi="Times New Roman" w:cs="Times New Roman"/>
          <w:sz w:val="24"/>
          <w:szCs w:val="24"/>
        </w:rPr>
        <w:t xml:space="preserve">osakaal </w:t>
      </w:r>
      <w:r w:rsidR="0041722C" w:rsidRPr="00C47F90">
        <w:rPr>
          <w:rFonts w:ascii="Times New Roman" w:hAnsi="Times New Roman" w:cs="Times New Roman"/>
          <w:sz w:val="24"/>
          <w:szCs w:val="24"/>
        </w:rPr>
        <w:t xml:space="preserve">on </w:t>
      </w:r>
      <w:r w:rsidR="000B2624" w:rsidRPr="00C47F90">
        <w:rPr>
          <w:rFonts w:ascii="Times New Roman" w:hAnsi="Times New Roman" w:cs="Times New Roman"/>
          <w:sz w:val="24"/>
          <w:szCs w:val="24"/>
        </w:rPr>
        <w:t xml:space="preserve">komisjoni otsuste </w:t>
      </w:r>
      <w:r w:rsidR="0041722C" w:rsidRPr="00C47F90">
        <w:rPr>
          <w:rFonts w:ascii="Times New Roman" w:hAnsi="Times New Roman" w:cs="Times New Roman"/>
          <w:sz w:val="24"/>
          <w:szCs w:val="24"/>
        </w:rPr>
        <w:t>korral</w:t>
      </w:r>
      <w:r w:rsidR="000B2624" w:rsidRPr="00C47F90">
        <w:rPr>
          <w:rFonts w:ascii="Times New Roman" w:hAnsi="Times New Roman" w:cs="Times New Roman"/>
          <w:sz w:val="24"/>
          <w:szCs w:val="24"/>
        </w:rPr>
        <w:t>. Arvestades, et 2022.</w:t>
      </w:r>
      <w:r w:rsidR="0049472A" w:rsidRPr="00C47F90">
        <w:rPr>
          <w:rFonts w:ascii="Times New Roman" w:hAnsi="Times New Roman" w:cs="Times New Roman"/>
          <w:sz w:val="24"/>
          <w:szCs w:val="24"/>
        </w:rPr>
        <w:t> </w:t>
      </w:r>
      <w:r w:rsidR="000B2624" w:rsidRPr="00C47F90">
        <w:rPr>
          <w:rFonts w:ascii="Times New Roman" w:hAnsi="Times New Roman" w:cs="Times New Roman"/>
          <w:sz w:val="24"/>
          <w:szCs w:val="24"/>
        </w:rPr>
        <w:t>a tegi komisjon 895</w:t>
      </w:r>
      <w:r w:rsidR="00C04D93" w:rsidRPr="00C47F90">
        <w:rPr>
          <w:rFonts w:ascii="Times New Roman" w:hAnsi="Times New Roman" w:cs="Times New Roman"/>
          <w:sz w:val="24"/>
          <w:szCs w:val="24"/>
        </w:rPr>
        <w:t> </w:t>
      </w:r>
      <w:r w:rsidR="000B2624" w:rsidRPr="00C47F90">
        <w:rPr>
          <w:rFonts w:ascii="Times New Roman" w:hAnsi="Times New Roman" w:cs="Times New Roman"/>
          <w:sz w:val="24"/>
          <w:szCs w:val="24"/>
        </w:rPr>
        <w:t>otsust, siis eelduslikult võiks neist kohtumenetlusse jõuda umbes 70</w:t>
      </w:r>
      <w:r w:rsidR="00C04D93" w:rsidRPr="00C47F90">
        <w:rPr>
          <w:rFonts w:ascii="Times New Roman" w:hAnsi="Times New Roman" w:cs="Times New Roman"/>
          <w:sz w:val="24"/>
          <w:szCs w:val="24"/>
        </w:rPr>
        <w:t> </w:t>
      </w:r>
      <w:r w:rsidR="000B2624" w:rsidRPr="00C47F90">
        <w:rPr>
          <w:rFonts w:ascii="Times New Roman" w:hAnsi="Times New Roman" w:cs="Times New Roman"/>
          <w:sz w:val="24"/>
          <w:szCs w:val="24"/>
        </w:rPr>
        <w:t>vaidlust aastas.</w:t>
      </w:r>
    </w:p>
    <w:p w14:paraId="0E22F840" w14:textId="43F97412" w:rsidR="00AE3D46" w:rsidRPr="00C47F90" w:rsidRDefault="00AE3D46" w:rsidP="00E4133C">
      <w:pPr>
        <w:spacing w:after="0" w:line="240" w:lineRule="auto"/>
        <w:jc w:val="both"/>
        <w:rPr>
          <w:rFonts w:ascii="Times New Roman" w:hAnsi="Times New Roman" w:cs="Times New Roman"/>
          <w:sz w:val="24"/>
          <w:szCs w:val="24"/>
        </w:rPr>
      </w:pPr>
    </w:p>
    <w:p w14:paraId="32463CB4" w14:textId="1FB4BA69" w:rsidR="00AE3D46" w:rsidRPr="00C47F90" w:rsidRDefault="00AE3D46"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Kahjuks puuduvad täpsemad andmed, milline on</w:t>
      </w:r>
      <w:r w:rsidR="00BF6D95">
        <w:rPr>
          <w:rFonts w:ascii="Times New Roman" w:hAnsi="Times New Roman" w:cs="Times New Roman"/>
          <w:sz w:val="24"/>
          <w:szCs w:val="24"/>
        </w:rPr>
        <w:t xml:space="preserve"> </w:t>
      </w:r>
      <w:r w:rsidRPr="00C47F90">
        <w:rPr>
          <w:rFonts w:ascii="Times New Roman" w:hAnsi="Times New Roman" w:cs="Times New Roman"/>
          <w:sz w:val="24"/>
          <w:szCs w:val="24"/>
        </w:rPr>
        <w:t xml:space="preserve">komisjoni täitmata otsuste puhul vaidluste kohtus jätkamise määr kehtiva </w:t>
      </w:r>
      <w:r w:rsidR="00E944BD" w:rsidRPr="00C47F90">
        <w:rPr>
          <w:rFonts w:ascii="Times New Roman" w:hAnsi="Times New Roman" w:cs="Times New Roman"/>
          <w:sz w:val="24"/>
          <w:szCs w:val="24"/>
        </w:rPr>
        <w:t>TKS-i</w:t>
      </w:r>
      <w:r w:rsidRPr="00C47F90">
        <w:rPr>
          <w:rFonts w:ascii="Times New Roman" w:hAnsi="Times New Roman" w:cs="Times New Roman"/>
          <w:sz w:val="24"/>
          <w:szCs w:val="24"/>
        </w:rPr>
        <w:t xml:space="preserve"> alusel. TTJA hinnangul võib aastas olla 5</w:t>
      </w:r>
      <w:r w:rsidR="00623371" w:rsidRPr="00C47F90">
        <w:rPr>
          <w:rFonts w:ascii="Times New Roman" w:hAnsi="Times New Roman" w:cs="Times New Roman"/>
          <w:sz w:val="24"/>
          <w:szCs w:val="24"/>
        </w:rPr>
        <w:t>–</w:t>
      </w:r>
      <w:r w:rsidRPr="00C47F90">
        <w:rPr>
          <w:rFonts w:ascii="Times New Roman" w:hAnsi="Times New Roman" w:cs="Times New Roman"/>
          <w:sz w:val="24"/>
          <w:szCs w:val="24"/>
        </w:rPr>
        <w:t>10 kaupleja algatatud kohtumenetlust.</w:t>
      </w:r>
    </w:p>
    <w:p w14:paraId="41DF94A5" w14:textId="77777777" w:rsidR="0086787F" w:rsidRPr="00C47F90" w:rsidRDefault="0086787F" w:rsidP="00E4133C">
      <w:pPr>
        <w:spacing w:after="0" w:line="240" w:lineRule="auto"/>
        <w:jc w:val="both"/>
        <w:rPr>
          <w:rFonts w:ascii="Times New Roman" w:hAnsi="Times New Roman" w:cs="Times New Roman"/>
          <w:sz w:val="24"/>
          <w:szCs w:val="24"/>
        </w:rPr>
      </w:pPr>
    </w:p>
    <w:p w14:paraId="068575A2" w14:textId="47782219" w:rsidR="00AE3D46" w:rsidRPr="00C47F90" w:rsidRDefault="00AE3D46"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Kuna puuduvad täpsemad andmed tarbijavaidluste </w:t>
      </w:r>
      <w:r w:rsidR="007C1750" w:rsidRPr="00C47F90">
        <w:rPr>
          <w:rFonts w:ascii="Times New Roman" w:hAnsi="Times New Roman" w:cs="Times New Roman"/>
          <w:sz w:val="24"/>
          <w:szCs w:val="24"/>
        </w:rPr>
        <w:t>edasise</w:t>
      </w:r>
      <w:r w:rsidRPr="00C47F90">
        <w:rPr>
          <w:rFonts w:ascii="Times New Roman" w:hAnsi="Times New Roman" w:cs="Times New Roman"/>
          <w:sz w:val="24"/>
          <w:szCs w:val="24"/>
        </w:rPr>
        <w:t xml:space="preserve"> lahendamise kohta kohtus, ei ole teada ka seda, kui paljudes vaidlustes otsustas kohus teisiti, võrreldes komisjoni soovitusega. </w:t>
      </w:r>
      <w:r w:rsidR="00082EA2" w:rsidRPr="00C47F90">
        <w:rPr>
          <w:rFonts w:ascii="Times New Roman" w:hAnsi="Times New Roman" w:cs="Times New Roman"/>
          <w:sz w:val="24"/>
          <w:szCs w:val="24"/>
        </w:rPr>
        <w:t>Komisjoni</w:t>
      </w:r>
      <w:r w:rsidRPr="00C47F90">
        <w:rPr>
          <w:rFonts w:ascii="Times New Roman" w:hAnsi="Times New Roman" w:cs="Times New Roman"/>
          <w:sz w:val="24"/>
          <w:szCs w:val="24"/>
        </w:rPr>
        <w:t xml:space="preserve"> menetluses oli tarbijale esitatud arve eest</w:t>
      </w:r>
      <w:r w:rsidR="00F33883" w:rsidRPr="00C47F90">
        <w:rPr>
          <w:rFonts w:ascii="Times New Roman" w:hAnsi="Times New Roman" w:cs="Times New Roman"/>
          <w:sz w:val="24"/>
          <w:szCs w:val="24"/>
        </w:rPr>
        <w:t xml:space="preserve"> tasu võtmise kaasus</w:t>
      </w:r>
      <w:r w:rsidR="00421684"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komisjon lahendas </w:t>
      </w:r>
      <w:r w:rsidR="001463A7" w:rsidRPr="00C47F90">
        <w:rPr>
          <w:rFonts w:ascii="Times New Roman" w:hAnsi="Times New Roman" w:cs="Times New Roman"/>
          <w:sz w:val="24"/>
          <w:szCs w:val="24"/>
        </w:rPr>
        <w:t xml:space="preserve">selle </w:t>
      </w:r>
      <w:r w:rsidRPr="00C47F90">
        <w:rPr>
          <w:rFonts w:ascii="Times New Roman" w:hAnsi="Times New Roman" w:cs="Times New Roman"/>
          <w:sz w:val="24"/>
          <w:szCs w:val="24"/>
        </w:rPr>
        <w:t>tarbija kasuks. Otsusest lähtu</w:t>
      </w:r>
      <w:r w:rsidR="00123F71" w:rsidRPr="00C47F90">
        <w:rPr>
          <w:rFonts w:ascii="Times New Roman" w:hAnsi="Times New Roman" w:cs="Times New Roman"/>
          <w:sz w:val="24"/>
          <w:szCs w:val="24"/>
        </w:rPr>
        <w:t>des</w:t>
      </w:r>
      <w:r w:rsidRPr="00C47F90">
        <w:rPr>
          <w:rFonts w:ascii="Times New Roman" w:hAnsi="Times New Roman" w:cs="Times New Roman"/>
          <w:sz w:val="24"/>
          <w:szCs w:val="24"/>
        </w:rPr>
        <w:t xml:space="preserve"> rakendas tollane Tarbijakaitseamet meetmeid tarbijate kollektiivsete huvide kaitseks, </w:t>
      </w:r>
      <w:r w:rsidR="00A44453" w:rsidRPr="00C47F90">
        <w:rPr>
          <w:rFonts w:ascii="Times New Roman" w:hAnsi="Times New Roman" w:cs="Times New Roman"/>
          <w:sz w:val="24"/>
          <w:szCs w:val="24"/>
        </w:rPr>
        <w:t>ent</w:t>
      </w:r>
      <w:r w:rsidRPr="00C47F90">
        <w:rPr>
          <w:rFonts w:ascii="Times New Roman" w:hAnsi="Times New Roman" w:cs="Times New Roman"/>
          <w:sz w:val="24"/>
          <w:szCs w:val="24"/>
        </w:rPr>
        <w:t xml:space="preserve"> kaupleja vaidlusta</w:t>
      </w:r>
      <w:r w:rsidR="00A44453" w:rsidRPr="00C47F90">
        <w:rPr>
          <w:rFonts w:ascii="Times New Roman" w:hAnsi="Times New Roman" w:cs="Times New Roman"/>
          <w:sz w:val="24"/>
          <w:szCs w:val="24"/>
        </w:rPr>
        <w:t>s need</w:t>
      </w:r>
      <w:r w:rsidRPr="00C47F90">
        <w:rPr>
          <w:rFonts w:ascii="Times New Roman" w:hAnsi="Times New Roman" w:cs="Times New Roman"/>
          <w:sz w:val="24"/>
          <w:szCs w:val="24"/>
        </w:rPr>
        <w:t xml:space="preserve">. Asja lahendamine jõudis Euroopa Kohtusse ja lahend toetas </w:t>
      </w:r>
      <w:r w:rsidR="00D57FA3" w:rsidRPr="00C47F90">
        <w:rPr>
          <w:rFonts w:ascii="Times New Roman" w:hAnsi="Times New Roman" w:cs="Times New Roman"/>
          <w:sz w:val="24"/>
          <w:szCs w:val="24"/>
        </w:rPr>
        <w:t>komisjoni</w:t>
      </w:r>
      <w:r w:rsidRPr="00C47F90">
        <w:rPr>
          <w:rFonts w:ascii="Times New Roman" w:hAnsi="Times New Roman" w:cs="Times New Roman"/>
          <w:sz w:val="24"/>
          <w:szCs w:val="24"/>
        </w:rPr>
        <w:t xml:space="preserve"> esialgset otsust. Komisjoni siduvate otsuste korral oleks võimalik </w:t>
      </w:r>
      <w:r w:rsidR="0077201A" w:rsidRPr="00C47F90">
        <w:rPr>
          <w:rFonts w:ascii="Times New Roman" w:hAnsi="Times New Roman" w:cs="Times New Roman"/>
          <w:sz w:val="24"/>
          <w:szCs w:val="24"/>
        </w:rPr>
        <w:t xml:space="preserve">koguda </w:t>
      </w:r>
      <w:r w:rsidRPr="00C47F90">
        <w:rPr>
          <w:rFonts w:ascii="Times New Roman" w:hAnsi="Times New Roman" w:cs="Times New Roman"/>
          <w:sz w:val="24"/>
          <w:szCs w:val="24"/>
        </w:rPr>
        <w:t>asjakohase</w:t>
      </w:r>
      <w:r w:rsidR="0077201A" w:rsidRPr="00C47F90">
        <w:rPr>
          <w:rFonts w:ascii="Times New Roman" w:hAnsi="Times New Roman" w:cs="Times New Roman"/>
          <w:sz w:val="24"/>
          <w:szCs w:val="24"/>
        </w:rPr>
        <w:t>id</w:t>
      </w:r>
      <w:r w:rsidRPr="00C47F90">
        <w:rPr>
          <w:rFonts w:ascii="Times New Roman" w:hAnsi="Times New Roman" w:cs="Times New Roman"/>
          <w:sz w:val="24"/>
          <w:szCs w:val="24"/>
        </w:rPr>
        <w:t xml:space="preserve"> andme</w:t>
      </w:r>
      <w:r w:rsidR="0077201A" w:rsidRPr="00C47F90">
        <w:rPr>
          <w:rFonts w:ascii="Times New Roman" w:hAnsi="Times New Roman" w:cs="Times New Roman"/>
          <w:sz w:val="24"/>
          <w:szCs w:val="24"/>
        </w:rPr>
        <w:t>id</w:t>
      </w:r>
      <w:r w:rsidRPr="00C47F90">
        <w:rPr>
          <w:rFonts w:ascii="Times New Roman" w:hAnsi="Times New Roman" w:cs="Times New Roman"/>
          <w:sz w:val="24"/>
          <w:szCs w:val="24"/>
        </w:rPr>
        <w:t xml:space="preserve"> ja nende alusel </w:t>
      </w:r>
      <w:r w:rsidR="0077201A" w:rsidRPr="00C47F90">
        <w:rPr>
          <w:rFonts w:ascii="Times New Roman" w:hAnsi="Times New Roman" w:cs="Times New Roman"/>
          <w:sz w:val="24"/>
          <w:szCs w:val="24"/>
        </w:rPr>
        <w:t xml:space="preserve">hinnata </w:t>
      </w:r>
      <w:r w:rsidRPr="00C47F90">
        <w:rPr>
          <w:rFonts w:ascii="Times New Roman" w:hAnsi="Times New Roman" w:cs="Times New Roman"/>
          <w:sz w:val="24"/>
          <w:szCs w:val="24"/>
        </w:rPr>
        <w:t>komisjoni otsuste kvalitee</w:t>
      </w:r>
      <w:r w:rsidR="00340F83" w:rsidRPr="00C47F90">
        <w:rPr>
          <w:rFonts w:ascii="Times New Roman" w:hAnsi="Times New Roman" w:cs="Times New Roman"/>
          <w:sz w:val="24"/>
          <w:szCs w:val="24"/>
        </w:rPr>
        <w:t>t</w:t>
      </w:r>
      <w:r w:rsidRPr="00C47F90">
        <w:rPr>
          <w:rFonts w:ascii="Times New Roman" w:hAnsi="Times New Roman" w:cs="Times New Roman"/>
          <w:sz w:val="24"/>
          <w:szCs w:val="24"/>
        </w:rPr>
        <w:t>i.</w:t>
      </w:r>
    </w:p>
    <w:p w14:paraId="7A3E7227" w14:textId="77777777" w:rsidR="00415DDB" w:rsidRPr="00C47F90" w:rsidRDefault="00415DDB" w:rsidP="00E4133C">
      <w:pPr>
        <w:spacing w:after="0" w:line="240" w:lineRule="auto"/>
        <w:jc w:val="both"/>
        <w:rPr>
          <w:rFonts w:ascii="Times New Roman" w:hAnsi="Times New Roman" w:cs="Times New Roman"/>
          <w:sz w:val="24"/>
          <w:szCs w:val="24"/>
        </w:rPr>
      </w:pPr>
    </w:p>
    <w:p w14:paraId="0D4C921A" w14:textId="2AE7B567" w:rsidR="00AE3D46" w:rsidRPr="00C47F90" w:rsidRDefault="00AE3D46"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Poolte rahulolu menetlusega saaks hinnata pärast </w:t>
      </w:r>
      <w:r w:rsidR="00AD1E9D" w:rsidRPr="00C47F90">
        <w:rPr>
          <w:rFonts w:ascii="Times New Roman" w:hAnsi="Times New Roman" w:cs="Times New Roman"/>
          <w:sz w:val="24"/>
          <w:szCs w:val="24"/>
        </w:rPr>
        <w:t>komisjoni</w:t>
      </w:r>
      <w:r w:rsidRPr="00C47F90">
        <w:rPr>
          <w:rFonts w:ascii="Times New Roman" w:hAnsi="Times New Roman" w:cs="Times New Roman"/>
          <w:sz w:val="24"/>
          <w:szCs w:val="24"/>
        </w:rPr>
        <w:t xml:space="preserve"> uue toimemudeli juurutamist</w:t>
      </w:r>
      <w:r w:rsidR="000E359B" w:rsidRPr="00C47F90">
        <w:rPr>
          <w:rFonts w:ascii="Times New Roman" w:hAnsi="Times New Roman" w:cs="Times New Roman"/>
          <w:sz w:val="24"/>
          <w:szCs w:val="24"/>
        </w:rPr>
        <w:t>. Selles</w:t>
      </w:r>
      <w:r w:rsidRPr="00C47F90">
        <w:rPr>
          <w:rFonts w:ascii="Times New Roman" w:hAnsi="Times New Roman" w:cs="Times New Roman"/>
          <w:sz w:val="24"/>
          <w:szCs w:val="24"/>
        </w:rPr>
        <w:t xml:space="preserve"> on </w:t>
      </w:r>
      <w:r w:rsidR="000E359B" w:rsidRPr="00C47F90">
        <w:rPr>
          <w:rFonts w:ascii="Times New Roman" w:hAnsi="Times New Roman" w:cs="Times New Roman"/>
          <w:sz w:val="24"/>
          <w:szCs w:val="24"/>
        </w:rPr>
        <w:t>arvestatud vajadusega parandada</w:t>
      </w:r>
      <w:r w:rsidRPr="00C47F90">
        <w:rPr>
          <w:rFonts w:ascii="Times New Roman" w:hAnsi="Times New Roman" w:cs="Times New Roman"/>
          <w:sz w:val="24"/>
          <w:szCs w:val="24"/>
        </w:rPr>
        <w:t xml:space="preserve"> </w:t>
      </w:r>
      <w:r w:rsidR="00A3003B" w:rsidRPr="00C47F90">
        <w:rPr>
          <w:rFonts w:ascii="Times New Roman" w:hAnsi="Times New Roman" w:cs="Times New Roman"/>
          <w:sz w:val="24"/>
          <w:szCs w:val="24"/>
        </w:rPr>
        <w:t>varasemates</w:t>
      </w:r>
      <w:r w:rsidRPr="00C47F90">
        <w:rPr>
          <w:rFonts w:ascii="Times New Roman" w:hAnsi="Times New Roman" w:cs="Times New Roman"/>
          <w:sz w:val="24"/>
          <w:szCs w:val="24"/>
        </w:rPr>
        <w:t xml:space="preserve"> uuringutes </w:t>
      </w:r>
      <w:r w:rsidR="00A325C3" w:rsidRPr="00C47F90">
        <w:rPr>
          <w:rFonts w:ascii="Times New Roman" w:hAnsi="Times New Roman" w:cs="Times New Roman"/>
          <w:sz w:val="24"/>
          <w:szCs w:val="24"/>
        </w:rPr>
        <w:t>esile</w:t>
      </w:r>
      <w:r w:rsidRPr="00C47F90">
        <w:rPr>
          <w:rFonts w:ascii="Times New Roman" w:hAnsi="Times New Roman" w:cs="Times New Roman"/>
          <w:sz w:val="24"/>
          <w:szCs w:val="24"/>
        </w:rPr>
        <w:t xml:space="preserve"> toodud kitsaskoh</w:t>
      </w:r>
      <w:r w:rsidR="000E359B" w:rsidRPr="00C47F90">
        <w:rPr>
          <w:rFonts w:ascii="Times New Roman" w:hAnsi="Times New Roman" w:cs="Times New Roman"/>
          <w:sz w:val="24"/>
          <w:szCs w:val="24"/>
        </w:rPr>
        <w:t xml:space="preserve">ad, </w:t>
      </w:r>
      <w:r w:rsidRPr="00C47F90">
        <w:rPr>
          <w:rFonts w:ascii="Times New Roman" w:hAnsi="Times New Roman" w:cs="Times New Roman"/>
          <w:sz w:val="24"/>
          <w:szCs w:val="24"/>
        </w:rPr>
        <w:t xml:space="preserve">nt esimeeste professionaalsuse </w:t>
      </w:r>
      <w:r w:rsidR="00A3003B" w:rsidRPr="00C47F90">
        <w:rPr>
          <w:rFonts w:ascii="Times New Roman" w:hAnsi="Times New Roman" w:cs="Times New Roman"/>
          <w:sz w:val="24"/>
          <w:szCs w:val="24"/>
        </w:rPr>
        <w:t>suurenda</w:t>
      </w:r>
      <w:r w:rsidRPr="00C47F90">
        <w:rPr>
          <w:rFonts w:ascii="Times New Roman" w:hAnsi="Times New Roman" w:cs="Times New Roman"/>
          <w:sz w:val="24"/>
          <w:szCs w:val="24"/>
        </w:rPr>
        <w:t xml:space="preserve">mine. Tuginedes </w:t>
      </w:r>
      <w:r w:rsidR="00450E7F" w:rsidRPr="00C47F90">
        <w:rPr>
          <w:rFonts w:ascii="Times New Roman" w:hAnsi="Times New Roman" w:cs="Times New Roman"/>
          <w:sz w:val="24"/>
          <w:szCs w:val="24"/>
        </w:rPr>
        <w:t xml:space="preserve">AS-i </w:t>
      </w:r>
      <w:r w:rsidRPr="00C47F90">
        <w:rPr>
          <w:rFonts w:ascii="Times New Roman" w:hAnsi="Times New Roman" w:cs="Times New Roman"/>
          <w:sz w:val="24"/>
          <w:szCs w:val="24"/>
        </w:rPr>
        <w:t>E</w:t>
      </w:r>
      <w:r w:rsidR="00450E7F" w:rsidRPr="00C47F90">
        <w:rPr>
          <w:rFonts w:ascii="Times New Roman" w:hAnsi="Times New Roman" w:cs="Times New Roman"/>
          <w:sz w:val="24"/>
          <w:szCs w:val="24"/>
        </w:rPr>
        <w:t>rnst</w:t>
      </w:r>
      <w:r w:rsidR="00CE4561" w:rsidRPr="00C47F90">
        <w:rPr>
          <w:rFonts w:ascii="Times New Roman" w:hAnsi="Times New Roman" w:cs="Times New Roman"/>
          <w:sz w:val="24"/>
          <w:szCs w:val="24"/>
        </w:rPr>
        <w:t> </w:t>
      </w:r>
      <w:r w:rsidRPr="00C47F90">
        <w:rPr>
          <w:rFonts w:ascii="Times New Roman" w:hAnsi="Times New Roman" w:cs="Times New Roman"/>
          <w:sz w:val="24"/>
          <w:szCs w:val="24"/>
        </w:rPr>
        <w:t>&amp;</w:t>
      </w:r>
      <w:r w:rsidR="00CE4561" w:rsidRPr="00C47F90">
        <w:rPr>
          <w:rFonts w:ascii="Times New Roman" w:hAnsi="Times New Roman" w:cs="Times New Roman"/>
          <w:sz w:val="24"/>
          <w:szCs w:val="24"/>
        </w:rPr>
        <w:t> </w:t>
      </w:r>
      <w:r w:rsidRPr="00C47F90">
        <w:rPr>
          <w:rFonts w:ascii="Times New Roman" w:hAnsi="Times New Roman" w:cs="Times New Roman"/>
          <w:sz w:val="24"/>
          <w:szCs w:val="24"/>
        </w:rPr>
        <w:t>Y</w:t>
      </w:r>
      <w:r w:rsidR="00450E7F" w:rsidRPr="00C47F90">
        <w:rPr>
          <w:rFonts w:ascii="Times New Roman" w:hAnsi="Times New Roman" w:cs="Times New Roman"/>
          <w:sz w:val="24"/>
          <w:szCs w:val="24"/>
        </w:rPr>
        <w:t>oung Baltic</w:t>
      </w:r>
      <w:r w:rsidRPr="00C47F90">
        <w:rPr>
          <w:rFonts w:ascii="Times New Roman" w:hAnsi="Times New Roman" w:cs="Times New Roman"/>
          <w:sz w:val="24"/>
          <w:szCs w:val="24"/>
        </w:rPr>
        <w:t xml:space="preserve"> uuringule, võib eeldada</w:t>
      </w:r>
      <w:r w:rsidR="00AC07EA" w:rsidRPr="00C47F90">
        <w:rPr>
          <w:rFonts w:ascii="Times New Roman" w:hAnsi="Times New Roman" w:cs="Times New Roman"/>
          <w:sz w:val="24"/>
          <w:szCs w:val="24"/>
        </w:rPr>
        <w:t xml:space="preserve">, et </w:t>
      </w:r>
      <w:r w:rsidRPr="00C47F90">
        <w:rPr>
          <w:rFonts w:ascii="Times New Roman" w:hAnsi="Times New Roman" w:cs="Times New Roman"/>
          <w:sz w:val="24"/>
          <w:szCs w:val="24"/>
        </w:rPr>
        <w:t xml:space="preserve">tarbijate rahulolu </w:t>
      </w:r>
      <w:r w:rsidR="00DC5DCC" w:rsidRPr="00C47F90">
        <w:rPr>
          <w:rFonts w:ascii="Times New Roman" w:hAnsi="Times New Roman" w:cs="Times New Roman"/>
          <w:sz w:val="24"/>
          <w:szCs w:val="24"/>
        </w:rPr>
        <w:t>kasv</w:t>
      </w:r>
      <w:r w:rsidR="00AC07EA" w:rsidRPr="00C47F90">
        <w:rPr>
          <w:rFonts w:ascii="Times New Roman" w:hAnsi="Times New Roman" w:cs="Times New Roman"/>
          <w:sz w:val="24"/>
          <w:szCs w:val="24"/>
        </w:rPr>
        <w:t>ab</w:t>
      </w:r>
      <w:r w:rsidRPr="00C47F90">
        <w:rPr>
          <w:rFonts w:ascii="Times New Roman" w:hAnsi="Times New Roman" w:cs="Times New Roman"/>
          <w:sz w:val="24"/>
          <w:szCs w:val="24"/>
        </w:rPr>
        <w:t xml:space="preserve">. </w:t>
      </w:r>
    </w:p>
    <w:p w14:paraId="3DC3643D" w14:textId="77777777" w:rsidR="0086787F" w:rsidRPr="00C47F90" w:rsidRDefault="0086787F" w:rsidP="00E4133C">
      <w:pPr>
        <w:spacing w:after="0" w:line="240" w:lineRule="auto"/>
        <w:jc w:val="both"/>
        <w:rPr>
          <w:rFonts w:ascii="Times New Roman" w:hAnsi="Times New Roman" w:cs="Times New Roman"/>
          <w:sz w:val="24"/>
          <w:szCs w:val="24"/>
        </w:rPr>
      </w:pPr>
    </w:p>
    <w:p w14:paraId="4D8DB73A" w14:textId="5B662F33" w:rsidR="00AE3D46" w:rsidRPr="00C47F90" w:rsidRDefault="00CC19AD"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Täitemenetluses täidetavate k</w:t>
      </w:r>
      <w:r w:rsidR="00B7378C" w:rsidRPr="00C47F90">
        <w:rPr>
          <w:rFonts w:ascii="Times New Roman" w:hAnsi="Times New Roman" w:cs="Times New Roman"/>
          <w:sz w:val="24"/>
          <w:szCs w:val="24"/>
        </w:rPr>
        <w:t>omisjoni võimalik</w:t>
      </w:r>
      <w:r w:rsidRPr="00C47F90">
        <w:rPr>
          <w:rFonts w:ascii="Times New Roman" w:hAnsi="Times New Roman" w:cs="Times New Roman"/>
          <w:sz w:val="24"/>
          <w:szCs w:val="24"/>
        </w:rPr>
        <w:t>e</w:t>
      </w:r>
      <w:r w:rsidR="00B7378C" w:rsidRPr="00C47F90">
        <w:rPr>
          <w:rFonts w:ascii="Times New Roman" w:hAnsi="Times New Roman" w:cs="Times New Roman"/>
          <w:sz w:val="24"/>
          <w:szCs w:val="24"/>
        </w:rPr>
        <w:t xml:space="preserve"> </w:t>
      </w:r>
      <w:r w:rsidR="00AE3D46" w:rsidRPr="00C47F90">
        <w:rPr>
          <w:rFonts w:ascii="Times New Roman" w:hAnsi="Times New Roman" w:cs="Times New Roman"/>
          <w:sz w:val="24"/>
          <w:szCs w:val="24"/>
        </w:rPr>
        <w:t xml:space="preserve">ebaõigete otsuste arvu on keeruline prognoosida. Kuni </w:t>
      </w:r>
      <w:r w:rsidR="004C4EB7" w:rsidRPr="00C47F90">
        <w:rPr>
          <w:rFonts w:ascii="Times New Roman" w:hAnsi="Times New Roman" w:cs="Times New Roman"/>
          <w:sz w:val="24"/>
          <w:szCs w:val="24"/>
        </w:rPr>
        <w:t xml:space="preserve">komisjoni </w:t>
      </w:r>
      <w:r w:rsidR="00AE3D46" w:rsidRPr="00C47F90">
        <w:rPr>
          <w:rFonts w:ascii="Times New Roman" w:hAnsi="Times New Roman" w:cs="Times New Roman"/>
          <w:sz w:val="24"/>
          <w:szCs w:val="24"/>
        </w:rPr>
        <w:t xml:space="preserve">otsuse jõustumiseni on pooltel võimalik lahendada vaidlus kompromissiga. </w:t>
      </w:r>
    </w:p>
    <w:p w14:paraId="578178ED" w14:textId="77777777" w:rsidR="00146270" w:rsidRPr="00C47F90" w:rsidRDefault="00146270" w:rsidP="00E4133C">
      <w:pPr>
        <w:spacing w:after="0" w:line="240" w:lineRule="auto"/>
        <w:jc w:val="both"/>
        <w:rPr>
          <w:rFonts w:ascii="Times New Roman" w:hAnsi="Times New Roman" w:cs="Times New Roman"/>
          <w:sz w:val="24"/>
          <w:szCs w:val="24"/>
        </w:rPr>
      </w:pPr>
    </w:p>
    <w:p w14:paraId="6EC25073" w14:textId="56E849F5" w:rsidR="00AE3D46" w:rsidRPr="00C47F90" w:rsidRDefault="000169FF" w:rsidP="00A84543">
      <w:pPr>
        <w:spacing w:after="0" w:line="240" w:lineRule="auto"/>
        <w:jc w:val="both"/>
        <w:rPr>
          <w:rFonts w:ascii="Times New Roman" w:hAnsi="Times New Roman"/>
          <w:b/>
          <w:bCs/>
          <w:iCs/>
          <w:sz w:val="24"/>
          <w:szCs w:val="24"/>
        </w:rPr>
      </w:pPr>
      <w:r w:rsidRPr="00C47F90">
        <w:rPr>
          <w:rFonts w:ascii="Times New Roman" w:hAnsi="Times New Roman"/>
          <w:b/>
          <w:bCs/>
          <w:iCs/>
          <w:sz w:val="24"/>
          <w:szCs w:val="24"/>
        </w:rPr>
        <w:t>7. Seaduse rakendamisega seotud riigi ja kohaliku omavalitsuse tegevused, eeldatavad kulud ja tulud</w:t>
      </w:r>
    </w:p>
    <w:p w14:paraId="286A1FBC" w14:textId="0A504013" w:rsidR="000169FF" w:rsidRPr="00C47F90" w:rsidRDefault="000169FF">
      <w:pPr>
        <w:spacing w:after="0" w:line="240" w:lineRule="auto"/>
        <w:jc w:val="both"/>
        <w:rPr>
          <w:rFonts w:ascii="Times New Roman" w:hAnsi="Times New Roman"/>
          <w:b/>
          <w:bCs/>
          <w:iCs/>
          <w:sz w:val="24"/>
          <w:szCs w:val="24"/>
        </w:rPr>
      </w:pPr>
    </w:p>
    <w:p w14:paraId="43B6C509" w14:textId="7E721A83" w:rsidR="000169FF" w:rsidRPr="00C47F90" w:rsidRDefault="000169FF">
      <w:pPr>
        <w:spacing w:after="0" w:line="240" w:lineRule="auto"/>
        <w:jc w:val="both"/>
        <w:rPr>
          <w:rFonts w:ascii="Times New Roman" w:hAnsi="Times New Roman"/>
          <w:iCs/>
          <w:sz w:val="24"/>
          <w:szCs w:val="24"/>
        </w:rPr>
      </w:pPr>
      <w:r w:rsidRPr="00C47F90">
        <w:rPr>
          <w:rFonts w:ascii="Times New Roman" w:hAnsi="Times New Roman"/>
          <w:iCs/>
          <w:sz w:val="24"/>
          <w:szCs w:val="24"/>
        </w:rPr>
        <w:t>Eelnõus kavandatavad muudatused ei mõjuta kohalikke omavalitsusi. Muudatused komisjoni menetluskorras puudutavad TTJA eelarvet, kuna komisjoni tegevuse rahastamine toimub TTJA eelarvest.</w:t>
      </w:r>
    </w:p>
    <w:p w14:paraId="1DB178C6" w14:textId="3A4E831E" w:rsidR="000169FF" w:rsidRPr="00C47F90" w:rsidRDefault="000169FF">
      <w:pPr>
        <w:spacing w:after="0" w:line="240" w:lineRule="auto"/>
        <w:jc w:val="both"/>
        <w:rPr>
          <w:rFonts w:ascii="Times New Roman" w:hAnsi="Times New Roman"/>
          <w:iCs/>
          <w:sz w:val="24"/>
          <w:szCs w:val="24"/>
        </w:rPr>
      </w:pPr>
    </w:p>
    <w:p w14:paraId="7F24145B" w14:textId="4E2DBD62" w:rsidR="006C77F7" w:rsidRPr="00C47F90" w:rsidRDefault="006C77F7">
      <w:pPr>
        <w:spacing w:after="0" w:line="240" w:lineRule="auto"/>
        <w:jc w:val="both"/>
        <w:rPr>
          <w:rFonts w:ascii="Times New Roman" w:hAnsi="Times New Roman"/>
          <w:sz w:val="24"/>
          <w:szCs w:val="24"/>
        </w:rPr>
      </w:pPr>
      <w:r w:rsidRPr="00C47F90">
        <w:rPr>
          <w:rFonts w:ascii="Times New Roman" w:hAnsi="Times New Roman"/>
          <w:sz w:val="24"/>
          <w:szCs w:val="24"/>
        </w:rPr>
        <w:t xml:space="preserve">Muudatuste rakendamine toob riigile nii kulusid kui </w:t>
      </w:r>
      <w:r w:rsidR="00707225" w:rsidRPr="00C47F90">
        <w:rPr>
          <w:rFonts w:ascii="Times New Roman" w:hAnsi="Times New Roman"/>
          <w:sz w:val="24"/>
          <w:szCs w:val="24"/>
        </w:rPr>
        <w:t xml:space="preserve">ka </w:t>
      </w:r>
      <w:r w:rsidRPr="00C47F90">
        <w:rPr>
          <w:rFonts w:ascii="Times New Roman" w:hAnsi="Times New Roman"/>
          <w:sz w:val="24"/>
          <w:szCs w:val="24"/>
        </w:rPr>
        <w:t>tulusid.</w:t>
      </w:r>
      <w:r w:rsidR="00D53480" w:rsidRPr="00C47F90">
        <w:rPr>
          <w:rFonts w:ascii="Times New Roman" w:hAnsi="Times New Roman"/>
          <w:sz w:val="24"/>
          <w:szCs w:val="24"/>
        </w:rPr>
        <w:t xml:space="preserve"> </w:t>
      </w:r>
      <w:r w:rsidR="00132FD5" w:rsidRPr="00C47F90">
        <w:rPr>
          <w:rFonts w:ascii="Times New Roman" w:hAnsi="Times New Roman"/>
          <w:sz w:val="24"/>
          <w:szCs w:val="24"/>
        </w:rPr>
        <w:t>K</w:t>
      </w:r>
      <w:r w:rsidRPr="00C47F90">
        <w:rPr>
          <w:rFonts w:ascii="Times New Roman" w:hAnsi="Times New Roman"/>
          <w:sz w:val="24"/>
          <w:szCs w:val="24"/>
        </w:rPr>
        <w:t xml:space="preserve">omisjoni </w:t>
      </w:r>
      <w:r w:rsidR="00587B27" w:rsidRPr="00C47F90">
        <w:rPr>
          <w:rFonts w:ascii="Times New Roman" w:hAnsi="Times New Roman"/>
          <w:sz w:val="24"/>
          <w:szCs w:val="24"/>
        </w:rPr>
        <w:t>alalise liikme</w:t>
      </w:r>
      <w:r w:rsidRPr="00C47F90">
        <w:rPr>
          <w:rFonts w:ascii="Times New Roman" w:hAnsi="Times New Roman"/>
          <w:sz w:val="24"/>
          <w:szCs w:val="24"/>
        </w:rPr>
        <w:t xml:space="preserve"> palgalise ametikoha loomine suurendaks TTJA eelarvet ligi </w:t>
      </w:r>
      <w:r w:rsidR="00263F3D" w:rsidRPr="00C47F90">
        <w:rPr>
          <w:rFonts w:ascii="Times New Roman" w:hAnsi="Times New Roman"/>
          <w:sz w:val="24"/>
          <w:szCs w:val="24"/>
        </w:rPr>
        <w:t>74</w:t>
      </w:r>
      <w:r w:rsidR="00371653" w:rsidRPr="00C47F90">
        <w:rPr>
          <w:rFonts w:ascii="Times New Roman" w:hAnsi="Times New Roman"/>
          <w:sz w:val="24"/>
          <w:szCs w:val="24"/>
        </w:rPr>
        <w:t> </w:t>
      </w:r>
      <w:r w:rsidR="00263F3D" w:rsidRPr="00C47F90">
        <w:rPr>
          <w:rFonts w:ascii="Times New Roman" w:hAnsi="Times New Roman"/>
          <w:sz w:val="24"/>
          <w:szCs w:val="24"/>
        </w:rPr>
        <w:t>000</w:t>
      </w:r>
      <w:r w:rsidR="00371653" w:rsidRPr="00C47F90">
        <w:rPr>
          <w:rFonts w:ascii="Times New Roman" w:hAnsi="Times New Roman"/>
          <w:sz w:val="24"/>
          <w:szCs w:val="24"/>
        </w:rPr>
        <w:t> </w:t>
      </w:r>
      <w:r w:rsidRPr="00C47F90">
        <w:rPr>
          <w:rFonts w:ascii="Times New Roman" w:hAnsi="Times New Roman"/>
          <w:sz w:val="24"/>
          <w:szCs w:val="24"/>
        </w:rPr>
        <w:t>euro võrra aastas, võrreldes senise komisjoni esimeeste töötasudeks makstava summaga. Komisjoni kaasistujate töö tasustamiseks vajalik kulu o</w:t>
      </w:r>
      <w:r w:rsidR="00D8334F" w:rsidRPr="00C47F90">
        <w:rPr>
          <w:rFonts w:ascii="Times New Roman" w:hAnsi="Times New Roman"/>
          <w:sz w:val="24"/>
          <w:szCs w:val="24"/>
        </w:rPr>
        <w:t>n</w:t>
      </w:r>
      <w:r w:rsidRPr="00C47F90">
        <w:rPr>
          <w:rFonts w:ascii="Times New Roman" w:hAnsi="Times New Roman"/>
          <w:sz w:val="24"/>
          <w:szCs w:val="24"/>
        </w:rPr>
        <w:t xml:space="preserve"> </w:t>
      </w:r>
      <w:r w:rsidR="00263F3D" w:rsidRPr="00C47F90">
        <w:rPr>
          <w:rFonts w:ascii="Times New Roman" w:hAnsi="Times New Roman"/>
          <w:sz w:val="24"/>
          <w:szCs w:val="24"/>
        </w:rPr>
        <w:t>27 000 – 30</w:t>
      </w:r>
      <w:r w:rsidR="00664B71" w:rsidRPr="00C47F90">
        <w:rPr>
          <w:rFonts w:ascii="Times New Roman" w:hAnsi="Times New Roman"/>
          <w:sz w:val="24"/>
          <w:szCs w:val="24"/>
        </w:rPr>
        <w:t> </w:t>
      </w:r>
      <w:r w:rsidR="00263F3D" w:rsidRPr="00C47F90">
        <w:rPr>
          <w:rFonts w:ascii="Times New Roman" w:hAnsi="Times New Roman"/>
          <w:sz w:val="24"/>
          <w:szCs w:val="24"/>
        </w:rPr>
        <w:t>000</w:t>
      </w:r>
      <w:r w:rsidR="00664B71" w:rsidRPr="00C47F90">
        <w:rPr>
          <w:rFonts w:ascii="Times New Roman" w:hAnsi="Times New Roman"/>
          <w:sz w:val="24"/>
          <w:szCs w:val="24"/>
        </w:rPr>
        <w:t> </w:t>
      </w:r>
      <w:r w:rsidRPr="00C47F90">
        <w:rPr>
          <w:rFonts w:ascii="Times New Roman" w:hAnsi="Times New Roman"/>
          <w:sz w:val="24"/>
          <w:szCs w:val="24"/>
        </w:rPr>
        <w:t>eurot</w:t>
      </w:r>
      <w:r w:rsidR="002413F4" w:rsidRPr="00C47F90">
        <w:rPr>
          <w:rFonts w:ascii="Times New Roman" w:hAnsi="Times New Roman"/>
          <w:sz w:val="24"/>
          <w:szCs w:val="24"/>
        </w:rPr>
        <w:t xml:space="preserve">. </w:t>
      </w:r>
    </w:p>
    <w:p w14:paraId="21AB5B7A" w14:textId="45E1191B" w:rsidR="006C77F7" w:rsidRPr="00C47F90" w:rsidRDefault="006C77F7">
      <w:pPr>
        <w:spacing w:after="0" w:line="240" w:lineRule="auto"/>
        <w:jc w:val="both"/>
        <w:rPr>
          <w:rFonts w:ascii="Times New Roman" w:hAnsi="Times New Roman"/>
          <w:sz w:val="24"/>
          <w:szCs w:val="24"/>
        </w:rPr>
      </w:pPr>
    </w:p>
    <w:p w14:paraId="678D0D14" w14:textId="377341DB" w:rsidR="006C77F7" w:rsidRPr="00C47F90" w:rsidRDefault="006C77F7">
      <w:pPr>
        <w:spacing w:after="0" w:line="240" w:lineRule="auto"/>
        <w:jc w:val="both"/>
        <w:rPr>
          <w:rFonts w:ascii="Times New Roman" w:hAnsi="Times New Roman"/>
          <w:sz w:val="24"/>
          <w:szCs w:val="24"/>
        </w:rPr>
      </w:pPr>
      <w:bookmarkStart w:id="151" w:name="_Hlk108083281"/>
      <w:r w:rsidRPr="00C47F90">
        <w:rPr>
          <w:rFonts w:ascii="Times New Roman" w:hAnsi="Times New Roman"/>
          <w:sz w:val="24"/>
          <w:szCs w:val="24"/>
        </w:rPr>
        <w:t xml:space="preserve">Majandus- ja Kommunikatsiooniministeerium on esitanud taotluse </w:t>
      </w:r>
      <w:r w:rsidR="0067035D" w:rsidRPr="00C47F90">
        <w:rPr>
          <w:rFonts w:ascii="Times New Roman" w:hAnsi="Times New Roman"/>
          <w:sz w:val="24"/>
          <w:szCs w:val="24"/>
        </w:rPr>
        <w:t xml:space="preserve">riigi eelarvestrateegia </w:t>
      </w:r>
      <w:r w:rsidR="004F562D" w:rsidRPr="00C47F90">
        <w:rPr>
          <w:rFonts w:ascii="Times New Roman" w:hAnsi="Times New Roman"/>
          <w:sz w:val="24"/>
          <w:szCs w:val="24"/>
        </w:rPr>
        <w:t>2022</w:t>
      </w:r>
      <w:r w:rsidR="000E1AF5" w:rsidRPr="00C47F90">
        <w:rPr>
          <w:rFonts w:ascii="Times New Roman" w:hAnsi="Times New Roman"/>
          <w:sz w:val="24"/>
          <w:szCs w:val="24"/>
        </w:rPr>
        <w:t>–</w:t>
      </w:r>
      <w:r w:rsidR="004F562D" w:rsidRPr="00C47F90">
        <w:rPr>
          <w:rFonts w:ascii="Times New Roman" w:hAnsi="Times New Roman"/>
          <w:sz w:val="24"/>
          <w:szCs w:val="24"/>
        </w:rPr>
        <w:t xml:space="preserve">2025 </w:t>
      </w:r>
      <w:r w:rsidR="0067035D" w:rsidRPr="00C47F90">
        <w:rPr>
          <w:rFonts w:ascii="Times New Roman" w:hAnsi="Times New Roman"/>
          <w:sz w:val="24"/>
          <w:szCs w:val="24"/>
        </w:rPr>
        <w:t>protsessis lisavajaduse 100</w:t>
      </w:r>
      <w:r w:rsidR="00C24F57" w:rsidRPr="00C47F90">
        <w:rPr>
          <w:rFonts w:ascii="Times New Roman" w:hAnsi="Times New Roman"/>
          <w:sz w:val="24"/>
          <w:szCs w:val="24"/>
        </w:rPr>
        <w:t> 000 </w:t>
      </w:r>
      <w:r w:rsidR="0067035D" w:rsidRPr="00C47F90">
        <w:rPr>
          <w:rFonts w:ascii="Times New Roman" w:hAnsi="Times New Roman"/>
          <w:sz w:val="24"/>
          <w:szCs w:val="24"/>
        </w:rPr>
        <w:t>euro suuruses summas komisjoni menetluskorra muutmisega seonduvateks kuludeks.</w:t>
      </w:r>
    </w:p>
    <w:bookmarkEnd w:id="151"/>
    <w:p w14:paraId="262DD4D5" w14:textId="77777777" w:rsidR="006C77F7" w:rsidRPr="00C47F90" w:rsidRDefault="006C77F7">
      <w:pPr>
        <w:spacing w:after="0" w:line="240" w:lineRule="auto"/>
        <w:jc w:val="both"/>
        <w:rPr>
          <w:rFonts w:ascii="Times New Roman" w:hAnsi="Times New Roman"/>
          <w:sz w:val="24"/>
          <w:szCs w:val="24"/>
        </w:rPr>
      </w:pPr>
    </w:p>
    <w:p w14:paraId="474AA6E7" w14:textId="5F122137" w:rsidR="006C77F7" w:rsidRPr="00C47F90" w:rsidRDefault="006C77F7">
      <w:pPr>
        <w:spacing w:after="0" w:line="240" w:lineRule="auto"/>
        <w:jc w:val="both"/>
        <w:rPr>
          <w:rFonts w:ascii="Times New Roman" w:hAnsi="Times New Roman"/>
          <w:sz w:val="24"/>
          <w:szCs w:val="24"/>
        </w:rPr>
      </w:pPr>
      <w:r w:rsidRPr="00C47F90">
        <w:rPr>
          <w:rFonts w:ascii="Times New Roman" w:hAnsi="Times New Roman"/>
          <w:sz w:val="24"/>
          <w:szCs w:val="24"/>
        </w:rPr>
        <w:t xml:space="preserve">Tarbijale kavandatav sisenemistasu </w:t>
      </w:r>
      <w:r w:rsidR="0067035D" w:rsidRPr="00C47F90">
        <w:rPr>
          <w:rFonts w:ascii="Times New Roman" w:hAnsi="Times New Roman"/>
          <w:sz w:val="24"/>
          <w:szCs w:val="24"/>
        </w:rPr>
        <w:t xml:space="preserve">riigilõivuna </w:t>
      </w:r>
      <w:r w:rsidRPr="00C47F90">
        <w:rPr>
          <w:rFonts w:ascii="Times New Roman" w:hAnsi="Times New Roman"/>
          <w:sz w:val="24"/>
          <w:szCs w:val="24"/>
        </w:rPr>
        <w:t>1</w:t>
      </w:r>
      <w:r w:rsidR="0067035D" w:rsidRPr="00C47F90">
        <w:rPr>
          <w:rFonts w:ascii="Times New Roman" w:hAnsi="Times New Roman"/>
          <w:sz w:val="24"/>
          <w:szCs w:val="24"/>
        </w:rPr>
        <w:t>5</w:t>
      </w:r>
      <w:r w:rsidR="003F44A6" w:rsidRPr="00C47F90">
        <w:rPr>
          <w:rFonts w:ascii="Times New Roman" w:hAnsi="Times New Roman"/>
          <w:sz w:val="24"/>
          <w:szCs w:val="24"/>
        </w:rPr>
        <w:t> </w:t>
      </w:r>
      <w:r w:rsidRPr="00C47F90">
        <w:rPr>
          <w:rFonts w:ascii="Times New Roman" w:hAnsi="Times New Roman"/>
          <w:sz w:val="24"/>
          <w:szCs w:val="24"/>
        </w:rPr>
        <w:t xml:space="preserve">eurot </w:t>
      </w:r>
      <w:r w:rsidR="0067035D" w:rsidRPr="00C47F90">
        <w:rPr>
          <w:rFonts w:ascii="Times New Roman" w:hAnsi="Times New Roman"/>
          <w:sz w:val="24"/>
          <w:szCs w:val="24"/>
        </w:rPr>
        <w:t xml:space="preserve">komisjonile </w:t>
      </w:r>
      <w:r w:rsidRPr="00C47F90">
        <w:rPr>
          <w:rFonts w:ascii="Times New Roman" w:hAnsi="Times New Roman"/>
          <w:sz w:val="24"/>
          <w:szCs w:val="24"/>
        </w:rPr>
        <w:t xml:space="preserve">esitatava avalduse läbivaatamise eest tooks eelarvesse umbes </w:t>
      </w:r>
      <w:r w:rsidR="001E0EC2">
        <w:rPr>
          <w:rFonts w:ascii="Times New Roman" w:hAnsi="Times New Roman"/>
          <w:sz w:val="24"/>
          <w:szCs w:val="24"/>
        </w:rPr>
        <w:t>52 500</w:t>
      </w:r>
      <w:r w:rsidR="003F44A6" w:rsidRPr="00C47F90">
        <w:rPr>
          <w:rFonts w:ascii="Times New Roman" w:hAnsi="Times New Roman"/>
          <w:sz w:val="24"/>
          <w:szCs w:val="24"/>
        </w:rPr>
        <w:t> </w:t>
      </w:r>
      <w:r w:rsidRPr="00C47F90">
        <w:rPr>
          <w:rFonts w:ascii="Times New Roman" w:hAnsi="Times New Roman"/>
          <w:sz w:val="24"/>
          <w:szCs w:val="24"/>
        </w:rPr>
        <w:t xml:space="preserve">eurot eeldusel, et aastas on keskmiselt </w:t>
      </w:r>
      <w:r w:rsidR="001E0EC2" w:rsidRPr="00C47F90">
        <w:rPr>
          <w:rFonts w:ascii="Times New Roman" w:hAnsi="Times New Roman"/>
          <w:sz w:val="24"/>
          <w:szCs w:val="24"/>
        </w:rPr>
        <w:t>3</w:t>
      </w:r>
      <w:r w:rsidR="001E0EC2">
        <w:rPr>
          <w:rFonts w:ascii="Times New Roman" w:hAnsi="Times New Roman"/>
          <w:sz w:val="24"/>
          <w:szCs w:val="24"/>
        </w:rPr>
        <w:t>500</w:t>
      </w:r>
      <w:r w:rsidR="001E0EC2" w:rsidRPr="00C47F90">
        <w:rPr>
          <w:rFonts w:ascii="Times New Roman" w:hAnsi="Times New Roman"/>
          <w:sz w:val="24"/>
          <w:szCs w:val="24"/>
        </w:rPr>
        <w:t> </w:t>
      </w:r>
      <w:r w:rsidRPr="00C47F90">
        <w:rPr>
          <w:rFonts w:ascii="Times New Roman" w:hAnsi="Times New Roman"/>
          <w:sz w:val="24"/>
          <w:szCs w:val="24"/>
        </w:rPr>
        <w:t xml:space="preserve">tarbija pöördumist. </w:t>
      </w:r>
    </w:p>
    <w:p w14:paraId="7108F175" w14:textId="4D6BF473" w:rsidR="006C77F7" w:rsidRPr="00C47F90" w:rsidRDefault="006C77F7">
      <w:pPr>
        <w:spacing w:after="0" w:line="240" w:lineRule="auto"/>
        <w:jc w:val="both"/>
        <w:rPr>
          <w:rFonts w:ascii="Times New Roman" w:hAnsi="Times New Roman"/>
          <w:iCs/>
          <w:sz w:val="24"/>
          <w:szCs w:val="24"/>
        </w:rPr>
      </w:pPr>
    </w:p>
    <w:p w14:paraId="418DAD54" w14:textId="51380D03" w:rsidR="00FB57B1" w:rsidRPr="00C47F90" w:rsidRDefault="00FB57B1">
      <w:pPr>
        <w:spacing w:after="0" w:line="240" w:lineRule="auto"/>
        <w:jc w:val="both"/>
        <w:rPr>
          <w:rFonts w:ascii="Times New Roman" w:hAnsi="Times New Roman"/>
          <w:b/>
          <w:bCs/>
          <w:iCs/>
          <w:sz w:val="24"/>
          <w:szCs w:val="24"/>
        </w:rPr>
      </w:pPr>
      <w:r w:rsidRPr="00C47F90">
        <w:rPr>
          <w:rFonts w:ascii="Times New Roman" w:hAnsi="Times New Roman"/>
          <w:b/>
          <w:bCs/>
          <w:iCs/>
          <w:sz w:val="24"/>
          <w:szCs w:val="24"/>
        </w:rPr>
        <w:t>8. Rakendusaktid</w:t>
      </w:r>
    </w:p>
    <w:p w14:paraId="6E5815BC" w14:textId="4446D1D8" w:rsidR="00FB57B1" w:rsidRPr="00C47F90" w:rsidRDefault="00FB57B1">
      <w:pPr>
        <w:spacing w:after="0" w:line="240" w:lineRule="auto"/>
        <w:jc w:val="both"/>
        <w:rPr>
          <w:rFonts w:ascii="Times New Roman" w:hAnsi="Times New Roman"/>
          <w:b/>
          <w:bCs/>
          <w:iCs/>
          <w:sz w:val="24"/>
          <w:szCs w:val="24"/>
        </w:rPr>
      </w:pPr>
    </w:p>
    <w:p w14:paraId="32D5CE7F" w14:textId="1B28A18E" w:rsidR="00FB57B1" w:rsidRPr="00C47F90" w:rsidRDefault="00FB57B1">
      <w:pPr>
        <w:spacing w:after="0" w:line="240" w:lineRule="auto"/>
        <w:jc w:val="both"/>
        <w:rPr>
          <w:rFonts w:ascii="Times New Roman" w:hAnsi="Times New Roman" w:cs="Times New Roman"/>
          <w:sz w:val="24"/>
          <w:szCs w:val="24"/>
        </w:rPr>
      </w:pPr>
      <w:r w:rsidRPr="00C47F90">
        <w:rPr>
          <w:rFonts w:ascii="Times New Roman" w:hAnsi="Times New Roman"/>
          <w:iCs/>
          <w:sz w:val="24"/>
          <w:szCs w:val="24"/>
        </w:rPr>
        <w:t xml:space="preserve">Eelnõu seadusena rakendamiseks on vajalik valdkonna eest vastutava </w:t>
      </w:r>
      <w:commentRangeStart w:id="152"/>
      <w:r w:rsidRPr="00C47F90">
        <w:rPr>
          <w:rFonts w:ascii="Times New Roman" w:hAnsi="Times New Roman"/>
          <w:iCs/>
          <w:sz w:val="24"/>
          <w:szCs w:val="24"/>
        </w:rPr>
        <w:t>ministri määrusega kehtestada</w:t>
      </w:r>
      <w:commentRangeEnd w:id="152"/>
      <w:r w:rsidR="003772DA">
        <w:rPr>
          <w:rStyle w:val="Kommentaariviide"/>
        </w:rPr>
        <w:commentReference w:id="152"/>
      </w:r>
      <w:r w:rsidRPr="00C47F90">
        <w:rPr>
          <w:rFonts w:ascii="Times New Roman" w:hAnsi="Times New Roman"/>
          <w:iCs/>
          <w:sz w:val="24"/>
          <w:szCs w:val="24"/>
        </w:rPr>
        <w:t xml:space="preserve"> komisjoni </w:t>
      </w:r>
      <w:r w:rsidR="00CB2069">
        <w:rPr>
          <w:rFonts w:ascii="Times New Roman" w:hAnsi="Times New Roman" w:cs="Times New Roman"/>
          <w:sz w:val="24"/>
          <w:szCs w:val="24"/>
        </w:rPr>
        <w:t>alaliste liikmete</w:t>
      </w:r>
      <w:r w:rsidR="00CB2069"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ja kaasistujate töö tasustamise </w:t>
      </w:r>
      <w:r w:rsidR="00695986" w:rsidRPr="00C47F90">
        <w:rPr>
          <w:rFonts w:ascii="Times New Roman" w:hAnsi="Times New Roman" w:cs="Times New Roman"/>
          <w:sz w:val="24"/>
          <w:szCs w:val="24"/>
        </w:rPr>
        <w:t>määrad</w:t>
      </w:r>
      <w:r w:rsidR="001F1FA3">
        <w:rPr>
          <w:rFonts w:ascii="Times New Roman" w:hAnsi="Times New Roman" w:cs="Times New Roman"/>
          <w:sz w:val="24"/>
          <w:szCs w:val="24"/>
        </w:rPr>
        <w:t xml:space="preserve"> ning komisjoni asjaajamis- ja töökord</w:t>
      </w:r>
      <w:r w:rsidRPr="00C47F90">
        <w:rPr>
          <w:rFonts w:ascii="Times New Roman" w:hAnsi="Times New Roman" w:cs="Times New Roman"/>
          <w:sz w:val="24"/>
          <w:szCs w:val="24"/>
        </w:rPr>
        <w:t>. Määruse kavand</w:t>
      </w:r>
      <w:r w:rsidR="001F1FA3">
        <w:rPr>
          <w:rFonts w:ascii="Times New Roman" w:hAnsi="Times New Roman" w:cs="Times New Roman"/>
          <w:sz w:val="24"/>
          <w:szCs w:val="24"/>
        </w:rPr>
        <w:t>id</w:t>
      </w:r>
      <w:r w:rsidRPr="00C47F90">
        <w:rPr>
          <w:rFonts w:ascii="Times New Roman" w:hAnsi="Times New Roman" w:cs="Times New Roman"/>
          <w:sz w:val="24"/>
          <w:szCs w:val="24"/>
        </w:rPr>
        <w:t xml:space="preserve"> on lisatud seletuskirjale</w:t>
      </w:r>
      <w:r w:rsidR="000900D5">
        <w:rPr>
          <w:rFonts w:ascii="Times New Roman" w:hAnsi="Times New Roman" w:cs="Times New Roman"/>
          <w:sz w:val="24"/>
          <w:szCs w:val="24"/>
        </w:rPr>
        <w:t xml:space="preserve"> (lisa 1</w:t>
      </w:r>
      <w:r w:rsidR="00C01522">
        <w:rPr>
          <w:rFonts w:ascii="Times New Roman" w:hAnsi="Times New Roman" w:cs="Times New Roman"/>
          <w:sz w:val="24"/>
          <w:szCs w:val="24"/>
        </w:rPr>
        <w:t>–</w:t>
      </w:r>
      <w:r w:rsidR="001F1FA3">
        <w:rPr>
          <w:rFonts w:ascii="Times New Roman" w:hAnsi="Times New Roman" w:cs="Times New Roman"/>
          <w:sz w:val="24"/>
          <w:szCs w:val="24"/>
        </w:rPr>
        <w:t>2</w:t>
      </w:r>
      <w:r w:rsidR="000900D5">
        <w:rPr>
          <w:rFonts w:ascii="Times New Roman" w:hAnsi="Times New Roman" w:cs="Times New Roman"/>
          <w:sz w:val="24"/>
          <w:szCs w:val="24"/>
        </w:rPr>
        <w:t>)</w:t>
      </w:r>
      <w:r w:rsidRPr="00C47F90">
        <w:rPr>
          <w:rFonts w:ascii="Times New Roman" w:hAnsi="Times New Roman" w:cs="Times New Roman"/>
          <w:sz w:val="24"/>
          <w:szCs w:val="24"/>
        </w:rPr>
        <w:t>.</w:t>
      </w:r>
    </w:p>
    <w:p w14:paraId="7CD9D2F2" w14:textId="11B18251" w:rsidR="00FB57B1" w:rsidRPr="00C47F90" w:rsidRDefault="00FB57B1">
      <w:pPr>
        <w:spacing w:after="0" w:line="240" w:lineRule="auto"/>
        <w:jc w:val="both"/>
        <w:rPr>
          <w:rFonts w:ascii="Times New Roman" w:hAnsi="Times New Roman" w:cs="Times New Roman"/>
          <w:sz w:val="24"/>
          <w:szCs w:val="24"/>
        </w:rPr>
      </w:pPr>
    </w:p>
    <w:p w14:paraId="517DC24D" w14:textId="6E794D43" w:rsidR="00FB57B1" w:rsidRPr="00C47F90" w:rsidRDefault="00FB57B1">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9. Seaduse jõustumine</w:t>
      </w:r>
    </w:p>
    <w:p w14:paraId="3E95E319" w14:textId="17361552" w:rsidR="00FB57B1" w:rsidRPr="00C47F90" w:rsidRDefault="00FB57B1">
      <w:pPr>
        <w:spacing w:after="0" w:line="240" w:lineRule="auto"/>
        <w:jc w:val="both"/>
        <w:rPr>
          <w:rFonts w:ascii="Times New Roman" w:hAnsi="Times New Roman"/>
          <w:iCs/>
          <w:sz w:val="24"/>
          <w:szCs w:val="24"/>
        </w:rPr>
      </w:pPr>
    </w:p>
    <w:p w14:paraId="10DC9919" w14:textId="67F6630B" w:rsidR="00FB57B1" w:rsidRPr="00C47F90" w:rsidRDefault="00FB57B1">
      <w:pPr>
        <w:spacing w:after="0" w:line="240" w:lineRule="auto"/>
        <w:jc w:val="both"/>
        <w:rPr>
          <w:rFonts w:ascii="Times New Roman" w:hAnsi="Times New Roman"/>
          <w:iCs/>
          <w:sz w:val="24"/>
          <w:szCs w:val="24"/>
        </w:rPr>
      </w:pPr>
      <w:r w:rsidRPr="00C47F90">
        <w:rPr>
          <w:rFonts w:ascii="Times New Roman" w:hAnsi="Times New Roman"/>
          <w:iCs/>
          <w:sz w:val="24"/>
          <w:szCs w:val="24"/>
        </w:rPr>
        <w:t>Seadus on planeeritud jõustuma 202</w:t>
      </w:r>
      <w:r w:rsidR="00A27F6D" w:rsidRPr="00C47F90">
        <w:rPr>
          <w:rFonts w:ascii="Times New Roman" w:hAnsi="Times New Roman"/>
          <w:iCs/>
          <w:sz w:val="24"/>
          <w:szCs w:val="24"/>
        </w:rPr>
        <w:t>6</w:t>
      </w:r>
      <w:r w:rsidRPr="00C47F90">
        <w:rPr>
          <w:rFonts w:ascii="Times New Roman" w:hAnsi="Times New Roman"/>
          <w:iCs/>
          <w:sz w:val="24"/>
          <w:szCs w:val="24"/>
        </w:rPr>
        <w:t>.</w:t>
      </w:r>
      <w:r w:rsidR="00DA0CE4" w:rsidRPr="00C47F90">
        <w:rPr>
          <w:rFonts w:ascii="Times New Roman" w:hAnsi="Times New Roman"/>
          <w:iCs/>
          <w:sz w:val="24"/>
          <w:szCs w:val="24"/>
        </w:rPr>
        <w:t> </w:t>
      </w:r>
      <w:r w:rsidRPr="00C47F90">
        <w:rPr>
          <w:rFonts w:ascii="Times New Roman" w:hAnsi="Times New Roman"/>
          <w:iCs/>
          <w:sz w:val="24"/>
          <w:szCs w:val="24"/>
        </w:rPr>
        <w:t>aasta 1.</w:t>
      </w:r>
      <w:r w:rsidR="00DA0CE4" w:rsidRPr="00C47F90">
        <w:rPr>
          <w:rFonts w:ascii="Times New Roman" w:hAnsi="Times New Roman"/>
          <w:iCs/>
          <w:sz w:val="24"/>
          <w:szCs w:val="24"/>
        </w:rPr>
        <w:t> </w:t>
      </w:r>
      <w:r w:rsidR="00E87E72" w:rsidRPr="00C47F90">
        <w:rPr>
          <w:rFonts w:ascii="Times New Roman" w:hAnsi="Times New Roman"/>
          <w:iCs/>
          <w:sz w:val="24"/>
          <w:szCs w:val="24"/>
        </w:rPr>
        <w:t>jaanuaril</w:t>
      </w:r>
      <w:r w:rsidRPr="00C47F90">
        <w:rPr>
          <w:rFonts w:ascii="Times New Roman" w:hAnsi="Times New Roman"/>
          <w:iCs/>
          <w:sz w:val="24"/>
          <w:szCs w:val="24"/>
        </w:rPr>
        <w:t>.</w:t>
      </w:r>
      <w:r w:rsidR="007A7799" w:rsidRPr="00C47F90">
        <w:rPr>
          <w:rFonts w:ascii="Times New Roman" w:hAnsi="Times New Roman"/>
          <w:iCs/>
          <w:sz w:val="24"/>
          <w:szCs w:val="24"/>
        </w:rPr>
        <w:t xml:space="preserve"> </w:t>
      </w:r>
      <w:r w:rsidR="00132FD5" w:rsidRPr="00C47F90">
        <w:rPr>
          <w:rFonts w:ascii="Times New Roman" w:hAnsi="Times New Roman"/>
          <w:iCs/>
          <w:sz w:val="24"/>
          <w:szCs w:val="24"/>
        </w:rPr>
        <w:t>K</w:t>
      </w:r>
      <w:r w:rsidR="007A7799" w:rsidRPr="00C47F90">
        <w:rPr>
          <w:rFonts w:ascii="Times New Roman" w:hAnsi="Times New Roman"/>
          <w:iCs/>
          <w:sz w:val="24"/>
          <w:szCs w:val="24"/>
        </w:rPr>
        <w:t xml:space="preserve">omisjoni liikmete </w:t>
      </w:r>
      <w:r w:rsidR="00BC0DC2" w:rsidRPr="00C47F90">
        <w:rPr>
          <w:rFonts w:ascii="Times New Roman" w:hAnsi="Times New Roman"/>
          <w:iCs/>
          <w:sz w:val="24"/>
          <w:szCs w:val="24"/>
        </w:rPr>
        <w:t xml:space="preserve">nimetamine </w:t>
      </w:r>
      <w:r w:rsidR="007A7799" w:rsidRPr="00C47F90">
        <w:rPr>
          <w:rFonts w:ascii="Times New Roman" w:hAnsi="Times New Roman"/>
          <w:iCs/>
          <w:sz w:val="24"/>
          <w:szCs w:val="24"/>
        </w:rPr>
        <w:t>uutel alustel ja muudatused komisjoni menetluskorras eeldavad TTJA</w:t>
      </w:r>
      <w:r w:rsidR="00A57467" w:rsidRPr="00C47F90">
        <w:rPr>
          <w:rFonts w:ascii="Times New Roman" w:hAnsi="Times New Roman"/>
          <w:iCs/>
          <w:sz w:val="24"/>
          <w:szCs w:val="24"/>
        </w:rPr>
        <w:t>-lt mõningaid</w:t>
      </w:r>
      <w:r w:rsidR="007A7799" w:rsidRPr="00C47F90">
        <w:rPr>
          <w:rFonts w:ascii="Times New Roman" w:hAnsi="Times New Roman"/>
          <w:iCs/>
          <w:sz w:val="24"/>
          <w:szCs w:val="24"/>
        </w:rPr>
        <w:t xml:space="preserve"> ettevalmistusi</w:t>
      </w:r>
      <w:r w:rsidR="00FF1487" w:rsidRPr="00C47F90">
        <w:rPr>
          <w:rFonts w:ascii="Times New Roman" w:hAnsi="Times New Roman"/>
          <w:iCs/>
          <w:sz w:val="24"/>
          <w:szCs w:val="24"/>
        </w:rPr>
        <w:t xml:space="preserve">, </w:t>
      </w:r>
      <w:r w:rsidR="00A57467" w:rsidRPr="00C47F90">
        <w:rPr>
          <w:rFonts w:ascii="Times New Roman" w:hAnsi="Times New Roman"/>
          <w:iCs/>
          <w:sz w:val="24"/>
          <w:szCs w:val="24"/>
        </w:rPr>
        <w:t>nendeks</w:t>
      </w:r>
      <w:r w:rsidR="00FF1487" w:rsidRPr="00C47F90">
        <w:rPr>
          <w:rFonts w:ascii="Times New Roman" w:hAnsi="Times New Roman"/>
          <w:iCs/>
          <w:sz w:val="24"/>
          <w:szCs w:val="24"/>
        </w:rPr>
        <w:t xml:space="preserve"> kulu</w:t>
      </w:r>
      <w:r w:rsidR="003A5773" w:rsidRPr="00C47F90">
        <w:rPr>
          <w:rFonts w:ascii="Times New Roman" w:hAnsi="Times New Roman"/>
          <w:iCs/>
          <w:sz w:val="24"/>
          <w:szCs w:val="24"/>
        </w:rPr>
        <w:t>b</w:t>
      </w:r>
      <w:r w:rsidR="00FF1487" w:rsidRPr="00C47F90">
        <w:rPr>
          <w:rFonts w:ascii="Times New Roman" w:hAnsi="Times New Roman"/>
          <w:iCs/>
          <w:sz w:val="24"/>
          <w:szCs w:val="24"/>
        </w:rPr>
        <w:t xml:space="preserve"> vähemalt pool aastat.</w:t>
      </w:r>
    </w:p>
    <w:p w14:paraId="18EE1A94" w14:textId="017E4DC7" w:rsidR="00FB57B1" w:rsidRPr="00C47F90" w:rsidRDefault="00FB57B1">
      <w:pPr>
        <w:spacing w:after="0" w:line="240" w:lineRule="auto"/>
        <w:jc w:val="both"/>
        <w:rPr>
          <w:rFonts w:ascii="Times New Roman" w:hAnsi="Times New Roman"/>
          <w:iCs/>
          <w:sz w:val="24"/>
          <w:szCs w:val="24"/>
        </w:rPr>
      </w:pPr>
    </w:p>
    <w:p w14:paraId="657A6CA2" w14:textId="3DAC0EA8" w:rsidR="00FB57B1" w:rsidRPr="00C47F90" w:rsidRDefault="00FB57B1">
      <w:pPr>
        <w:spacing w:after="0" w:line="240" w:lineRule="auto"/>
        <w:jc w:val="both"/>
        <w:rPr>
          <w:rFonts w:ascii="Times New Roman" w:hAnsi="Times New Roman"/>
          <w:b/>
          <w:bCs/>
          <w:iCs/>
          <w:sz w:val="24"/>
          <w:szCs w:val="24"/>
        </w:rPr>
      </w:pPr>
      <w:r w:rsidRPr="00C47F90">
        <w:rPr>
          <w:rFonts w:ascii="Times New Roman" w:hAnsi="Times New Roman"/>
          <w:b/>
          <w:bCs/>
          <w:iCs/>
          <w:sz w:val="24"/>
          <w:szCs w:val="24"/>
        </w:rPr>
        <w:t>10. Eelnõu kooskõlastamine, huvirühmade kaasamine ja avalik konsultatisoon</w:t>
      </w:r>
    </w:p>
    <w:p w14:paraId="0CBB0A97" w14:textId="5F73928E" w:rsidR="00FB57B1" w:rsidRPr="00C47F90" w:rsidRDefault="00FB57B1">
      <w:pPr>
        <w:spacing w:after="0" w:line="240" w:lineRule="auto"/>
        <w:jc w:val="both"/>
        <w:rPr>
          <w:rFonts w:ascii="Times New Roman" w:hAnsi="Times New Roman"/>
          <w:b/>
          <w:bCs/>
          <w:iCs/>
          <w:sz w:val="24"/>
          <w:szCs w:val="24"/>
        </w:rPr>
      </w:pPr>
    </w:p>
    <w:p w14:paraId="571BFDDF" w14:textId="781A41C5" w:rsidR="008D7476" w:rsidRDefault="008D747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Eelnõu </w:t>
      </w:r>
      <w:r w:rsidR="003C31EF" w:rsidRPr="00C47F90">
        <w:rPr>
          <w:rFonts w:ascii="Times New Roman" w:hAnsi="Times New Roman" w:cs="Times New Roman"/>
          <w:sz w:val="24"/>
          <w:szCs w:val="24"/>
        </w:rPr>
        <w:t>e</w:t>
      </w:r>
      <w:r w:rsidR="000148A3" w:rsidRPr="00C47F90">
        <w:rPr>
          <w:rFonts w:ascii="Times New Roman" w:hAnsi="Times New Roman" w:cs="Times New Roman"/>
          <w:sz w:val="24"/>
          <w:szCs w:val="24"/>
        </w:rPr>
        <w:t>dastatakse</w:t>
      </w:r>
      <w:r w:rsidRPr="00C47F90">
        <w:rPr>
          <w:rFonts w:ascii="Times New Roman" w:hAnsi="Times New Roman" w:cs="Times New Roman"/>
          <w:sz w:val="24"/>
          <w:szCs w:val="24"/>
        </w:rPr>
        <w:t xml:space="preserve"> eelnõude infosüsteemi kaudu kooskõlastamiseks </w:t>
      </w:r>
      <w:bookmarkStart w:id="153" w:name="_Hlk105966050"/>
      <w:r w:rsidR="00BA4E2F" w:rsidRPr="00C47F90">
        <w:rPr>
          <w:rFonts w:ascii="Times New Roman" w:hAnsi="Times New Roman" w:cs="Times New Roman"/>
          <w:sz w:val="24"/>
          <w:szCs w:val="24"/>
        </w:rPr>
        <w:t>Justiitsministeeriumile ja Rahandus</w:t>
      </w:r>
      <w:r w:rsidR="000C2AED" w:rsidRPr="00C47F90">
        <w:rPr>
          <w:rFonts w:ascii="Times New Roman" w:hAnsi="Times New Roman" w:cs="Times New Roman"/>
          <w:sz w:val="24"/>
          <w:szCs w:val="24"/>
        </w:rPr>
        <w:t>ministeeriumile</w:t>
      </w:r>
      <w:r w:rsidR="003C31EF" w:rsidRPr="00C47F90">
        <w:rPr>
          <w:rFonts w:ascii="Times New Roman" w:hAnsi="Times New Roman" w:cs="Times New Roman"/>
          <w:sz w:val="24"/>
          <w:szCs w:val="24"/>
        </w:rPr>
        <w:t xml:space="preserve"> </w:t>
      </w:r>
      <w:r w:rsidR="005F36E7" w:rsidRPr="00C47F90">
        <w:rPr>
          <w:rFonts w:ascii="Times New Roman" w:hAnsi="Times New Roman" w:cs="Times New Roman"/>
          <w:sz w:val="24"/>
          <w:szCs w:val="24"/>
        </w:rPr>
        <w:t xml:space="preserve">ning </w:t>
      </w:r>
      <w:r w:rsidRPr="00C47F90">
        <w:rPr>
          <w:rFonts w:ascii="Times New Roman" w:hAnsi="Times New Roman" w:cs="Times New Roman"/>
          <w:sz w:val="24"/>
          <w:szCs w:val="24"/>
        </w:rPr>
        <w:t xml:space="preserve">arvamuse avaldamiseks Tarbijakaitse ja Tehnilise Järelevalve Ametile, Eesti Tarbijakaitse Liidule, </w:t>
      </w:r>
      <w:r w:rsidR="00EC3518" w:rsidRPr="00C47F90">
        <w:rPr>
          <w:rFonts w:ascii="Times New Roman" w:hAnsi="Times New Roman" w:cs="Times New Roman"/>
          <w:sz w:val="24"/>
          <w:szCs w:val="24"/>
        </w:rPr>
        <w:t xml:space="preserve">MTÜ-le Tarbijate Koostöökoda, </w:t>
      </w:r>
      <w:r w:rsidRPr="00C47F90">
        <w:rPr>
          <w:rFonts w:ascii="Times New Roman" w:hAnsi="Times New Roman" w:cs="Times New Roman"/>
          <w:sz w:val="24"/>
          <w:szCs w:val="24"/>
        </w:rPr>
        <w:t>Eesti Kaubandus-Tööstuskojale, Eesti Kaup</w:t>
      </w:r>
      <w:r w:rsidR="000148A3" w:rsidRPr="00C47F90">
        <w:rPr>
          <w:rFonts w:ascii="Times New Roman" w:hAnsi="Times New Roman" w:cs="Times New Roman"/>
          <w:sz w:val="24"/>
          <w:szCs w:val="24"/>
        </w:rPr>
        <w:t>meeste</w:t>
      </w:r>
      <w:r w:rsidRPr="00C47F90">
        <w:rPr>
          <w:rFonts w:ascii="Times New Roman" w:hAnsi="Times New Roman" w:cs="Times New Roman"/>
          <w:sz w:val="24"/>
          <w:szCs w:val="24"/>
        </w:rPr>
        <w:t xml:space="preserve"> </w:t>
      </w:r>
      <w:r w:rsidR="00EC3518" w:rsidRPr="00C47F90">
        <w:rPr>
          <w:rFonts w:ascii="Times New Roman" w:hAnsi="Times New Roman" w:cs="Times New Roman"/>
          <w:sz w:val="24"/>
          <w:szCs w:val="24"/>
        </w:rPr>
        <w:t>L</w:t>
      </w:r>
      <w:r w:rsidRPr="00C47F90">
        <w:rPr>
          <w:rFonts w:ascii="Times New Roman" w:hAnsi="Times New Roman" w:cs="Times New Roman"/>
          <w:sz w:val="24"/>
          <w:szCs w:val="24"/>
        </w:rPr>
        <w:t xml:space="preserve">iidule, </w:t>
      </w:r>
      <w:r w:rsidR="00EC3518" w:rsidRPr="00C47F90">
        <w:rPr>
          <w:rFonts w:ascii="Times New Roman" w:hAnsi="Times New Roman" w:cs="Times New Roman"/>
          <w:sz w:val="24"/>
          <w:szCs w:val="24"/>
        </w:rPr>
        <w:t>Eesti E-kaubanduse Liidule, Eesti Turismifirmade Liidule, Eesti Väike- ja Keskmiste Ettevõtjate Assotsiatsioonile, Eesti Liisingfirmade Liidule, Eesti Pangaliidule, Eesti Juristide Liidule, Tartu Ülikooli õigusteaduskonnale, Eesti Advokatuurile, Kohtutäiturite ja Pankrotihaldurite Kojale,</w:t>
      </w:r>
      <w:r w:rsidR="00597DD8" w:rsidRPr="00C47F90">
        <w:rPr>
          <w:rFonts w:ascii="Times New Roman" w:hAnsi="Times New Roman" w:cs="Times New Roman"/>
          <w:sz w:val="24"/>
          <w:szCs w:val="24"/>
        </w:rPr>
        <w:t xml:space="preserve"> Harju Maakohtule</w:t>
      </w:r>
      <w:bookmarkEnd w:id="153"/>
      <w:r w:rsidR="007A2E77" w:rsidRPr="00C47F90">
        <w:rPr>
          <w:rFonts w:ascii="Times New Roman" w:hAnsi="Times New Roman" w:cs="Times New Roman"/>
          <w:sz w:val="24"/>
          <w:szCs w:val="24"/>
        </w:rPr>
        <w:t>, Tartu Maakohtule, Viru Maakohtule, Pärnu Maakohtule, Tallinna Ringkonnakohtule, Tartu Ringkonnakohtule ja Riigikohtule.</w:t>
      </w:r>
    </w:p>
    <w:p w14:paraId="62A61CF0" w14:textId="77777777" w:rsidR="006256BD" w:rsidRDefault="006256BD">
      <w:pPr>
        <w:spacing w:after="0" w:line="240" w:lineRule="auto"/>
        <w:jc w:val="both"/>
        <w:rPr>
          <w:rFonts w:ascii="Times New Roman" w:hAnsi="Times New Roman" w:cs="Times New Roman"/>
          <w:sz w:val="24"/>
          <w:szCs w:val="24"/>
        </w:rPr>
      </w:pPr>
    </w:p>
    <w:p w14:paraId="2BB4B9D8" w14:textId="00CA8F4B" w:rsidR="006256BD" w:rsidRPr="00C47F90" w:rsidRDefault="006256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Seletuskirjale on lisatud </w:t>
      </w:r>
      <w:r w:rsidRPr="006256BD">
        <w:rPr>
          <w:rFonts w:ascii="Times New Roman" w:hAnsi="Times New Roman" w:cs="Times New Roman"/>
          <w:sz w:val="24"/>
          <w:szCs w:val="24"/>
        </w:rPr>
        <w:t>eelnõu Vabariigi Valitsuse eelmise, 51. koosseisu ajal I kooskõlastusringil huvigruppide tehtud ettepanekute</w:t>
      </w:r>
      <w:r>
        <w:rPr>
          <w:rFonts w:ascii="Times New Roman" w:hAnsi="Times New Roman" w:cs="Times New Roman"/>
          <w:sz w:val="24"/>
          <w:szCs w:val="24"/>
        </w:rPr>
        <w:t xml:space="preserve"> kooskõlastustabelid</w:t>
      </w:r>
      <w:r w:rsidR="00A67918">
        <w:rPr>
          <w:rFonts w:ascii="Times New Roman" w:hAnsi="Times New Roman" w:cs="Times New Roman"/>
          <w:sz w:val="24"/>
          <w:szCs w:val="24"/>
        </w:rPr>
        <w:t xml:space="preserve"> (lisa </w:t>
      </w:r>
      <w:r w:rsidR="00302591">
        <w:rPr>
          <w:rFonts w:ascii="Times New Roman" w:hAnsi="Times New Roman" w:cs="Times New Roman"/>
          <w:sz w:val="24"/>
          <w:szCs w:val="24"/>
        </w:rPr>
        <w:t>3</w:t>
      </w:r>
      <w:r w:rsidR="00A67918">
        <w:rPr>
          <w:rFonts w:ascii="Times New Roman" w:hAnsi="Times New Roman" w:cs="Times New Roman"/>
          <w:sz w:val="24"/>
          <w:szCs w:val="24"/>
        </w:rPr>
        <w:t>)</w:t>
      </w:r>
      <w:r w:rsidRPr="006256BD">
        <w:rPr>
          <w:rFonts w:ascii="Times New Roman" w:hAnsi="Times New Roman" w:cs="Times New Roman"/>
          <w:sz w:val="24"/>
          <w:szCs w:val="24"/>
        </w:rPr>
        <w:t>.</w:t>
      </w:r>
    </w:p>
    <w:p w14:paraId="23912B0A" w14:textId="132CD123" w:rsidR="00597DD8" w:rsidRPr="00C47F90" w:rsidRDefault="00597DD8">
      <w:pPr>
        <w:pBdr>
          <w:bottom w:val="single" w:sz="12" w:space="1" w:color="auto"/>
        </w:pBdr>
        <w:spacing w:after="0" w:line="240" w:lineRule="auto"/>
        <w:jc w:val="both"/>
        <w:rPr>
          <w:rFonts w:ascii="Times New Roman" w:hAnsi="Times New Roman" w:cs="Times New Roman"/>
          <w:sz w:val="24"/>
          <w:szCs w:val="24"/>
        </w:rPr>
      </w:pPr>
    </w:p>
    <w:p w14:paraId="56F701F3" w14:textId="12BFE3DF" w:rsidR="008C1B3A" w:rsidRPr="00FB57B1" w:rsidRDefault="008C1B3A">
      <w:pPr>
        <w:spacing w:after="0" w:line="240" w:lineRule="auto"/>
        <w:jc w:val="both"/>
        <w:rPr>
          <w:rFonts w:ascii="Times New Roman" w:hAnsi="Times New Roman"/>
          <w:iCs/>
          <w:sz w:val="24"/>
          <w:szCs w:val="24"/>
        </w:rPr>
      </w:pPr>
      <w:r w:rsidRPr="00C47F90">
        <w:rPr>
          <w:rFonts w:ascii="Times New Roman" w:hAnsi="Times New Roman"/>
          <w:iCs/>
          <w:sz w:val="24"/>
          <w:szCs w:val="24"/>
        </w:rPr>
        <w:t>Algatab Vabariigi Valitsus</w:t>
      </w:r>
    </w:p>
    <w:sectPr w:rsidR="008C1B3A" w:rsidRPr="00FB57B1" w:rsidSect="00E4133C">
      <w:headerReference w:type="default" r:id="rId18"/>
      <w:footerReference w:type="default" r:id="rId19"/>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3-07T16:25:00Z" w:initials="KK">
    <w:p w14:paraId="3936E5B0" w14:textId="77777777" w:rsidR="00D666EE" w:rsidRDefault="00A9139C" w:rsidP="00E243D8">
      <w:pPr>
        <w:pStyle w:val="Kommentaaritekst"/>
      </w:pPr>
      <w:r>
        <w:rPr>
          <w:rStyle w:val="Kommentaariviide"/>
        </w:rPr>
        <w:annotationRef/>
      </w:r>
      <w:r w:rsidR="00D666EE">
        <w:t xml:space="preserve">Stella Johanson: Lause mõte ei ole jälgitav. Esimene pool räägib sundtäidetavusest, teine pool vaidlustamisest, aga lause kohaselt ("nii nagu") peaks need osad justkui samast asjast rääkima või seotud olema. Palume üle vaadata ja korrigeerida. </w:t>
      </w:r>
    </w:p>
  </w:comment>
  <w:comment w:id="2" w:author="Katariina Kärsten" w:date="2024-03-06T21:31:00Z" w:initials="KK">
    <w:p w14:paraId="0990461F" w14:textId="65F3BE81" w:rsidR="002A5BE3" w:rsidRDefault="002A5BE3" w:rsidP="008D2567">
      <w:pPr>
        <w:pStyle w:val="Kommentaaritekst"/>
      </w:pPr>
      <w:r>
        <w:rPr>
          <w:rStyle w:val="Kommentaariviide"/>
        </w:rPr>
        <w:annotationRef/>
      </w:r>
      <w:r>
        <w:t xml:space="preserve">Palume lisada info selle kohta, kas eelnõu on seotud VV tegevusprogrammiga ning muu menetluses oleva eelnõuga (HÕNTE § 41 lg 4 p 1 ja 3). Nimetada tuleb ka see, kui niisugust seotust ei ole. </w:t>
      </w:r>
    </w:p>
  </w:comment>
  <w:comment w:id="3" w:author="Stella Johanson" w:date="2024-02-20T18:16:00Z" w:initials="SJ">
    <w:p w14:paraId="1AC2B302" w14:textId="77777777" w:rsidR="00B26BF0" w:rsidRDefault="00325206">
      <w:pPr>
        <w:pStyle w:val="Kommentaaritekst"/>
      </w:pPr>
      <w:r>
        <w:rPr>
          <w:rStyle w:val="Kommentaariviide"/>
        </w:rPr>
        <w:annotationRef/>
      </w:r>
      <w:r w:rsidR="00B26BF0">
        <w:t xml:space="preserve">See direktiiv on juba üle võetud, siis kuidas eelnõu sellega seotud on? Ülevõtmistähtaeg oli 9.07.2015. </w:t>
      </w:r>
    </w:p>
    <w:p w14:paraId="411DA1F8" w14:textId="77777777" w:rsidR="00B26BF0" w:rsidRDefault="00B26BF0" w:rsidP="007B4A64">
      <w:pPr>
        <w:pStyle w:val="Kommentaaritekst"/>
      </w:pPr>
      <w:r>
        <w:t xml:space="preserve">Teadaolevalt on ülevõtmine vastavuses, seetõttu võib Riigikogu asuda seisukohale, et tegemist on ülereguleerimisega. </w:t>
      </w:r>
    </w:p>
  </w:comment>
  <w:comment w:id="6" w:author="Stella Johanson" w:date="2024-02-20T19:04:00Z" w:initials="SJ">
    <w:p w14:paraId="6BACCE29" w14:textId="77777777" w:rsidR="00B26BF0" w:rsidRDefault="008A4967" w:rsidP="00E9527A">
      <w:pPr>
        <w:pStyle w:val="Kommentaaritekst"/>
      </w:pPr>
      <w:r>
        <w:rPr>
          <w:rStyle w:val="Kommentaariviide"/>
        </w:rPr>
        <w:annotationRef/>
      </w:r>
      <w:r w:rsidR="00B26BF0">
        <w:t>See uuring ei tegelenud otsuste sundtäidetavuse teemaga, sellist küsimust MKMi poolt ei esitatud. Uuring asus seisukohale, et Eesti kehtiv tarbijavaidluste lahendamine on tõhus, seda ka võrreldes teiste EL LR-dega, sh ei ole uuringu kohaselt problemaatiline komisjoni lahendite täitmine.</w:t>
      </w:r>
    </w:p>
  </w:comment>
  <w:comment w:id="8" w:author="Stella Johanson" w:date="2024-02-21T11:35:00Z" w:initials="SJ">
    <w:p w14:paraId="76A73D02" w14:textId="09D1F7CB" w:rsidR="00AE0BCA" w:rsidRDefault="00AE0BCA" w:rsidP="00B773A2">
      <w:pPr>
        <w:pStyle w:val="Kommentaaritekst"/>
      </w:pPr>
      <w:r>
        <w:rPr>
          <w:rStyle w:val="Kommentaariviide"/>
        </w:rPr>
        <w:annotationRef/>
      </w:r>
      <w:r>
        <w:t>Või kohtus. Kohtusse pöördumise õigust ära ei võeta. Kui viidatakse ainult komisjoni menetlusele, jääb ebaõige mulje, st tuleks täiendada.</w:t>
      </w:r>
    </w:p>
  </w:comment>
  <w:comment w:id="9" w:author="Katariina Kärsten" w:date="2024-03-07T14:33:00Z" w:initials="KK">
    <w:p w14:paraId="0CE16E55" w14:textId="77777777" w:rsidR="006207B7" w:rsidRDefault="00BD369E" w:rsidP="00417582">
      <w:pPr>
        <w:pStyle w:val="Kommentaaritekst"/>
      </w:pPr>
      <w:r>
        <w:rPr>
          <w:rStyle w:val="Kommentaariviide"/>
        </w:rPr>
        <w:annotationRef/>
      </w:r>
      <w:r w:rsidR="006207B7">
        <w:t xml:space="preserve">Stella Johanson: SK-s räägitakse üksnes komisjonist, kuid TKS § 31 kohaldub kõigile vaidlust lahendavatele üksustele, sh eraõiguslikele isikutele. Palume § 31 selgitus selle pilguga üle vaadata korrigeerida. </w:t>
      </w:r>
    </w:p>
  </w:comment>
  <w:comment w:id="10" w:author="Stella Johanson" w:date="2024-02-21T13:41:00Z" w:initials="SJ">
    <w:p w14:paraId="76DB7601" w14:textId="3BF21825" w:rsidR="00036A90" w:rsidRDefault="00036A90" w:rsidP="005F577E">
      <w:pPr>
        <w:pStyle w:val="Kommentaaritekst"/>
      </w:pPr>
      <w:r>
        <w:rPr>
          <w:rStyle w:val="Kommentaariviide"/>
        </w:rPr>
        <w:annotationRef/>
      </w:r>
      <w:r>
        <w:t xml:space="preserve">Isegi kui see on TKSis reguleeritud, on tegemist RV kohtualluvuse küsimusega ja see on reguleeritud EL ülese reegliga, mida TKS teisiti reguleerida ei saa. </w:t>
      </w:r>
    </w:p>
  </w:comment>
  <w:comment w:id="11" w:author="Stella Johanson" w:date="2024-02-21T17:53:00Z" w:initials="SJ">
    <w:p w14:paraId="57BE19CC" w14:textId="3A9AC49A" w:rsidR="0057056F" w:rsidRDefault="00511499" w:rsidP="003A55C8">
      <w:pPr>
        <w:pStyle w:val="Kommentaaritekst"/>
      </w:pPr>
      <w:r>
        <w:rPr>
          <w:rStyle w:val="Kommentaariviide"/>
        </w:rPr>
        <w:annotationRef/>
      </w:r>
      <w:r w:rsidR="0057056F">
        <w:t>Kui tegemist on RV kohtualluvusega, määratakse juriidilise isiku asukoht kindlaks Brüssel Ia määruse alusel ja mitte siseriikliku õiguse järgi</w:t>
      </w:r>
    </w:p>
  </w:comment>
  <w:comment w:id="12" w:author="Stella Johanson" w:date="2024-02-22T16:45:00Z" w:initials="SJ">
    <w:p w14:paraId="5936BB35" w14:textId="7F1645DF" w:rsidR="00422820" w:rsidRDefault="0057056F">
      <w:pPr>
        <w:pStyle w:val="Kommentaaritekst"/>
      </w:pPr>
      <w:r>
        <w:rPr>
          <w:rStyle w:val="Kommentaariviide"/>
        </w:rPr>
        <w:annotationRef/>
      </w:r>
      <w:r w:rsidR="00422820">
        <w:t xml:space="preserve">Art 2 lg 4. Käesoleva direktiiviga tunnustatakse liikmesriikide pädevust määrata, kas nende territooriumil asuvatel vaidluste kohtuvälise lahendamise üksustel on õigus teha siduvaid otsuseid või mitte. </w:t>
      </w:r>
    </w:p>
    <w:p w14:paraId="3C83A85C" w14:textId="77777777" w:rsidR="00422820" w:rsidRDefault="00422820" w:rsidP="00ED57B2">
      <w:pPr>
        <w:pStyle w:val="Kommentaaritekst"/>
      </w:pPr>
      <w:r>
        <w:t xml:space="preserve">Teisiti see ei saa ka olla, sest LR saab kohtuväliste lahendite siduvuse ette näha ainult juhul, kui see vastab selle LR õigustraditsioonile, EL õigus ei saa sekkuda selliselt, et siduvaid lahendeid kohustada. Lisaks mõjutab see LR täitemenetlust, täitemenetlus on iga LR enda pädevuses. </w:t>
      </w:r>
    </w:p>
  </w:comment>
  <w:comment w:id="13" w:author="Katariina Kärsten" w:date="2024-03-07T15:10:00Z" w:initials="KK">
    <w:p w14:paraId="5993D48D" w14:textId="77777777" w:rsidR="006207B7" w:rsidRDefault="000D2DFF" w:rsidP="0087579B">
      <w:pPr>
        <w:pStyle w:val="Kommentaaritekst"/>
      </w:pPr>
      <w:r>
        <w:rPr>
          <w:rStyle w:val="Kommentaariviide"/>
        </w:rPr>
        <w:annotationRef/>
      </w:r>
      <w:r w:rsidR="006207B7">
        <w:t xml:space="preserve">Stella Johanson: See määrus kohaldub ka § 31 lg 1-1 olukorras. Kuna ka viidatud sättes reguleeritakse rahvusvahelist kohtualluvust puudutavaid olukordi, siis palume kõnealusele määrusele viidata ka § 31 lg 1-1 selgitustes. </w:t>
      </w:r>
    </w:p>
  </w:comment>
  <w:comment w:id="14" w:author="Stella Johanson" w:date="2024-02-22T19:59:00Z" w:initials="SJ">
    <w:p w14:paraId="79E6AB82" w14:textId="687D7637" w:rsidR="00411670" w:rsidRDefault="00411670" w:rsidP="002805A3">
      <w:pPr>
        <w:pStyle w:val="Kommentaaritekst"/>
      </w:pPr>
      <w:r>
        <w:rPr>
          <w:rStyle w:val="Kommentaariviide"/>
        </w:rPr>
        <w:annotationRef/>
      </w:r>
      <w:r>
        <w:t>Kuna see peaks olema MKM poolt tellitud uuring, siis see peaks ilmselt olema ka avalikult kättesaadav. Siia tuleks lisada link veebiversioonile.</w:t>
      </w:r>
    </w:p>
  </w:comment>
  <w:comment w:id="15" w:author="Stella Johanson" w:date="2024-02-22T19:55:00Z" w:initials="SJ">
    <w:p w14:paraId="2B2F5632" w14:textId="599D1B85" w:rsidR="00411670" w:rsidRDefault="00411670" w:rsidP="00C14A95">
      <w:pPr>
        <w:pStyle w:val="Kommentaaritekst"/>
      </w:pPr>
      <w:r>
        <w:rPr>
          <w:rStyle w:val="Kommentaariviide"/>
        </w:rPr>
        <w:annotationRef/>
      </w:r>
      <w:r>
        <w:t>Lause ei tule kokku</w:t>
      </w:r>
    </w:p>
  </w:comment>
  <w:comment w:id="18" w:author="Katariina Kärsten" w:date="2024-03-07T09:44:00Z" w:initials="KK">
    <w:p w14:paraId="2E58E7F2" w14:textId="77777777" w:rsidR="009805AA" w:rsidRDefault="009805AA" w:rsidP="00A13389">
      <w:pPr>
        <w:pStyle w:val="Kommentaaritekst"/>
      </w:pPr>
      <w:r>
        <w:rPr>
          <w:rStyle w:val="Kommentaariviide"/>
        </w:rPr>
        <w:annotationRef/>
      </w:r>
      <w:r>
        <w:t xml:space="preserve">Palume lahti kirjutada selle piirangu sisu. Üksnes sätte kordamine ei anna edasi sätte sisu. </w:t>
      </w:r>
    </w:p>
  </w:comment>
  <w:comment w:id="19" w:author="Stella Johanson" w:date="2024-02-26T15:34:00Z" w:initials="SJ">
    <w:p w14:paraId="0E8E5E44" w14:textId="77777777" w:rsidR="00DC3479" w:rsidRDefault="00563935" w:rsidP="00B372EF">
      <w:pPr>
        <w:pStyle w:val="Kommentaaritekst"/>
      </w:pPr>
      <w:r>
        <w:rPr>
          <w:rStyle w:val="Kommentaariviide"/>
        </w:rPr>
        <w:annotationRef/>
      </w:r>
      <w:r w:rsidR="00DC3479">
        <w:t>Miks ja mida see lauseosa tähendab?</w:t>
      </w:r>
    </w:p>
  </w:comment>
  <w:comment w:id="20" w:author="Katariina Kärsten" w:date="2024-03-07T17:06:00Z" w:initials="KK">
    <w:p w14:paraId="00494E08" w14:textId="77777777" w:rsidR="006207B7" w:rsidRDefault="008E5425" w:rsidP="00E35149">
      <w:pPr>
        <w:pStyle w:val="Kommentaaritekst"/>
      </w:pPr>
      <w:r>
        <w:rPr>
          <w:rStyle w:val="Kommentaariviide"/>
        </w:rPr>
        <w:annotationRef/>
      </w:r>
      <w:r w:rsidR="006207B7">
        <w:t xml:space="preserve">Stella Johanson: Palume selgitada, millisel õiguslikul alusel tuleb tarbijal avaldusele andmed lisada. Kommenteeritavast sättest ega ka eelnõu kohasest §-st 50 sellist kohustust ei tule. </w:t>
      </w:r>
    </w:p>
  </w:comment>
  <w:comment w:id="21" w:author="Stella Johanson" w:date="2024-02-26T16:49:00Z" w:initials="SJ">
    <w:p w14:paraId="4CCD772A" w14:textId="73F9A16E" w:rsidR="00A670EF" w:rsidRDefault="00A670EF" w:rsidP="00900BFC">
      <w:pPr>
        <w:pStyle w:val="Kommentaaritekst"/>
      </w:pPr>
      <w:r>
        <w:rPr>
          <w:rStyle w:val="Kommentaariviide"/>
        </w:rPr>
        <w:annotationRef/>
      </w:r>
      <w:r>
        <w:t>Mida RRist kontrollitakse?</w:t>
      </w:r>
    </w:p>
  </w:comment>
  <w:comment w:id="22" w:author="Katariina Kärsten" w:date="2024-03-07T16:38:00Z" w:initials="KK">
    <w:p w14:paraId="5A40CD39" w14:textId="77777777" w:rsidR="006207B7" w:rsidRDefault="00243428" w:rsidP="000509BE">
      <w:pPr>
        <w:pStyle w:val="Kommentaaritekst"/>
      </w:pPr>
      <w:r>
        <w:rPr>
          <w:rStyle w:val="Kommentaariviide"/>
        </w:rPr>
        <w:annotationRef/>
      </w:r>
      <w:r w:rsidR="006207B7">
        <w:t xml:space="preserve">Stella Johanson: Tuleb arvestada, et riigilõivu kehtestamine toob omakorda kaasa töökoormuse, sest tuleb kontrollida riigilõivu tasumist, koostada kirjad tasumata riigilõivu pärast käiguta jätmise ja puuduste kõrvaldamise kohta, vormistada keeldumise otsused, lisaks täiendavalt tarbijatega suhelda jms. </w:t>
      </w:r>
    </w:p>
  </w:comment>
  <w:comment w:id="25" w:author="Katariina Kärsten" w:date="2024-03-07T15:15:00Z" w:initials="KK">
    <w:p w14:paraId="12D0BD5A" w14:textId="77777777" w:rsidR="006207B7" w:rsidRDefault="000D2DFF" w:rsidP="001B71D1">
      <w:pPr>
        <w:pStyle w:val="Kommentaaritekst"/>
      </w:pPr>
      <w:r>
        <w:rPr>
          <w:rStyle w:val="Kommentaariviide"/>
        </w:rPr>
        <w:annotationRef/>
      </w:r>
      <w:r w:rsidR="006207B7">
        <w:t xml:space="preserve">Stella Johanson: SK-st jääb mulje, et tegemist on iseseisva diskretsiooniga ja tõendamiskoormusega seotud täiendav tingimus sellele ei kohaldu. Normi sõnastuse järgi aga kohaldub täiendav tingimus nii riigilõivu kui eksperdiarvamuse seotud kulu hüvitamise korral. Palume SK täpsustada. </w:t>
      </w:r>
    </w:p>
  </w:comment>
  <w:comment w:id="26" w:author="Stella Johanson" w:date="2024-02-26T17:38:00Z" w:initials="SJ">
    <w:p w14:paraId="42FC667C" w14:textId="29ADD8B2" w:rsidR="00C103EB" w:rsidRDefault="00C103EB" w:rsidP="00B126CB">
      <w:pPr>
        <w:pStyle w:val="Kommentaaritekst"/>
      </w:pPr>
      <w:r>
        <w:rPr>
          <w:rStyle w:val="Kommentaariviide"/>
        </w:rPr>
        <w:annotationRef/>
      </w:r>
      <w:r>
        <w:t>Sättes on ajal, mil eeldatakse mittevastavuse olemasolu. Mida see tingimus tähendab?</w:t>
      </w:r>
    </w:p>
  </w:comment>
  <w:comment w:id="27" w:author="Stella Johanson" w:date="2024-02-29T15:21:00Z" w:initials="SJ">
    <w:p w14:paraId="3EEBC9B1" w14:textId="77777777" w:rsidR="008316BC" w:rsidRDefault="008316BC" w:rsidP="00621FFD">
      <w:pPr>
        <w:pStyle w:val="Kommentaaritekst"/>
      </w:pPr>
      <w:r>
        <w:rPr>
          <w:rStyle w:val="Kommentaariviide"/>
        </w:rPr>
        <w:annotationRef/>
      </w:r>
      <w:r>
        <w:t xml:space="preserve">Siit ei tule lauset kokku. </w:t>
      </w:r>
    </w:p>
  </w:comment>
  <w:comment w:id="30" w:author="Katariina Kärsten" w:date="2024-03-07T16:50:00Z" w:initials="KK">
    <w:p w14:paraId="7A743B43" w14:textId="77777777" w:rsidR="006207B7" w:rsidRDefault="000A5BCF" w:rsidP="00105133">
      <w:pPr>
        <w:pStyle w:val="Kommentaaritekst"/>
      </w:pPr>
      <w:r>
        <w:rPr>
          <w:rStyle w:val="Kommentaariviide"/>
        </w:rPr>
        <w:annotationRef/>
      </w:r>
      <w:r w:rsidR="006207B7">
        <w:t xml:space="preserve">Eelnõu kohaselt ei tee komisjon määruseid, vaid üksnes otsuseid. Palume ühtlustada. </w:t>
      </w:r>
    </w:p>
  </w:comment>
  <w:comment w:id="31" w:author="Stella Johanson" w:date="2024-02-26T23:10:00Z" w:initials="SJ">
    <w:p w14:paraId="1E55D086" w14:textId="5950974A" w:rsidR="00405BE0" w:rsidRDefault="00405BE0" w:rsidP="00D04CC2">
      <w:pPr>
        <w:pStyle w:val="Kommentaaritekst"/>
      </w:pPr>
      <w:r>
        <w:rPr>
          <w:rStyle w:val="Kommentaariviide"/>
        </w:rPr>
        <w:annotationRef/>
      </w:r>
      <w:r>
        <w:t>Siit on verb vahelt puudu</w:t>
      </w:r>
    </w:p>
  </w:comment>
  <w:comment w:id="32" w:author="Stella Johanson" w:date="2024-02-26T23:14:00Z" w:initials="SJ">
    <w:p w14:paraId="30A7F825" w14:textId="77777777" w:rsidR="00405BE0" w:rsidRDefault="00405BE0" w:rsidP="005C3567">
      <w:pPr>
        <w:pStyle w:val="Kommentaaritekst"/>
      </w:pPr>
      <w:r>
        <w:rPr>
          <w:rStyle w:val="Kommentaariviide"/>
        </w:rPr>
        <w:annotationRef/>
      </w:r>
      <w:r>
        <w:t xml:space="preserve">See ei ole hea näide, perekonnaasjades samuti ei kohustata lepitusmenetluses osalema. </w:t>
      </w:r>
    </w:p>
  </w:comment>
  <w:comment w:id="33" w:author="Stella Johanson" w:date="2024-02-26T23:21:00Z" w:initials="SJ">
    <w:p w14:paraId="7F784111" w14:textId="77777777" w:rsidR="007B6625" w:rsidRDefault="009F1133" w:rsidP="009C0B64">
      <w:pPr>
        <w:pStyle w:val="Kommentaaritekst"/>
      </w:pPr>
      <w:r>
        <w:rPr>
          <w:rStyle w:val="Kommentaariviide"/>
        </w:rPr>
        <w:annotationRef/>
      </w:r>
      <w:r w:rsidR="007B6625">
        <w:t>Oleks korrektne ja loetav, kui loetelu punktide numbrid  vastaksid eelnõu teksti puntidele, praegu see nii ei ole, järjekord on erinev, eelnõus on 11 punkti, SKs 9; summa alampiiri tõstmine on küll eraldi lõigus.</w:t>
      </w:r>
    </w:p>
  </w:comment>
  <w:comment w:id="34" w:author="Stella Johanson" w:date="2024-02-26T23:26:00Z" w:initials="SJ">
    <w:p w14:paraId="2A6507DE" w14:textId="69BD15C4" w:rsidR="009F1133" w:rsidRDefault="009F1133" w:rsidP="00EB6425">
      <w:pPr>
        <w:pStyle w:val="Kommentaaritekst"/>
      </w:pPr>
      <w:r>
        <w:rPr>
          <w:rStyle w:val="Kommentaariviide"/>
        </w:rPr>
        <w:annotationRef/>
      </w:r>
      <w:r>
        <w:t>Kas see on menetlusdokument? Kas TKS kohaselt teatavaks tegemine ja kättetoimetamine on erineva tähendusega?</w:t>
      </w:r>
    </w:p>
  </w:comment>
  <w:comment w:id="37" w:author="Stella Johanson" w:date="2024-02-26T23:42:00Z" w:initials="SJ">
    <w:p w14:paraId="432C99A1" w14:textId="3C396DD4" w:rsidR="0035692D" w:rsidRDefault="0035692D" w:rsidP="00EE1C14">
      <w:pPr>
        <w:pStyle w:val="Kommentaaritekst"/>
      </w:pPr>
      <w:r>
        <w:rPr>
          <w:rStyle w:val="Kommentaariviide"/>
        </w:rPr>
        <w:annotationRef/>
      </w:r>
      <w:r>
        <w:t>Mida see täpsemalt tähendab?</w:t>
      </w:r>
    </w:p>
  </w:comment>
  <w:comment w:id="38" w:author="Katariina Kärsten" w:date="2024-03-07T17:00:00Z" w:initials="KK">
    <w:p w14:paraId="3CFC9C16" w14:textId="77777777" w:rsidR="006207B7" w:rsidRDefault="002219E3" w:rsidP="00FE044C">
      <w:pPr>
        <w:pStyle w:val="Kommentaaritekst"/>
      </w:pPr>
      <w:r>
        <w:rPr>
          <w:rStyle w:val="Kommentaariviide"/>
        </w:rPr>
        <w:annotationRef/>
      </w:r>
      <w:r w:rsidR="006207B7">
        <w:t xml:space="preserve">Stella Johanson: Palume see lõikes 4 sõnaselgelt reguleerida. </w:t>
      </w:r>
    </w:p>
  </w:comment>
  <w:comment w:id="40" w:author="Stella Johanson" w:date="2024-02-27T00:55:00Z" w:initials="SJ">
    <w:p w14:paraId="4240AE7F" w14:textId="731CCC4B" w:rsidR="00C24A3A" w:rsidRDefault="0060015F" w:rsidP="001B4C60">
      <w:pPr>
        <w:pStyle w:val="Kommentaaritekst"/>
      </w:pPr>
      <w:r>
        <w:rPr>
          <w:rStyle w:val="Kommentaariviide"/>
        </w:rPr>
        <w:annotationRef/>
      </w:r>
      <w:r w:rsidR="00C24A3A">
        <w:t>Vaidluse keerukus oli samas keeldumise alus? § 50.2 lg 1 p 9.</w:t>
      </w:r>
    </w:p>
  </w:comment>
  <w:comment w:id="41" w:author="Katariina Kärsten" w:date="2024-03-07T11:26:00Z" w:initials="KK">
    <w:p w14:paraId="71EDF742" w14:textId="77777777" w:rsidR="006207B7" w:rsidRDefault="000311AB" w:rsidP="00210F61">
      <w:pPr>
        <w:pStyle w:val="Kommentaaritekst"/>
      </w:pPr>
      <w:r>
        <w:rPr>
          <w:rStyle w:val="Kommentaariviide"/>
        </w:rPr>
        <w:annotationRef/>
      </w:r>
      <w:r w:rsidR="006207B7">
        <w:t xml:space="preserve">Stella Johanson: Eelnõu sätte järgi teeb liige otsuse, mitte määruse. Palume üle vaadata ja ühtlustada. </w:t>
      </w:r>
    </w:p>
  </w:comment>
  <w:comment w:id="43" w:author="Stella Johanson" w:date="2024-02-27T08:38:00Z" w:initials="SJ">
    <w:p w14:paraId="32325DD6" w14:textId="0C0179E3" w:rsidR="00AA6B61" w:rsidRDefault="006E5929">
      <w:pPr>
        <w:pStyle w:val="Kommentaaritekst"/>
      </w:pPr>
      <w:r>
        <w:rPr>
          <w:rStyle w:val="Kommentaariviide"/>
        </w:rPr>
        <w:annotationRef/>
      </w:r>
      <w:r w:rsidR="00AA6B61">
        <w:t xml:space="preserve">Ei saa sellisest lahendusest aru. </w:t>
      </w:r>
    </w:p>
    <w:p w14:paraId="308867ED" w14:textId="77777777" w:rsidR="00AA6B61" w:rsidRDefault="00AA6B61" w:rsidP="00B01B6F">
      <w:pPr>
        <w:pStyle w:val="Kommentaaritekst"/>
      </w:pPr>
      <w:r>
        <w:t>Kui kohus jätab hagi läbi vaatamata, kuidas siis otsus ei jõustu? Mis sellest siis saab?</w:t>
      </w:r>
    </w:p>
  </w:comment>
  <w:comment w:id="44" w:author="Stella Johanson" w:date="2024-02-27T08:40:00Z" w:initials="SJ">
    <w:p w14:paraId="0CBED8BB" w14:textId="77777777" w:rsidR="00AA6B61" w:rsidRDefault="006E5929" w:rsidP="00950AF8">
      <w:pPr>
        <w:pStyle w:val="Kommentaaritekst"/>
      </w:pPr>
      <w:r>
        <w:rPr>
          <w:rStyle w:val="Kommentaariviide"/>
        </w:rPr>
        <w:annotationRef/>
      </w:r>
      <w:r w:rsidR="00AA6B61">
        <w:t>Milliseid muid aluseid siin silmas peetakse?</w:t>
      </w:r>
    </w:p>
  </w:comment>
  <w:comment w:id="45" w:author="Katariina Kärsten" w:date="2024-03-07T15:27:00Z" w:initials="KK">
    <w:p w14:paraId="36C11031" w14:textId="77777777" w:rsidR="006207B7" w:rsidRDefault="005422BF" w:rsidP="00EB6EDF">
      <w:pPr>
        <w:pStyle w:val="Kommentaaritekst"/>
      </w:pPr>
      <w:r>
        <w:rPr>
          <w:rStyle w:val="Kommentaariviide"/>
        </w:rPr>
        <w:annotationRef/>
      </w:r>
      <w:r w:rsidR="006207B7">
        <w:t xml:space="preserve">Stella Johanson: Palume täpsustada, milliseid muid aluseid silmas peetakse. </w:t>
      </w:r>
    </w:p>
  </w:comment>
  <w:comment w:id="46" w:author="Katariina Kärsten" w:date="2024-03-07T15:23:00Z" w:initials="KK">
    <w:p w14:paraId="2E8773BB" w14:textId="0480595E" w:rsidR="005422BF" w:rsidRDefault="005422BF" w:rsidP="00EB25DB">
      <w:pPr>
        <w:pStyle w:val="Kommentaaritekst"/>
      </w:pPr>
      <w:r>
        <w:rPr>
          <w:rStyle w:val="Kommentaariviide"/>
        </w:rPr>
        <w:annotationRef/>
      </w:r>
      <w:r>
        <w:t xml:space="preserve">EN kohases §-s 58-1 ei sisaldu lõikeid ega ka sellesisulist sätet. Palume üle vaadata ja parandada. </w:t>
      </w:r>
    </w:p>
  </w:comment>
  <w:comment w:id="48" w:author="Katariina Kärsten" w:date="2024-03-07T12:18:00Z" w:initials="KK">
    <w:p w14:paraId="34C137E5" w14:textId="77777777" w:rsidR="006207B7" w:rsidRDefault="00B94E0C" w:rsidP="006A2675">
      <w:pPr>
        <w:pStyle w:val="Kommentaaritekst"/>
      </w:pPr>
      <w:r>
        <w:rPr>
          <w:rStyle w:val="Kommentaariviide"/>
        </w:rPr>
        <w:annotationRef/>
      </w:r>
      <w:r w:rsidR="006207B7">
        <w:t xml:space="preserve">Stella Johanson: EN tekstis otsus, mitte määrus. Palume ühtlustada. </w:t>
      </w:r>
    </w:p>
  </w:comment>
  <w:comment w:id="49" w:author="Katariina Kärsten" w:date="2024-03-07T12:21:00Z" w:initials="KK">
    <w:p w14:paraId="18BB06D5" w14:textId="77777777" w:rsidR="006207B7" w:rsidRDefault="008D6689" w:rsidP="00D847CE">
      <w:pPr>
        <w:pStyle w:val="Kommentaaritekst"/>
      </w:pPr>
      <w:r>
        <w:rPr>
          <w:rStyle w:val="Kommentaariviide"/>
        </w:rPr>
        <w:annotationRef/>
      </w:r>
      <w:r w:rsidR="006207B7">
        <w:t xml:space="preserve">Stella Johanson: Jääb ebaselgeks, millisele sättele viidatakse. EN kohane § 59 seda ei reguleeri. Ilmselt peetakse silmas viidatud TsMS sätteid, kuid SK tekstist jääb mulje, nagu oleks jutt TKS sättest. Selleks et selgitus oleks jälgitav, palume TsMS sätted avada ja lisada viited. </w:t>
      </w:r>
    </w:p>
  </w:comment>
  <w:comment w:id="50" w:author="Birgit Hermann" w:date="2024-02-28T15:33:00Z" w:initials="BH">
    <w:p w14:paraId="1984EB3E" w14:textId="566358B8" w:rsidR="001D1E9F" w:rsidRDefault="00995CE9">
      <w:pPr>
        <w:pStyle w:val="Kommentaaritekst"/>
      </w:pPr>
      <w:r>
        <w:rPr>
          <w:rStyle w:val="Kommentaariviide"/>
        </w:rPr>
        <w:annotationRef/>
      </w:r>
      <w:r w:rsidR="001D1E9F">
        <w:t>Mõjuanalüüsis ei ole hinnatud, milline on muudatusega kaasnev mõju teises liikmesriigis asutatud ettevõtjaga seotud vaidluste lahendamisel (Kas ja kuidas komisjoni töö edaspidi muutub, nt kas suureneb vaidluste arv vms).</w:t>
      </w:r>
    </w:p>
    <w:p w14:paraId="1ECCC200" w14:textId="77777777" w:rsidR="001D1E9F" w:rsidRDefault="001D1E9F" w:rsidP="003A3A23">
      <w:pPr>
        <w:pStyle w:val="Kommentaaritekst"/>
      </w:pPr>
      <w:r>
        <w:t>Samuti palume hinnata muudatustega kaasnevat halduskoormust tarbijatele ja ettevõtetele ning töökoormust TTJA-le, kohtutäituritele ja kohtutele.</w:t>
      </w:r>
    </w:p>
  </w:comment>
  <w:comment w:id="51" w:author="Birgit Hermann" w:date="2024-02-28T14:50:00Z" w:initials="BH">
    <w:p w14:paraId="793AA930" w14:textId="77777777" w:rsidR="001D1E9F" w:rsidRDefault="00173E5F" w:rsidP="005E688E">
      <w:pPr>
        <w:pStyle w:val="Kommentaaritekst"/>
      </w:pPr>
      <w:r>
        <w:rPr>
          <w:rStyle w:val="Kommentaariviide"/>
        </w:rPr>
        <w:annotationRef/>
      </w:r>
      <w:r w:rsidR="001D1E9F">
        <w:t>Ei saa öelda, et muudatustel puudub sotsiaalne mõju. Inimeste (ehk tarbijate) parem õiguslik kaitse ja usaldus vaidluste lahendamise vastu on otseselt sotsiaalne mõju.</w:t>
      </w:r>
    </w:p>
  </w:comment>
  <w:comment w:id="52" w:author="Birgit Hermann" w:date="2024-02-28T14:55:00Z" w:initials="BH">
    <w:p w14:paraId="77D3AF6A" w14:textId="77777777" w:rsidR="001D1E9F" w:rsidRDefault="00173E5F" w:rsidP="00837C48">
      <w:pPr>
        <w:pStyle w:val="Kommentaaritekst"/>
      </w:pPr>
      <w:r>
        <w:rPr>
          <w:rStyle w:val="Kommentaariviide"/>
        </w:rPr>
        <w:annotationRef/>
      </w:r>
      <w:r w:rsidR="001D1E9F">
        <w:t xml:space="preserve">Kuivõrd edaspidi hakatakse lahendama ka  teises liikmesriigis asutatud kauplejatega seotud vaidlusi, kas see ei või kaasa tuua suuremat välissuhtlust või muul viisil mõjutada </w:t>
      </w:r>
      <w:r w:rsidR="001D1E9F">
        <w:rPr>
          <w:color w:val="000000"/>
          <w:highlight w:val="white"/>
        </w:rPr>
        <w:t>välismajanduskeskkonda</w:t>
      </w:r>
      <w:r w:rsidR="001D1E9F">
        <w:t xml:space="preserve">? </w:t>
      </w:r>
    </w:p>
  </w:comment>
  <w:comment w:id="53" w:author="Birgit Hermann" w:date="2024-02-28T15:01:00Z" w:initials="BH">
    <w:p w14:paraId="56054B21" w14:textId="6947B48B" w:rsidR="004D411A" w:rsidRDefault="004D411A" w:rsidP="00427180">
      <w:pPr>
        <w:pStyle w:val="Kommentaaritekst"/>
      </w:pPr>
      <w:r>
        <w:rPr>
          <w:rStyle w:val="Kommentaariviide"/>
        </w:rPr>
        <w:annotationRef/>
      </w:r>
      <w:r>
        <w:t>Et muudatuse sagedust paremini hinnata, palume mh täpsustada, mitu korda kuus keskmiselt komisjon kohal käib.</w:t>
      </w:r>
    </w:p>
  </w:comment>
  <w:comment w:id="54" w:author="Birgit Hermann" w:date="2024-02-28T15:15:00Z" w:initials="BH">
    <w:p w14:paraId="6C591ADE" w14:textId="77777777" w:rsidR="001D1E9F" w:rsidRDefault="008305A1">
      <w:pPr>
        <w:pStyle w:val="Kommentaaritekst"/>
      </w:pPr>
      <w:r>
        <w:rPr>
          <w:rStyle w:val="Kommentaariviide"/>
        </w:rPr>
        <w:annotationRef/>
      </w:r>
      <w:r w:rsidR="001D1E9F">
        <w:t>Riigilõivu kehtestamise eesmärk on vähendada läbimõtlemata ja kergekäeliselt esitatavate avalduste arvu, ehk muuta tarbijate käitumist. Seega on vastuoluline väide, et mõju ulatus on väheoluline.</w:t>
      </w:r>
    </w:p>
    <w:p w14:paraId="2B1A49DA" w14:textId="77777777" w:rsidR="001D1E9F" w:rsidRDefault="001D1E9F" w:rsidP="00377B7A">
      <w:pPr>
        <w:pStyle w:val="Kommentaaritekst"/>
      </w:pPr>
      <w:r>
        <w:t xml:space="preserve">Lisaks on mõju avaldumise sagedus pigem suur, kuna tarbija peab riigilõivu maksma iga kord (sõltumata edasisest lahendist). </w:t>
      </w:r>
    </w:p>
  </w:comment>
  <w:comment w:id="147" w:author="Birgit Hermann" w:date="2024-02-29T12:40:00Z" w:initials="BH">
    <w:p w14:paraId="7ABD931A" w14:textId="77777777" w:rsidR="00363CFC" w:rsidRDefault="00363CFC" w:rsidP="00BF104C">
      <w:pPr>
        <w:pStyle w:val="Kommentaaritekst"/>
      </w:pPr>
      <w:r>
        <w:rPr>
          <w:rStyle w:val="Kommentaariviide"/>
        </w:rPr>
        <w:annotationRef/>
      </w:r>
      <w:r>
        <w:t xml:space="preserve">See hinnang toetub seni kehtinud praktikale. Muudatuse tulemusena saab nõudeid hakata esitama ka teises liikmesriigis asutatud kaupleja vastu, mis eelduslikult pöördumiste arvu suurendab. Palume arvestada oma hinnangus ka lisanduvaid vaidlusi. </w:t>
      </w:r>
    </w:p>
  </w:comment>
  <w:comment w:id="148" w:author="Birgit Hermann" w:date="2024-02-28T15:21:00Z" w:initials="BH">
    <w:p w14:paraId="1059A0CC" w14:textId="151A1C91" w:rsidR="00F54866" w:rsidRDefault="00F54866" w:rsidP="0087611F">
      <w:pPr>
        <w:pStyle w:val="Kommentaaritekst"/>
      </w:pPr>
      <w:r>
        <w:rPr>
          <w:rStyle w:val="Kommentaariviide"/>
        </w:rPr>
        <w:annotationRef/>
      </w:r>
      <w:r>
        <w:t>Palume kirjeldada, kuidas näeb tarbija vaatest välja täitemenetluse algatamine.</w:t>
      </w:r>
    </w:p>
  </w:comment>
  <w:comment w:id="152" w:author="Katariina Kärsten" w:date="2024-02-22T14:50:00Z" w:initials="KK">
    <w:p w14:paraId="679A1E15" w14:textId="279DE1AB" w:rsidR="003772DA" w:rsidRDefault="003772DA" w:rsidP="00856321">
      <w:pPr>
        <w:pStyle w:val="Kommentaaritekst"/>
      </w:pPr>
      <w:r>
        <w:rPr>
          <w:rStyle w:val="Kommentaariviide"/>
        </w:rPr>
        <w:annotationRef/>
      </w:r>
      <w:r>
        <w:t xml:space="preserve">Palume siia lisada viited määruste aluseks olevatele volitusnormidele.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36E5B0" w15:done="0"/>
  <w15:commentEx w15:paraId="0990461F" w15:done="0"/>
  <w15:commentEx w15:paraId="411DA1F8" w15:done="0"/>
  <w15:commentEx w15:paraId="6BACCE29" w15:done="0"/>
  <w15:commentEx w15:paraId="76A73D02" w15:done="0"/>
  <w15:commentEx w15:paraId="0CE16E55" w15:done="0"/>
  <w15:commentEx w15:paraId="76DB7601" w15:done="0"/>
  <w15:commentEx w15:paraId="57BE19CC" w15:done="0"/>
  <w15:commentEx w15:paraId="3C83A85C" w15:done="0"/>
  <w15:commentEx w15:paraId="5993D48D" w15:done="0"/>
  <w15:commentEx w15:paraId="79E6AB82" w15:done="0"/>
  <w15:commentEx w15:paraId="2B2F5632" w15:done="0"/>
  <w15:commentEx w15:paraId="2E58E7F2" w15:done="0"/>
  <w15:commentEx w15:paraId="0E8E5E44" w15:done="0"/>
  <w15:commentEx w15:paraId="00494E08" w15:done="0"/>
  <w15:commentEx w15:paraId="4CCD772A" w15:done="0"/>
  <w15:commentEx w15:paraId="5A40CD39" w15:done="0"/>
  <w15:commentEx w15:paraId="12D0BD5A" w15:done="0"/>
  <w15:commentEx w15:paraId="42FC667C" w15:done="0"/>
  <w15:commentEx w15:paraId="3EEBC9B1" w15:done="0"/>
  <w15:commentEx w15:paraId="7A743B43" w15:done="0"/>
  <w15:commentEx w15:paraId="1E55D086" w15:done="0"/>
  <w15:commentEx w15:paraId="30A7F825" w15:done="0"/>
  <w15:commentEx w15:paraId="7F784111" w15:done="0"/>
  <w15:commentEx w15:paraId="2A6507DE" w15:done="0"/>
  <w15:commentEx w15:paraId="432C99A1" w15:done="0"/>
  <w15:commentEx w15:paraId="3CFC9C16" w15:done="0"/>
  <w15:commentEx w15:paraId="4240AE7F" w15:done="0"/>
  <w15:commentEx w15:paraId="71EDF742" w15:done="0"/>
  <w15:commentEx w15:paraId="308867ED" w15:done="0"/>
  <w15:commentEx w15:paraId="0CBED8BB" w15:done="0"/>
  <w15:commentEx w15:paraId="36C11031" w15:done="0"/>
  <w15:commentEx w15:paraId="2E8773BB" w15:done="0"/>
  <w15:commentEx w15:paraId="34C137E5" w15:done="0"/>
  <w15:commentEx w15:paraId="18BB06D5" w15:done="0"/>
  <w15:commentEx w15:paraId="1ECCC200" w15:done="0"/>
  <w15:commentEx w15:paraId="793AA930" w15:done="0"/>
  <w15:commentEx w15:paraId="77D3AF6A" w15:done="0"/>
  <w15:commentEx w15:paraId="56054B21" w15:done="0"/>
  <w15:commentEx w15:paraId="2B1A49DA" w15:done="0"/>
  <w15:commentEx w15:paraId="7ABD931A" w15:done="0"/>
  <w15:commentEx w15:paraId="1059A0CC" w15:done="0"/>
  <w15:commentEx w15:paraId="679A1E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468E0" w16cex:dateUtc="2024-03-07T14:25:00Z"/>
  <w16cex:commentExtensible w16cex:durableId="29935F16" w16cex:dateUtc="2024-03-06T19:31:00Z"/>
  <w16cex:commentExtensible w16cex:durableId="297F6B14" w16cex:dateUtc="2024-02-20T16:16:00Z"/>
  <w16cex:commentExtensible w16cex:durableId="297F763F" w16cex:dateUtc="2024-02-20T17:04:00Z"/>
  <w16cex:commentExtensible w16cex:durableId="29805E64" w16cex:dateUtc="2024-02-21T09:35:00Z"/>
  <w16cex:commentExtensible w16cex:durableId="29944EA6" w16cex:dateUtc="2024-03-07T12:33:00Z"/>
  <w16cex:commentExtensible w16cex:durableId="29807BED" w16cex:dateUtc="2024-02-21T11:41:00Z"/>
  <w16cex:commentExtensible w16cex:durableId="2980B710" w16cex:dateUtc="2024-02-21T15:53:00Z"/>
  <w16cex:commentExtensible w16cex:durableId="2981F8B4" w16cex:dateUtc="2024-02-22T14:45:00Z"/>
  <w16cex:commentExtensible w16cex:durableId="29945750" w16cex:dateUtc="2024-03-07T13:10:00Z"/>
  <w16cex:commentExtensible w16cex:durableId="2982261E" w16cex:dateUtc="2024-02-22T17:59:00Z"/>
  <w16cex:commentExtensible w16cex:durableId="29822533" w16cex:dateUtc="2024-02-22T17:55:00Z"/>
  <w16cex:commentExtensible w16cex:durableId="29940B10" w16cex:dateUtc="2024-03-07T07:44:00Z"/>
  <w16cex:commentExtensible w16cex:durableId="29872E11" w16cex:dateUtc="2024-02-26T13:34:00Z"/>
  <w16cex:commentExtensible w16cex:durableId="299472B1" w16cex:dateUtc="2024-03-07T15:06:00Z"/>
  <w16cex:commentExtensible w16cex:durableId="29873F91" w16cex:dateUtc="2024-02-26T14:49:00Z"/>
  <w16cex:commentExtensible w16cex:durableId="29946C18" w16cex:dateUtc="2024-03-07T14:38:00Z"/>
  <w16cex:commentExtensible w16cex:durableId="299458A3" w16cex:dateUtc="2024-03-07T13:15:00Z"/>
  <w16cex:commentExtensible w16cex:durableId="29874B15" w16cex:dateUtc="2024-02-26T15:38:00Z"/>
  <w16cex:commentExtensible w16cex:durableId="298B1F79" w16cex:dateUtc="2024-02-29T13:21:00Z"/>
  <w16cex:commentExtensible w16cex:durableId="29946ED9" w16cex:dateUtc="2024-03-07T14:50:00Z"/>
  <w16cex:commentExtensible w16cex:durableId="298798FF" w16cex:dateUtc="2024-02-26T21:10:00Z"/>
  <w16cex:commentExtensible w16cex:durableId="298799E8" w16cex:dateUtc="2024-02-26T21:14:00Z"/>
  <w16cex:commentExtensible w16cex:durableId="29879B97" w16cex:dateUtc="2024-02-26T21:21:00Z"/>
  <w16cex:commentExtensible w16cex:durableId="29879C9E" w16cex:dateUtc="2024-02-26T21:26:00Z"/>
  <w16cex:commentExtensible w16cex:durableId="2987A048" w16cex:dateUtc="2024-02-26T21:42:00Z"/>
  <w16cex:commentExtensible w16cex:durableId="29947134" w16cex:dateUtc="2024-03-07T15:00:00Z"/>
  <w16cex:commentExtensible w16cex:durableId="2987B169" w16cex:dateUtc="2024-02-26T22:55:00Z"/>
  <w16cex:commentExtensible w16cex:durableId="299422F1" w16cex:dateUtc="2024-03-07T09:26:00Z"/>
  <w16cex:commentExtensible w16cex:durableId="29881E20" w16cex:dateUtc="2024-02-27T06:38:00Z"/>
  <w16cex:commentExtensible w16cex:durableId="29881E6D" w16cex:dateUtc="2024-02-27T06:40:00Z"/>
  <w16cex:commentExtensible w16cex:durableId="29945B47" w16cex:dateUtc="2024-03-07T13:27:00Z"/>
  <w16cex:commentExtensible w16cex:durableId="29945A71" w16cex:dateUtc="2024-03-07T13:23:00Z"/>
  <w16cex:commentExtensible w16cex:durableId="29942F16" w16cex:dateUtc="2024-03-07T10:18:00Z"/>
  <w16cex:commentExtensible w16cex:durableId="29942FC9" w16cex:dateUtc="2024-03-07T10:21:00Z"/>
  <w16cex:commentExtensible w16cex:durableId="2989D0D8" w16cex:dateUtc="2024-02-28T13:33:00Z"/>
  <w16cex:commentExtensible w16cex:durableId="2989C6AF" w16cex:dateUtc="2024-02-28T12:50:00Z"/>
  <w16cex:commentExtensible w16cex:durableId="2989C7FF" w16cex:dateUtc="2024-02-28T12:55:00Z"/>
  <w16cex:commentExtensible w16cex:durableId="2989C931" w16cex:dateUtc="2024-02-28T13:01:00Z"/>
  <w16cex:commentExtensible w16cex:durableId="2989CC99" w16cex:dateUtc="2024-02-28T13:15:00Z"/>
  <w16cex:commentExtensible w16cex:durableId="298AF9B1" w16cex:dateUtc="2024-02-29T10:40:00Z"/>
  <w16cex:commentExtensible w16cex:durableId="2989CDEC" w16cex:dateUtc="2024-02-28T13:21:00Z"/>
  <w16cex:commentExtensible w16cex:durableId="2981DDAE" w16cex:dateUtc="2024-02-22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36E5B0" w16cid:durableId="299468E0"/>
  <w16cid:commentId w16cid:paraId="0990461F" w16cid:durableId="29935F16"/>
  <w16cid:commentId w16cid:paraId="411DA1F8" w16cid:durableId="297F6B14"/>
  <w16cid:commentId w16cid:paraId="6BACCE29" w16cid:durableId="297F763F"/>
  <w16cid:commentId w16cid:paraId="76A73D02" w16cid:durableId="29805E64"/>
  <w16cid:commentId w16cid:paraId="0CE16E55" w16cid:durableId="29944EA6"/>
  <w16cid:commentId w16cid:paraId="76DB7601" w16cid:durableId="29807BED"/>
  <w16cid:commentId w16cid:paraId="57BE19CC" w16cid:durableId="2980B710"/>
  <w16cid:commentId w16cid:paraId="3C83A85C" w16cid:durableId="2981F8B4"/>
  <w16cid:commentId w16cid:paraId="5993D48D" w16cid:durableId="29945750"/>
  <w16cid:commentId w16cid:paraId="79E6AB82" w16cid:durableId="2982261E"/>
  <w16cid:commentId w16cid:paraId="2B2F5632" w16cid:durableId="29822533"/>
  <w16cid:commentId w16cid:paraId="2E58E7F2" w16cid:durableId="29940B10"/>
  <w16cid:commentId w16cid:paraId="0E8E5E44" w16cid:durableId="29872E11"/>
  <w16cid:commentId w16cid:paraId="00494E08" w16cid:durableId="299472B1"/>
  <w16cid:commentId w16cid:paraId="4CCD772A" w16cid:durableId="29873F91"/>
  <w16cid:commentId w16cid:paraId="5A40CD39" w16cid:durableId="29946C18"/>
  <w16cid:commentId w16cid:paraId="12D0BD5A" w16cid:durableId="299458A3"/>
  <w16cid:commentId w16cid:paraId="42FC667C" w16cid:durableId="29874B15"/>
  <w16cid:commentId w16cid:paraId="3EEBC9B1" w16cid:durableId="298B1F79"/>
  <w16cid:commentId w16cid:paraId="7A743B43" w16cid:durableId="29946ED9"/>
  <w16cid:commentId w16cid:paraId="1E55D086" w16cid:durableId="298798FF"/>
  <w16cid:commentId w16cid:paraId="30A7F825" w16cid:durableId="298799E8"/>
  <w16cid:commentId w16cid:paraId="7F784111" w16cid:durableId="29879B97"/>
  <w16cid:commentId w16cid:paraId="2A6507DE" w16cid:durableId="29879C9E"/>
  <w16cid:commentId w16cid:paraId="432C99A1" w16cid:durableId="2987A048"/>
  <w16cid:commentId w16cid:paraId="3CFC9C16" w16cid:durableId="29947134"/>
  <w16cid:commentId w16cid:paraId="4240AE7F" w16cid:durableId="2987B169"/>
  <w16cid:commentId w16cid:paraId="71EDF742" w16cid:durableId="299422F1"/>
  <w16cid:commentId w16cid:paraId="308867ED" w16cid:durableId="29881E20"/>
  <w16cid:commentId w16cid:paraId="0CBED8BB" w16cid:durableId="29881E6D"/>
  <w16cid:commentId w16cid:paraId="36C11031" w16cid:durableId="29945B47"/>
  <w16cid:commentId w16cid:paraId="2E8773BB" w16cid:durableId="29945A71"/>
  <w16cid:commentId w16cid:paraId="34C137E5" w16cid:durableId="29942F16"/>
  <w16cid:commentId w16cid:paraId="18BB06D5" w16cid:durableId="29942FC9"/>
  <w16cid:commentId w16cid:paraId="1ECCC200" w16cid:durableId="2989D0D8"/>
  <w16cid:commentId w16cid:paraId="793AA930" w16cid:durableId="2989C6AF"/>
  <w16cid:commentId w16cid:paraId="77D3AF6A" w16cid:durableId="2989C7FF"/>
  <w16cid:commentId w16cid:paraId="56054B21" w16cid:durableId="2989C931"/>
  <w16cid:commentId w16cid:paraId="2B1A49DA" w16cid:durableId="2989CC99"/>
  <w16cid:commentId w16cid:paraId="7ABD931A" w16cid:durableId="298AF9B1"/>
  <w16cid:commentId w16cid:paraId="1059A0CC" w16cid:durableId="2989CDEC"/>
  <w16cid:commentId w16cid:paraId="679A1E15" w16cid:durableId="2981DD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8C563" w14:textId="77777777" w:rsidR="003402FF" w:rsidRDefault="003402FF" w:rsidP="005A4E83">
      <w:pPr>
        <w:spacing w:after="0" w:line="240" w:lineRule="auto"/>
      </w:pPr>
      <w:r>
        <w:separator/>
      </w:r>
    </w:p>
  </w:endnote>
  <w:endnote w:type="continuationSeparator" w:id="0">
    <w:p w14:paraId="5062E30F" w14:textId="77777777" w:rsidR="003402FF" w:rsidRDefault="003402FF" w:rsidP="005A4E83">
      <w:pPr>
        <w:spacing w:after="0" w:line="240" w:lineRule="auto"/>
      </w:pPr>
      <w:r>
        <w:continuationSeparator/>
      </w:r>
    </w:p>
  </w:endnote>
  <w:endnote w:type="continuationNotice" w:id="1">
    <w:p w14:paraId="6B9B1784" w14:textId="77777777" w:rsidR="003402FF" w:rsidRDefault="003402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231846"/>
      <w:docPartObj>
        <w:docPartGallery w:val="Page Numbers (Bottom of Page)"/>
        <w:docPartUnique/>
      </w:docPartObj>
    </w:sdtPr>
    <w:sdtEndPr>
      <w:rPr>
        <w:rFonts w:ascii="Times New Roman" w:hAnsi="Times New Roman" w:cs="Times New Roman"/>
      </w:rPr>
    </w:sdtEndPr>
    <w:sdtContent>
      <w:p w14:paraId="28D27536" w14:textId="6A8C04D8" w:rsidR="00CC27DC" w:rsidRPr="00907AE3" w:rsidRDefault="00CC27DC" w:rsidP="00907AE3">
        <w:pPr>
          <w:pStyle w:val="Jalus"/>
          <w:jc w:val="center"/>
          <w:rPr>
            <w:rFonts w:ascii="Times New Roman" w:hAnsi="Times New Roman" w:cs="Times New Roman"/>
          </w:rPr>
        </w:pPr>
        <w:r w:rsidRPr="00907AE3">
          <w:rPr>
            <w:rFonts w:ascii="Times New Roman" w:hAnsi="Times New Roman" w:cs="Times New Roman"/>
          </w:rPr>
          <w:fldChar w:fldCharType="begin"/>
        </w:r>
        <w:r w:rsidRPr="00907AE3">
          <w:rPr>
            <w:rFonts w:ascii="Times New Roman" w:hAnsi="Times New Roman" w:cs="Times New Roman"/>
          </w:rPr>
          <w:instrText>PAGE   \* MERGEFORMAT</w:instrText>
        </w:r>
        <w:r w:rsidRPr="00907AE3">
          <w:rPr>
            <w:rFonts w:ascii="Times New Roman" w:hAnsi="Times New Roman" w:cs="Times New Roman"/>
          </w:rPr>
          <w:fldChar w:fldCharType="separate"/>
        </w:r>
        <w:r w:rsidRPr="00907AE3">
          <w:rPr>
            <w:rFonts w:ascii="Times New Roman" w:hAnsi="Times New Roman" w:cs="Times New Roman"/>
          </w:rPr>
          <w:t>2</w:t>
        </w:r>
        <w:r w:rsidRPr="00907AE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DD51D" w14:textId="77777777" w:rsidR="003402FF" w:rsidRDefault="003402FF" w:rsidP="005A4E83">
      <w:pPr>
        <w:spacing w:after="0" w:line="240" w:lineRule="auto"/>
      </w:pPr>
      <w:r>
        <w:separator/>
      </w:r>
    </w:p>
  </w:footnote>
  <w:footnote w:type="continuationSeparator" w:id="0">
    <w:p w14:paraId="49B67D9D" w14:textId="77777777" w:rsidR="003402FF" w:rsidRDefault="003402FF" w:rsidP="005A4E83">
      <w:pPr>
        <w:spacing w:after="0" w:line="240" w:lineRule="auto"/>
      </w:pPr>
      <w:r>
        <w:continuationSeparator/>
      </w:r>
    </w:p>
  </w:footnote>
  <w:footnote w:type="continuationNotice" w:id="1">
    <w:p w14:paraId="6AB032AC" w14:textId="77777777" w:rsidR="003402FF" w:rsidRDefault="003402FF">
      <w:pPr>
        <w:spacing w:after="0" w:line="240" w:lineRule="auto"/>
      </w:pPr>
    </w:p>
  </w:footnote>
  <w:footnote w:id="2">
    <w:p w14:paraId="338F2E6E" w14:textId="717356C3" w:rsidR="00511DF8" w:rsidRPr="002F2A0B" w:rsidRDefault="00511DF8">
      <w:pPr>
        <w:pStyle w:val="Allmrkusetekst"/>
        <w:rPr>
          <w:rFonts w:ascii="Times New Roman" w:hAnsi="Times New Roman" w:cs="Times New Roman"/>
        </w:rPr>
      </w:pPr>
      <w:r w:rsidRPr="002F2A0B">
        <w:rPr>
          <w:rStyle w:val="Allmrkuseviide"/>
          <w:rFonts w:ascii="Times New Roman" w:hAnsi="Times New Roman" w:cs="Times New Roman"/>
        </w:rPr>
        <w:footnoteRef/>
      </w:r>
      <w:r w:rsidRPr="002F2A0B">
        <w:rPr>
          <w:rFonts w:ascii="Times New Roman" w:hAnsi="Times New Roman" w:cs="Times New Roman"/>
        </w:rPr>
        <w:t xml:space="preserve"> </w:t>
      </w:r>
      <w:r w:rsidR="0018371E" w:rsidRPr="0018371E">
        <w:rPr>
          <w:rFonts w:ascii="Times New Roman" w:hAnsi="Times New Roman" w:cs="Times New Roman"/>
          <w:color w:val="333333"/>
          <w:shd w:val="clear" w:color="auto" w:fill="FFFFFF"/>
        </w:rPr>
        <w:t xml:space="preserve">Euroopa Parlamendi ja nõukogu </w:t>
      </w:r>
      <w:hyperlink r:id="rId1" w:history="1">
        <w:r w:rsidR="0018371E" w:rsidRPr="00A20C28">
          <w:rPr>
            <w:rStyle w:val="Hperlink"/>
            <w:rFonts w:ascii="Times New Roman" w:hAnsi="Times New Roman" w:cs="Times New Roman"/>
            <w:shd w:val="clear" w:color="auto" w:fill="FFFFFF"/>
          </w:rPr>
          <w:t>direktiiv 2013/11/EL</w:t>
        </w:r>
      </w:hyperlink>
      <w:r w:rsidR="00B6287B">
        <w:rPr>
          <w:rFonts w:ascii="Times New Roman" w:hAnsi="Times New Roman" w:cs="Times New Roman"/>
          <w:color w:val="333333"/>
          <w:shd w:val="clear" w:color="auto" w:fill="FFFFFF"/>
        </w:rPr>
        <w:t xml:space="preserve"> </w:t>
      </w:r>
      <w:r w:rsidR="0018371E" w:rsidRPr="0018371E">
        <w:rPr>
          <w:rFonts w:ascii="Times New Roman" w:hAnsi="Times New Roman" w:cs="Times New Roman"/>
          <w:color w:val="333333"/>
          <w:shd w:val="clear" w:color="auto" w:fill="FFFFFF"/>
        </w:rPr>
        <w:t>tarbijavaidluste kohtuvälise lahendamise kohta, millega muudetakse määrust (EÜ) nr 2006/2004 ja direktiivi 2009/22/EÜ (tarbijavaidluste kohtuvälise lahendamise direktiiv)</w:t>
      </w:r>
      <w:r w:rsidR="0018371E" w:rsidRPr="0018371E" w:rsidDel="004744E5">
        <w:rPr>
          <w:rFonts w:ascii="Times New Roman" w:hAnsi="Times New Roman" w:cs="Times New Roman"/>
        </w:rPr>
        <w:t xml:space="preserve"> </w:t>
      </w:r>
    </w:p>
  </w:footnote>
  <w:footnote w:id="3">
    <w:p w14:paraId="16F50E80" w14:textId="72427DF1" w:rsidR="00511DF8" w:rsidRPr="002F2A0B" w:rsidRDefault="00511DF8">
      <w:pPr>
        <w:pStyle w:val="Allmrkusetekst"/>
        <w:rPr>
          <w:rFonts w:ascii="Times New Roman" w:hAnsi="Times New Roman" w:cs="Times New Roman"/>
        </w:rPr>
      </w:pPr>
      <w:r w:rsidRPr="002F2A0B">
        <w:rPr>
          <w:rStyle w:val="Allmrkuseviide"/>
          <w:rFonts w:ascii="Times New Roman" w:hAnsi="Times New Roman" w:cs="Times New Roman"/>
        </w:rPr>
        <w:footnoteRef/>
      </w:r>
      <w:r w:rsidRPr="002F2A0B">
        <w:rPr>
          <w:rFonts w:ascii="Times New Roman" w:hAnsi="Times New Roman" w:cs="Times New Roman"/>
        </w:rPr>
        <w:t xml:space="preserve"> Eelnõude infosüsteemis</w:t>
      </w:r>
      <w:r w:rsidR="00E81611">
        <w:rPr>
          <w:rFonts w:ascii="Times New Roman" w:hAnsi="Times New Roman" w:cs="Times New Roman"/>
        </w:rPr>
        <w:t xml:space="preserve">: </w:t>
      </w:r>
      <w:hyperlink r:id="rId2" w:anchor="MW8vXiyC" w:history="1">
        <w:r w:rsidRPr="002F2A0B">
          <w:rPr>
            <w:rStyle w:val="Hperlink"/>
            <w:rFonts w:ascii="Times New Roman" w:hAnsi="Times New Roman" w:cs="Times New Roman"/>
          </w:rPr>
          <w:t>https://eelnoud.valitsus.ee/main#MW8vXiyC</w:t>
        </w:r>
      </w:hyperlink>
      <w:r w:rsidR="008D412A">
        <w:rPr>
          <w:rFonts w:ascii="Times New Roman" w:hAnsi="Times New Roman" w:cs="Times New Roman"/>
        </w:rPr>
        <w:t>.</w:t>
      </w:r>
    </w:p>
  </w:footnote>
  <w:footnote w:id="4">
    <w:p w14:paraId="1C7118E6" w14:textId="5A590533" w:rsidR="00F3773D" w:rsidRPr="00D052C5" w:rsidRDefault="00F3773D">
      <w:pPr>
        <w:pStyle w:val="Allmrkusetekst"/>
        <w:rPr>
          <w:rFonts w:ascii="Times New Roman" w:hAnsi="Times New Roman" w:cs="Times New Roman"/>
        </w:rPr>
      </w:pPr>
      <w:r w:rsidRPr="00D052C5">
        <w:rPr>
          <w:rStyle w:val="Allmrkuseviide"/>
          <w:rFonts w:ascii="Times New Roman" w:hAnsi="Times New Roman" w:cs="Times New Roman"/>
        </w:rPr>
        <w:footnoteRef/>
      </w:r>
      <w:r w:rsidRPr="00D052C5">
        <w:rPr>
          <w:rFonts w:ascii="Times New Roman" w:hAnsi="Times New Roman" w:cs="Times New Roman"/>
        </w:rPr>
        <w:t xml:space="preserve"> Vabariigi Valitsuse 51.</w:t>
      </w:r>
      <w:r w:rsidR="00777F31">
        <w:rPr>
          <w:rFonts w:ascii="Times New Roman" w:hAnsi="Times New Roman" w:cs="Times New Roman"/>
        </w:rPr>
        <w:t> </w:t>
      </w:r>
      <w:r w:rsidRPr="00D052C5">
        <w:rPr>
          <w:rFonts w:ascii="Times New Roman" w:hAnsi="Times New Roman" w:cs="Times New Roman"/>
        </w:rPr>
        <w:t xml:space="preserve">koosseis tegutses </w:t>
      </w:r>
      <w:r w:rsidR="009104D3" w:rsidRPr="00D052C5">
        <w:rPr>
          <w:rFonts w:ascii="Times New Roman" w:hAnsi="Times New Roman" w:cs="Times New Roman"/>
        </w:rPr>
        <w:t xml:space="preserve">ajavahemikul </w:t>
      </w:r>
      <w:r w:rsidR="00007AEF" w:rsidRPr="00D052C5">
        <w:rPr>
          <w:rFonts w:ascii="Times New Roman" w:hAnsi="Times New Roman" w:cs="Times New Roman"/>
        </w:rPr>
        <w:t>26.01</w:t>
      </w:r>
      <w:r w:rsidR="008B5206" w:rsidRPr="00D052C5">
        <w:rPr>
          <w:rFonts w:ascii="Times New Roman" w:hAnsi="Times New Roman" w:cs="Times New Roman"/>
        </w:rPr>
        <w:t>.</w:t>
      </w:r>
      <w:r w:rsidRPr="00D052C5">
        <w:rPr>
          <w:rFonts w:ascii="Times New Roman" w:hAnsi="Times New Roman" w:cs="Times New Roman"/>
        </w:rPr>
        <w:t>2021–</w:t>
      </w:r>
      <w:r w:rsidR="001D3ED9" w:rsidRPr="00D052C5">
        <w:rPr>
          <w:rFonts w:ascii="Times New Roman" w:hAnsi="Times New Roman" w:cs="Times New Roman"/>
        </w:rPr>
        <w:t>18.07.</w:t>
      </w:r>
      <w:r w:rsidRPr="00D052C5">
        <w:rPr>
          <w:rFonts w:ascii="Times New Roman" w:hAnsi="Times New Roman" w:cs="Times New Roman"/>
        </w:rPr>
        <w:t>2022.</w:t>
      </w:r>
    </w:p>
  </w:footnote>
  <w:footnote w:id="5">
    <w:p w14:paraId="497E3630" w14:textId="06240849" w:rsidR="00C50DB8" w:rsidRPr="00D33DB0" w:rsidRDefault="00C50DB8">
      <w:pPr>
        <w:pStyle w:val="Allmrkusetekst"/>
        <w:rPr>
          <w:rFonts w:ascii="Times New Roman" w:hAnsi="Times New Roman" w:cs="Times New Roman"/>
        </w:rPr>
      </w:pPr>
      <w:r w:rsidRPr="00037A71">
        <w:rPr>
          <w:rStyle w:val="Allmrkuseviide"/>
          <w:rFonts w:ascii="Times New Roman" w:hAnsi="Times New Roman" w:cs="Times New Roman"/>
        </w:rPr>
        <w:footnoteRef/>
      </w:r>
      <w:r w:rsidRPr="00037A71">
        <w:rPr>
          <w:rFonts w:ascii="Times New Roman" w:hAnsi="Times New Roman" w:cs="Times New Roman"/>
        </w:rPr>
        <w:t xml:space="preserve"> </w:t>
      </w:r>
      <w:hyperlink r:id="rId3" w:history="1">
        <w:r w:rsidR="00924420" w:rsidRPr="0007600A">
          <w:rPr>
            <w:rStyle w:val="Hperlink"/>
            <w:rFonts w:ascii="Times New Roman" w:hAnsi="Times New Roman" w:cs="Times New Roman"/>
          </w:rPr>
          <w:t>Tarbijatingimuste tulemustabel</w:t>
        </w:r>
        <w:r w:rsidR="00BD27BD" w:rsidRPr="0007600A">
          <w:rPr>
            <w:rStyle w:val="Hperlink"/>
            <w:rFonts w:ascii="Times New Roman" w:hAnsi="Times New Roman" w:cs="Times New Roman"/>
          </w:rPr>
          <w:t>: tarbijad tunnevad end ühtsel turul koduselt</w:t>
        </w:r>
      </w:hyperlink>
      <w:r w:rsidR="00CE79AC">
        <w:rPr>
          <w:rFonts w:ascii="Times New Roman" w:hAnsi="Times New Roman" w:cs="Times New Roman"/>
        </w:rPr>
        <w:t xml:space="preserve"> (2019). Euroopa Komisjon</w:t>
      </w:r>
      <w:r w:rsidR="00D7093E">
        <w:rPr>
          <w:rFonts w:ascii="Times New Roman" w:hAnsi="Times New Roman" w:cs="Times New Roman"/>
        </w:rPr>
        <w:t>.</w:t>
      </w:r>
      <w:r w:rsidR="00A33176">
        <w:rPr>
          <w:rFonts w:ascii="Times New Roman" w:hAnsi="Times New Roman" w:cs="Times New Roman"/>
        </w:rPr>
        <w:t xml:space="preserve"> </w:t>
      </w:r>
      <w:r w:rsidR="00D33DB0" w:rsidRPr="00651FD3">
        <w:rPr>
          <w:rFonts w:ascii="Times New Roman" w:hAnsi="Times New Roman" w:cs="Times New Roman"/>
        </w:rPr>
        <w:t xml:space="preserve">Tarbijatingimuste tulemustabel </w:t>
      </w:r>
      <w:r w:rsidR="00D7093E">
        <w:rPr>
          <w:rFonts w:ascii="Times New Roman" w:hAnsi="Times New Roman" w:cs="Times New Roman"/>
        </w:rPr>
        <w:t xml:space="preserve">(ingl </w:t>
      </w:r>
      <w:r w:rsidR="00D7093E" w:rsidRPr="00651FD3">
        <w:rPr>
          <w:rFonts w:ascii="Times New Roman" w:hAnsi="Times New Roman" w:cs="Times New Roman"/>
          <w:i/>
          <w:iCs/>
        </w:rPr>
        <w:t>consumer conditions scoreboard</w:t>
      </w:r>
      <w:r w:rsidR="00D7093E">
        <w:rPr>
          <w:rFonts w:ascii="Times New Roman" w:hAnsi="Times New Roman" w:cs="Times New Roman"/>
        </w:rPr>
        <w:t xml:space="preserve">) </w:t>
      </w:r>
      <w:r w:rsidR="00D33DB0" w:rsidRPr="00651FD3">
        <w:rPr>
          <w:rFonts w:ascii="Times New Roman" w:hAnsi="Times New Roman" w:cs="Times New Roman"/>
        </w:rPr>
        <w:t xml:space="preserve">näitab, kuidas toimib ühtne turg ELi tarbijate seisukohast </w:t>
      </w:r>
      <w:r w:rsidR="00A33E55">
        <w:rPr>
          <w:rFonts w:ascii="Times New Roman" w:hAnsi="Times New Roman" w:cs="Times New Roman"/>
        </w:rPr>
        <w:t>ja</w:t>
      </w:r>
      <w:r w:rsidR="00D33DB0" w:rsidRPr="00651FD3">
        <w:rPr>
          <w:rFonts w:ascii="Times New Roman" w:hAnsi="Times New Roman" w:cs="Times New Roman"/>
        </w:rPr>
        <w:t xml:space="preserve"> hoiatab võimalike probleemide eest. Tulemustabeli andmed võimaldavad Euroopa ja riikide poliitikutel ja sidusrühmadel hinnata oma poliitika mõju tarbijate heaolule ja võrrelda tulemuslikkust läbi aja</w:t>
      </w:r>
      <w:r w:rsidR="0080461A">
        <w:rPr>
          <w:rFonts w:ascii="Times New Roman" w:hAnsi="Times New Roman" w:cs="Times New Roman"/>
        </w:rPr>
        <w:t>.</w:t>
      </w:r>
    </w:p>
  </w:footnote>
  <w:footnote w:id="6">
    <w:p w14:paraId="6559C320" w14:textId="711BCC84" w:rsidR="00C50DB8" w:rsidRPr="0048269D" w:rsidRDefault="00C50DB8">
      <w:pPr>
        <w:pStyle w:val="Allmrkusetekst"/>
      </w:pPr>
      <w:r w:rsidRPr="009B6FF4">
        <w:rPr>
          <w:rStyle w:val="Allmrkuseviide"/>
          <w:rFonts w:ascii="Times New Roman" w:hAnsi="Times New Roman" w:cs="Times New Roman"/>
        </w:rPr>
        <w:footnoteRef/>
      </w:r>
      <w:r w:rsidRPr="009B6FF4">
        <w:rPr>
          <w:rFonts w:ascii="Times New Roman" w:hAnsi="Times New Roman" w:cs="Times New Roman"/>
        </w:rPr>
        <w:t xml:space="preserve"> </w:t>
      </w:r>
      <w:r w:rsidRPr="0048269D">
        <w:rPr>
          <w:rFonts w:ascii="Times New Roman" w:hAnsi="Times New Roman" w:cs="Times New Roman"/>
          <w:lang w:val="en-US"/>
        </w:rPr>
        <w:t xml:space="preserve">Consumer </w:t>
      </w:r>
      <w:r w:rsidR="00E42F9E" w:rsidRPr="0048269D">
        <w:rPr>
          <w:rFonts w:ascii="Times New Roman" w:hAnsi="Times New Roman" w:cs="Times New Roman"/>
          <w:lang w:val="en-US"/>
        </w:rPr>
        <w:t>c</w:t>
      </w:r>
      <w:r w:rsidRPr="0048269D">
        <w:rPr>
          <w:rFonts w:ascii="Times New Roman" w:hAnsi="Times New Roman" w:cs="Times New Roman"/>
          <w:lang w:val="en-US"/>
        </w:rPr>
        <w:t xml:space="preserve">onditions </w:t>
      </w:r>
      <w:r w:rsidR="00E42F9E" w:rsidRPr="0048269D">
        <w:rPr>
          <w:rFonts w:ascii="Times New Roman" w:hAnsi="Times New Roman" w:cs="Times New Roman"/>
          <w:lang w:val="en-US"/>
        </w:rPr>
        <w:t>s</w:t>
      </w:r>
      <w:r w:rsidRPr="0048269D">
        <w:rPr>
          <w:rFonts w:ascii="Times New Roman" w:hAnsi="Times New Roman" w:cs="Times New Roman"/>
          <w:lang w:val="en-US"/>
        </w:rPr>
        <w:t>urvey</w:t>
      </w:r>
      <w:r w:rsidR="00236C53" w:rsidRPr="00D052C5">
        <w:rPr>
          <w:rFonts w:ascii="Times New Roman" w:hAnsi="Times New Roman" w:cs="Times New Roman"/>
          <w:lang w:val="en-US"/>
        </w:rPr>
        <w:t xml:space="preserve"> (2023). </w:t>
      </w:r>
      <w:r w:rsidR="00C02037">
        <w:rPr>
          <w:rFonts w:ascii="Times New Roman" w:hAnsi="Times New Roman" w:cs="Times New Roman"/>
        </w:rPr>
        <w:t>Euroopa Komisjon</w:t>
      </w:r>
      <w:r w:rsidR="00516371" w:rsidRPr="0048269D">
        <w:rPr>
          <w:rFonts w:ascii="Times New Roman" w:hAnsi="Times New Roman" w:cs="Times New Roman"/>
        </w:rPr>
        <w:t>.</w:t>
      </w:r>
      <w:r w:rsidR="008C303D" w:rsidRPr="0048269D">
        <w:rPr>
          <w:rFonts w:ascii="Times New Roman" w:hAnsi="Times New Roman" w:cs="Times New Roman"/>
        </w:rPr>
        <w:t xml:space="preserve"> </w:t>
      </w:r>
      <w:hyperlink r:id="rId4" w:history="1">
        <w:r w:rsidRPr="0048269D">
          <w:rPr>
            <w:rStyle w:val="Hperlink"/>
            <w:rFonts w:ascii="Times New Roman" w:hAnsi="Times New Roman" w:cs="Times New Roman"/>
            <w:color w:val="auto"/>
          </w:rPr>
          <w:t>https://commission.europa.eu/system/files/2023-03/ccs_factsheet_estonia.pdf</w:t>
        </w:r>
      </w:hyperlink>
      <w:r w:rsidRPr="0048269D">
        <w:rPr>
          <w:rFonts w:ascii="Times New Roman" w:hAnsi="Times New Roman" w:cs="Times New Roman"/>
        </w:rPr>
        <w:t>.</w:t>
      </w:r>
      <w:r w:rsidRPr="0048269D">
        <w:t xml:space="preserve"> </w:t>
      </w:r>
    </w:p>
  </w:footnote>
  <w:footnote w:id="7">
    <w:p w14:paraId="4C93DA8C" w14:textId="7761D0B8" w:rsidR="00BA65D2" w:rsidRPr="00671041" w:rsidRDefault="00BA65D2">
      <w:pPr>
        <w:pStyle w:val="Allmrkusetekst"/>
        <w:rPr>
          <w:rFonts w:ascii="Times New Roman" w:hAnsi="Times New Roman" w:cs="Times New Roman"/>
        </w:rPr>
      </w:pPr>
      <w:r w:rsidRPr="00671041">
        <w:rPr>
          <w:rStyle w:val="Allmrkuseviide"/>
          <w:rFonts w:ascii="Times New Roman" w:hAnsi="Times New Roman" w:cs="Times New Roman"/>
        </w:rPr>
        <w:footnoteRef/>
      </w:r>
      <w:r w:rsidRPr="00671041">
        <w:rPr>
          <w:rFonts w:ascii="Times New Roman" w:hAnsi="Times New Roman" w:cs="Times New Roman"/>
        </w:rPr>
        <w:t xml:space="preserve"> </w:t>
      </w:r>
      <w:hyperlink r:id="rId5" w:history="1">
        <w:r w:rsidRPr="00671041">
          <w:rPr>
            <w:rStyle w:val="Hperlink"/>
            <w:rFonts w:ascii="Times New Roman" w:hAnsi="Times New Roman" w:cs="Times New Roman"/>
            <w:shd w:val="clear" w:color="auto" w:fill="FFFFFF"/>
          </w:rPr>
          <w:t>RT I, 10.12.2021, 2</w:t>
        </w:r>
      </w:hyperlink>
    </w:p>
  </w:footnote>
  <w:footnote w:id="8">
    <w:p w14:paraId="28F5BE58" w14:textId="0297B48D" w:rsidR="00B93697" w:rsidRPr="00651FD3" w:rsidRDefault="00B93697">
      <w:pPr>
        <w:pStyle w:val="Allmrkusetekst"/>
        <w:rPr>
          <w:rFonts w:ascii="Times New Roman" w:hAnsi="Times New Roman" w:cs="Times New Roman"/>
        </w:rPr>
      </w:pPr>
      <w:r w:rsidRPr="00671041">
        <w:rPr>
          <w:rStyle w:val="Allmrkuseviide"/>
          <w:rFonts w:ascii="Times New Roman" w:hAnsi="Times New Roman" w:cs="Times New Roman"/>
        </w:rPr>
        <w:footnoteRef/>
      </w:r>
      <w:r w:rsidRPr="00671041">
        <w:rPr>
          <w:rFonts w:ascii="Times New Roman" w:hAnsi="Times New Roman" w:cs="Times New Roman"/>
        </w:rPr>
        <w:t xml:space="preserve"> </w:t>
      </w:r>
      <w:hyperlink r:id="rId6" w:history="1">
        <w:r w:rsidRPr="00671041">
          <w:rPr>
            <w:rStyle w:val="Hperlink"/>
            <w:rFonts w:ascii="Times New Roman" w:hAnsi="Times New Roman" w:cs="Times New Roman"/>
            <w:shd w:val="clear" w:color="auto" w:fill="FFFFFF"/>
          </w:rPr>
          <w:t>RT I, 06.07.2023, 106</w:t>
        </w:r>
      </w:hyperlink>
    </w:p>
  </w:footnote>
  <w:footnote w:id="9">
    <w:p w14:paraId="06486C83" w14:textId="75E6E8AD" w:rsidR="00FE1D03" w:rsidRDefault="00FE1D03">
      <w:pPr>
        <w:pStyle w:val="Allmrkusetekst"/>
      </w:pPr>
      <w:r>
        <w:rPr>
          <w:rStyle w:val="Allmrkuseviide"/>
        </w:rPr>
        <w:footnoteRef/>
      </w:r>
      <w:r>
        <w:t xml:space="preserve"> </w:t>
      </w:r>
      <w:r w:rsidRPr="00EA3A3F">
        <w:rPr>
          <w:rFonts w:ascii="Times New Roman" w:hAnsi="Times New Roman" w:cs="Times New Roman"/>
          <w:color w:val="333333"/>
          <w:shd w:val="clear" w:color="auto" w:fill="FFFFFF"/>
        </w:rPr>
        <w:t xml:space="preserve">Euroopa Parlamendi ja nõukogu </w:t>
      </w:r>
      <w:hyperlink r:id="rId7" w:history="1">
        <w:r w:rsidRPr="001C1F4E">
          <w:rPr>
            <w:rStyle w:val="Hperlink"/>
            <w:rFonts w:ascii="Times New Roman" w:hAnsi="Times New Roman" w:cs="Times New Roman"/>
            <w:shd w:val="clear" w:color="auto" w:fill="FFFFFF"/>
          </w:rPr>
          <w:t>määrus (EL) nr 1215/2012</w:t>
        </w:r>
      </w:hyperlink>
      <w:r w:rsidRPr="00EA3A3F">
        <w:rPr>
          <w:rFonts w:ascii="Times New Roman" w:hAnsi="Times New Roman" w:cs="Times New Roman"/>
          <w:color w:val="333333"/>
          <w:shd w:val="clear" w:color="auto" w:fill="FFFFFF"/>
        </w:rPr>
        <w:t xml:space="preserve"> kohtualluvuse ning kohtuotsuste tunnustamise ja täitmise kohta tsiviil- ja kaubandusasjades (uuesti sõnastatud)</w:t>
      </w:r>
    </w:p>
  </w:footnote>
  <w:footnote w:id="10">
    <w:p w14:paraId="17093EA3" w14:textId="0FFD6BB0" w:rsidR="00847F3F" w:rsidRPr="00847F3F" w:rsidRDefault="00847F3F">
      <w:pPr>
        <w:pStyle w:val="Allmrkusetekst"/>
        <w:rPr>
          <w:rFonts w:ascii="Times New Roman" w:hAnsi="Times New Roman" w:cs="Times New Roman"/>
          <w:sz w:val="22"/>
          <w:szCs w:val="22"/>
        </w:rPr>
      </w:pPr>
      <w:r w:rsidRPr="00847F3F">
        <w:rPr>
          <w:rStyle w:val="Allmrkuseviide"/>
          <w:rFonts w:ascii="Times New Roman" w:hAnsi="Times New Roman" w:cs="Times New Roman"/>
          <w:sz w:val="22"/>
          <w:szCs w:val="22"/>
        </w:rPr>
        <w:footnoteRef/>
      </w:r>
      <w:r w:rsidRPr="00847F3F">
        <w:rPr>
          <w:rFonts w:ascii="Times New Roman" w:hAnsi="Times New Roman" w:cs="Times New Roman"/>
          <w:sz w:val="22"/>
          <w:szCs w:val="22"/>
        </w:rPr>
        <w:t xml:space="preserve"> </w:t>
      </w:r>
      <w:hyperlink r:id="rId8" w:anchor="para15lg2p1" w:history="1">
        <w:r w:rsidRPr="00954EF8">
          <w:rPr>
            <w:rStyle w:val="Hperlink"/>
            <w:rFonts w:ascii="Times New Roman" w:hAnsi="Times New Roman" w:cs="Times New Roman"/>
            <w:shd w:val="clear" w:color="auto" w:fill="FFFFFF"/>
          </w:rPr>
          <w:t>RT I, 11.03.2023, 86</w:t>
        </w:r>
      </w:hyperlink>
    </w:p>
  </w:footnote>
  <w:footnote w:id="11">
    <w:p w14:paraId="455933CF" w14:textId="375D5D7B" w:rsidR="0090052F" w:rsidRPr="00D052C5" w:rsidRDefault="0090052F">
      <w:pPr>
        <w:pStyle w:val="Allmrkusetekst"/>
        <w:rPr>
          <w:sz w:val="22"/>
          <w:szCs w:val="22"/>
        </w:rPr>
      </w:pPr>
      <w:r>
        <w:rPr>
          <w:rStyle w:val="Allmrkuseviide"/>
        </w:rPr>
        <w:footnoteRef/>
      </w:r>
      <w:r>
        <w:t xml:space="preserve"> </w:t>
      </w:r>
      <w:r w:rsidRPr="00D052C5">
        <w:rPr>
          <w:rFonts w:ascii="Times New Roman" w:hAnsi="Times New Roman" w:cs="Times New Roman"/>
        </w:rPr>
        <w:t>Näiteks võlaõigusseadus, tsiviilkohtumenetluse seadustik.</w:t>
      </w:r>
    </w:p>
  </w:footnote>
  <w:footnote w:id="12">
    <w:p w14:paraId="381F77B0" w14:textId="4D8F0E9A" w:rsidR="00707C77" w:rsidRPr="003A35DE" w:rsidRDefault="00707C77" w:rsidP="003A35DE">
      <w:pPr>
        <w:pStyle w:val="Allmrkusetekst"/>
        <w:tabs>
          <w:tab w:val="left" w:pos="2127"/>
        </w:tabs>
      </w:pPr>
      <w:r w:rsidRPr="003A35DE">
        <w:rPr>
          <w:rStyle w:val="Allmrkuseviide"/>
        </w:rPr>
        <w:footnoteRef/>
      </w:r>
      <w:r w:rsidRPr="003A35DE">
        <w:t xml:space="preserve"> </w:t>
      </w:r>
      <w:r w:rsidRPr="00D052C5">
        <w:rPr>
          <w:rFonts w:ascii="Times New Roman" w:hAnsi="Times New Roman" w:cs="Times New Roman"/>
        </w:rPr>
        <w:t>Tervishoiuteenused on teenused, mida tervishoiutöötajad osutavad patsientidele nende tervise hindamiseks, säilitamiseks või taastamiseks, sealhulgas ravimite ja meditsiiniseadmete väljakirjutamine, väljastamine ja nendega varustamine.</w:t>
      </w:r>
    </w:p>
  </w:footnote>
  <w:footnote w:id="13">
    <w:p w14:paraId="3D72CA18" w14:textId="67FC8578" w:rsidR="00A55366" w:rsidRDefault="00A55366">
      <w:pPr>
        <w:pStyle w:val="Allmrkusetekst"/>
      </w:pPr>
      <w:r>
        <w:rPr>
          <w:rStyle w:val="Allmrkuseviide"/>
        </w:rPr>
        <w:footnoteRef/>
      </w:r>
      <w:r w:rsidR="00204442">
        <w:t> </w:t>
      </w:r>
      <w:r w:rsidRPr="00F32418">
        <w:rPr>
          <w:rFonts w:ascii="Times New Roman" w:hAnsi="Times New Roman" w:cs="Times New Roman"/>
        </w:rPr>
        <w:t>E</w:t>
      </w:r>
      <w:r>
        <w:rPr>
          <w:rFonts w:ascii="Times New Roman" w:hAnsi="Times New Roman" w:cs="Times New Roman"/>
        </w:rPr>
        <w:t>rns</w:t>
      </w:r>
      <w:r w:rsidR="00204442">
        <w:rPr>
          <w:rFonts w:ascii="Times New Roman" w:hAnsi="Times New Roman" w:cs="Times New Roman"/>
        </w:rPr>
        <w:t>t</w:t>
      </w:r>
      <w:r w:rsidR="00FE277C">
        <w:rPr>
          <w:rFonts w:ascii="Times New Roman" w:hAnsi="Times New Roman" w:cs="Times New Roman"/>
        </w:rPr>
        <w:t> </w:t>
      </w:r>
      <w:r w:rsidRPr="00F32418">
        <w:rPr>
          <w:rFonts w:ascii="Times New Roman" w:hAnsi="Times New Roman" w:cs="Times New Roman"/>
        </w:rPr>
        <w:t>&amp;</w:t>
      </w:r>
      <w:r w:rsidR="00FE277C">
        <w:rPr>
          <w:rFonts w:ascii="Times New Roman" w:hAnsi="Times New Roman" w:cs="Times New Roman"/>
        </w:rPr>
        <w:t> </w:t>
      </w:r>
      <w:r w:rsidRPr="00F32418">
        <w:rPr>
          <w:rFonts w:ascii="Times New Roman" w:hAnsi="Times New Roman" w:cs="Times New Roman"/>
        </w:rPr>
        <w:t>Y</w:t>
      </w:r>
      <w:r>
        <w:rPr>
          <w:rFonts w:ascii="Times New Roman" w:hAnsi="Times New Roman" w:cs="Times New Roman"/>
        </w:rPr>
        <w:t>oung Baltic AS</w:t>
      </w:r>
      <w:r w:rsidRPr="00F32418">
        <w:rPr>
          <w:rFonts w:ascii="Times New Roman" w:hAnsi="Times New Roman" w:cs="Times New Roman"/>
        </w:rPr>
        <w:t xml:space="preserve"> (2019). Tarbijavaidluste kohtuvälise lahendamise võimalikud mudelid Eestis – lõpparuanne</w:t>
      </w:r>
      <w:r>
        <w:rPr>
          <w:rFonts w:ascii="Times New Roman" w:hAnsi="Times New Roman" w:cs="Times New Roman"/>
        </w:rPr>
        <w:t xml:space="preserve"> 17.12.2019. Tallinn: Riigikantselei</w:t>
      </w:r>
      <w:r w:rsidR="00104863">
        <w:rPr>
          <w:rFonts w:ascii="Times New Roman" w:hAnsi="Times New Roman" w:cs="Times New Roman"/>
        </w:rPr>
        <w:t>.</w:t>
      </w:r>
    </w:p>
  </w:footnote>
  <w:footnote w:id="14">
    <w:p w14:paraId="76A98867" w14:textId="37C5BF3E" w:rsidR="003F361B" w:rsidRDefault="003F361B">
      <w:pPr>
        <w:pStyle w:val="Allmrkusetekst"/>
      </w:pPr>
      <w:r>
        <w:rPr>
          <w:rStyle w:val="Allmrkuseviide"/>
        </w:rPr>
        <w:footnoteRef/>
      </w:r>
      <w:r>
        <w:t xml:space="preserve"> </w:t>
      </w:r>
      <w:hyperlink r:id="rId9" w:history="1">
        <w:r w:rsidRPr="00C07C86">
          <w:rPr>
            <w:rStyle w:val="Hperlink"/>
            <w:rFonts w:ascii="Times New Roman" w:hAnsi="Times New Roman" w:cs="Times New Roman"/>
            <w:shd w:val="clear" w:color="auto" w:fill="FFFFFF"/>
          </w:rPr>
          <w:t>RT I, 06.07.2023, 21</w:t>
        </w:r>
      </w:hyperlink>
    </w:p>
  </w:footnote>
  <w:footnote w:id="15">
    <w:p w14:paraId="297597FA" w14:textId="3669440D" w:rsidR="00511DF8" w:rsidRPr="00163AEA" w:rsidRDefault="00511DF8" w:rsidP="009F0098">
      <w:pPr>
        <w:pStyle w:val="Allmrkusetekst"/>
        <w:rPr>
          <w:rFonts w:ascii="Times New Roman" w:hAnsi="Times New Roman" w:cs="Times New Roman"/>
        </w:rPr>
      </w:pPr>
      <w:r w:rsidRPr="00163AEA">
        <w:rPr>
          <w:rStyle w:val="Allmrkuseviide"/>
          <w:rFonts w:ascii="Times New Roman" w:hAnsi="Times New Roman" w:cs="Times New Roman"/>
        </w:rPr>
        <w:footnoteRef/>
      </w:r>
      <w:r w:rsidRPr="00163AEA">
        <w:rPr>
          <w:rFonts w:ascii="Times New Roman" w:hAnsi="Times New Roman" w:cs="Times New Roman"/>
        </w:rPr>
        <w:t xml:space="preserve"> </w:t>
      </w:r>
      <w:r w:rsidR="00591A30" w:rsidRPr="00B23062">
        <w:rPr>
          <w:rFonts w:ascii="Times New Roman" w:hAnsi="Times New Roman" w:cs="Times New Roman"/>
          <w:color w:val="202020"/>
          <w:shd w:val="clear" w:color="auto" w:fill="FFFFFF"/>
        </w:rPr>
        <w:t>RT I, 19.02.2019, 33</w:t>
      </w:r>
    </w:p>
  </w:footnote>
  <w:footnote w:id="16">
    <w:p w14:paraId="730963B1" w14:textId="33915B0C" w:rsidR="00B721CA" w:rsidRPr="00960E9B" w:rsidRDefault="00B721CA">
      <w:pPr>
        <w:pStyle w:val="Allmrkusetekst"/>
        <w:rPr>
          <w:rFonts w:ascii="Times New Roman" w:hAnsi="Times New Roman" w:cs="Times New Roman"/>
        </w:rPr>
      </w:pPr>
      <w:r w:rsidRPr="00960E9B">
        <w:rPr>
          <w:rStyle w:val="Allmrkuseviide"/>
          <w:rFonts w:ascii="Times New Roman" w:hAnsi="Times New Roman" w:cs="Times New Roman"/>
        </w:rPr>
        <w:footnoteRef/>
      </w:r>
      <w:r w:rsidRPr="00960E9B">
        <w:rPr>
          <w:rFonts w:ascii="Times New Roman" w:hAnsi="Times New Roman" w:cs="Times New Roman"/>
        </w:rPr>
        <w:t xml:space="preserve"> </w:t>
      </w:r>
      <w:hyperlink r:id="rId10" w:anchor="para47" w:history="1">
        <w:r w:rsidRPr="00960E9B">
          <w:rPr>
            <w:rStyle w:val="Hperlink"/>
            <w:rFonts w:ascii="Times New Roman" w:hAnsi="Times New Roman" w:cs="Times New Roman"/>
            <w:shd w:val="clear" w:color="auto" w:fill="FFFFFF"/>
          </w:rPr>
          <w:t>RT I, 11.03.2023, 19</w:t>
        </w:r>
      </w:hyperlink>
    </w:p>
  </w:footnote>
  <w:footnote w:id="17">
    <w:p w14:paraId="4FC3C4FA" w14:textId="409563A4" w:rsidR="00511DF8" w:rsidRPr="00B315DA" w:rsidRDefault="00511DF8">
      <w:pPr>
        <w:pStyle w:val="Allmrkusetekst"/>
        <w:rPr>
          <w:rFonts w:ascii="Times New Roman" w:hAnsi="Times New Roman" w:cs="Times New Roman"/>
        </w:rPr>
      </w:pPr>
      <w:r w:rsidRPr="00B315DA">
        <w:rPr>
          <w:rStyle w:val="Allmrkuseviide"/>
          <w:rFonts w:ascii="Times New Roman" w:hAnsi="Times New Roman" w:cs="Times New Roman"/>
        </w:rPr>
        <w:footnoteRef/>
      </w:r>
      <w:r w:rsidR="00976C56">
        <w:rPr>
          <w:rFonts w:ascii="Times New Roman" w:hAnsi="Times New Roman" w:cs="Times New Roman"/>
        </w:rPr>
        <w:t> </w:t>
      </w:r>
      <w:r w:rsidRPr="00F32418">
        <w:rPr>
          <w:rFonts w:ascii="Times New Roman" w:hAnsi="Times New Roman" w:cs="Times New Roman"/>
        </w:rPr>
        <w:t>E</w:t>
      </w:r>
      <w:r w:rsidR="00640B0D">
        <w:rPr>
          <w:rFonts w:ascii="Times New Roman" w:hAnsi="Times New Roman" w:cs="Times New Roman"/>
        </w:rPr>
        <w:t>rnst</w:t>
      </w:r>
      <w:r w:rsidR="00CA1877">
        <w:rPr>
          <w:rFonts w:ascii="Times New Roman" w:hAnsi="Times New Roman" w:cs="Times New Roman"/>
        </w:rPr>
        <w:t> </w:t>
      </w:r>
      <w:r w:rsidRPr="00F32418">
        <w:rPr>
          <w:rFonts w:ascii="Times New Roman" w:hAnsi="Times New Roman" w:cs="Times New Roman"/>
        </w:rPr>
        <w:t>&amp;</w:t>
      </w:r>
      <w:r w:rsidR="00CA1877">
        <w:rPr>
          <w:rFonts w:ascii="Times New Roman" w:hAnsi="Times New Roman" w:cs="Times New Roman"/>
        </w:rPr>
        <w:t> </w:t>
      </w:r>
      <w:r w:rsidRPr="00F32418">
        <w:rPr>
          <w:rFonts w:ascii="Times New Roman" w:hAnsi="Times New Roman" w:cs="Times New Roman"/>
        </w:rPr>
        <w:t>Y</w:t>
      </w:r>
      <w:r w:rsidR="00640B0D">
        <w:rPr>
          <w:rFonts w:ascii="Times New Roman" w:hAnsi="Times New Roman" w:cs="Times New Roman"/>
        </w:rPr>
        <w:t>oung Baltic AS</w:t>
      </w:r>
      <w:r w:rsidRPr="00F32418">
        <w:rPr>
          <w:rFonts w:ascii="Times New Roman" w:hAnsi="Times New Roman" w:cs="Times New Roman"/>
        </w:rPr>
        <w:t xml:space="preserve"> (2019). Tarbijavaidluste kohtuvälise lahendamise võimalikud mudelid Eestis – lõpparuanne</w:t>
      </w:r>
      <w:r w:rsidR="004C25BC">
        <w:rPr>
          <w:rFonts w:ascii="Times New Roman" w:hAnsi="Times New Roman" w:cs="Times New Roman"/>
        </w:rPr>
        <w:t xml:space="preserve"> 17.12.2019</w:t>
      </w:r>
      <w:r w:rsidR="00F13EA1">
        <w:rPr>
          <w:rFonts w:ascii="Times New Roman" w:hAnsi="Times New Roman" w:cs="Times New Roman"/>
        </w:rPr>
        <w:t>. Tallinn: Riigikantselei</w:t>
      </w:r>
      <w:r w:rsidR="00A81B17">
        <w:rPr>
          <w:rFonts w:ascii="Times New Roman" w:hAnsi="Times New Roman" w:cs="Times New Roman"/>
        </w:rPr>
        <w:t xml:space="preserve">, </w:t>
      </w:r>
      <w:r w:rsidRPr="00F32418">
        <w:rPr>
          <w:rFonts w:ascii="Times New Roman" w:hAnsi="Times New Roman" w:cs="Times New Roman"/>
        </w:rPr>
        <w:t>lk 56</w:t>
      </w:r>
      <w:r w:rsidR="0009546D">
        <w:rPr>
          <w:rFonts w:ascii="Times New Roman" w:hAnsi="Times New Roman" w:cs="Times New Roman"/>
        </w:rPr>
        <w:t>–</w:t>
      </w:r>
      <w:r w:rsidRPr="00F32418">
        <w:rPr>
          <w:rFonts w:ascii="Times New Roman" w:hAnsi="Times New Roman" w:cs="Times New Roman"/>
        </w:rPr>
        <w:t>60</w:t>
      </w:r>
    </w:p>
  </w:footnote>
  <w:footnote w:id="18">
    <w:p w14:paraId="1DC159BC" w14:textId="63F95E13" w:rsidR="00D545CF" w:rsidRPr="006B424B" w:rsidRDefault="00D545CF">
      <w:pPr>
        <w:pStyle w:val="Allmrkusetekst"/>
        <w:rPr>
          <w:rFonts w:ascii="Times New Roman" w:hAnsi="Times New Roman" w:cs="Times New Roman"/>
        </w:rPr>
      </w:pPr>
      <w:r>
        <w:rPr>
          <w:rStyle w:val="Allmrkuseviide"/>
        </w:rPr>
        <w:footnoteRef/>
      </w:r>
      <w:r w:rsidR="00976C56">
        <w:t> </w:t>
      </w:r>
      <w:r w:rsidRPr="006B424B">
        <w:rPr>
          <w:rFonts w:ascii="Times New Roman" w:hAnsi="Times New Roman" w:cs="Times New Roman"/>
          <w:color w:val="333333"/>
          <w:shd w:val="clear" w:color="auto" w:fill="FFFFFF"/>
        </w:rPr>
        <w:t xml:space="preserve">Euroopa Parlamendi ja nõukogu </w:t>
      </w:r>
      <w:hyperlink r:id="rId11" w:history="1">
        <w:r w:rsidRPr="003A6B50">
          <w:rPr>
            <w:rStyle w:val="Hperlink"/>
            <w:rFonts w:ascii="Times New Roman" w:hAnsi="Times New Roman" w:cs="Times New Roman"/>
            <w:shd w:val="clear" w:color="auto" w:fill="FFFFFF"/>
          </w:rPr>
          <w:t>direktiiv 2013/11/EL</w:t>
        </w:r>
      </w:hyperlink>
      <w:r w:rsidRPr="006B424B">
        <w:rPr>
          <w:rFonts w:ascii="Times New Roman" w:hAnsi="Times New Roman" w:cs="Times New Roman"/>
          <w:color w:val="333333"/>
          <w:shd w:val="clear" w:color="auto" w:fill="FFFFFF"/>
        </w:rPr>
        <w:t xml:space="preserve"> tarbijavaidluste kohtuvälise lahendamise kohta, millega muudetakse määrust (EÜ) nr 2006/2004 ja direktiivi 2009/22/EÜ (tarbijavaidluste kohtuvälise lahendamise direktiiv)</w:t>
      </w:r>
    </w:p>
  </w:footnote>
  <w:footnote w:id="19">
    <w:p w14:paraId="56FE4CDA" w14:textId="2872AC7E" w:rsidR="00511DF8" w:rsidRDefault="00511DF8">
      <w:pPr>
        <w:pStyle w:val="Allmrkusetekst"/>
      </w:pPr>
      <w:r w:rsidRPr="00B315DA">
        <w:rPr>
          <w:rStyle w:val="Allmrkuseviide"/>
          <w:rFonts w:ascii="Times New Roman" w:hAnsi="Times New Roman" w:cs="Times New Roman"/>
        </w:rPr>
        <w:footnoteRef/>
      </w:r>
      <w:bookmarkStart w:id="23" w:name="_Hlk47696826"/>
      <w:r w:rsidR="00976C56">
        <w:rPr>
          <w:rFonts w:ascii="Times New Roman" w:hAnsi="Times New Roman" w:cs="Times New Roman"/>
        </w:rPr>
        <w:t> </w:t>
      </w:r>
      <w:r w:rsidRPr="00F32418">
        <w:rPr>
          <w:rFonts w:ascii="Times New Roman" w:hAnsi="Times New Roman" w:cs="Times New Roman"/>
        </w:rPr>
        <w:t>E</w:t>
      </w:r>
      <w:bookmarkStart w:id="24" w:name="_Hlk42768435"/>
      <w:r w:rsidR="004677F1">
        <w:rPr>
          <w:rFonts w:ascii="Times New Roman" w:hAnsi="Times New Roman" w:cs="Times New Roman"/>
        </w:rPr>
        <w:t>rnst</w:t>
      </w:r>
      <w:r w:rsidR="007B0517">
        <w:rPr>
          <w:rFonts w:ascii="Times New Roman" w:hAnsi="Times New Roman" w:cs="Times New Roman"/>
        </w:rPr>
        <w:t> </w:t>
      </w:r>
      <w:r w:rsidRPr="00F32418">
        <w:rPr>
          <w:rFonts w:ascii="Times New Roman" w:hAnsi="Times New Roman" w:cs="Times New Roman"/>
        </w:rPr>
        <w:t>&amp;</w:t>
      </w:r>
      <w:r w:rsidR="007B0517">
        <w:rPr>
          <w:rFonts w:ascii="Times New Roman" w:hAnsi="Times New Roman" w:cs="Times New Roman"/>
        </w:rPr>
        <w:t> </w:t>
      </w:r>
      <w:r w:rsidRPr="00F32418">
        <w:rPr>
          <w:rFonts w:ascii="Times New Roman" w:hAnsi="Times New Roman" w:cs="Times New Roman"/>
        </w:rPr>
        <w:t>Y</w:t>
      </w:r>
      <w:r w:rsidR="004677F1">
        <w:rPr>
          <w:rFonts w:ascii="Times New Roman" w:hAnsi="Times New Roman" w:cs="Times New Roman"/>
        </w:rPr>
        <w:t>oung</w:t>
      </w:r>
      <w:r w:rsidR="00A10660">
        <w:rPr>
          <w:rFonts w:ascii="Times New Roman" w:hAnsi="Times New Roman" w:cs="Times New Roman"/>
        </w:rPr>
        <w:t xml:space="preserve"> Baltic AS</w:t>
      </w:r>
      <w:r w:rsidR="004677F1">
        <w:rPr>
          <w:rFonts w:ascii="Times New Roman" w:hAnsi="Times New Roman" w:cs="Times New Roman"/>
        </w:rPr>
        <w:t xml:space="preserve"> </w:t>
      </w:r>
      <w:r w:rsidRPr="00F32418">
        <w:rPr>
          <w:rFonts w:ascii="Times New Roman" w:hAnsi="Times New Roman" w:cs="Times New Roman"/>
        </w:rPr>
        <w:t>(2019). Tarbijavaidluste kohtuvälise lahendamise võimalikud mudelid Eestis – lõpparuanne, 17.12.2019</w:t>
      </w:r>
      <w:bookmarkEnd w:id="24"/>
      <w:r w:rsidR="00A77E47">
        <w:rPr>
          <w:rFonts w:ascii="Times New Roman" w:hAnsi="Times New Roman" w:cs="Times New Roman"/>
        </w:rPr>
        <w:t xml:space="preserve">. Tallinn: Riigikantselei, </w:t>
      </w:r>
      <w:r w:rsidRPr="00F32418">
        <w:rPr>
          <w:rFonts w:ascii="Times New Roman" w:hAnsi="Times New Roman" w:cs="Times New Roman"/>
        </w:rPr>
        <w:t>lk 107</w:t>
      </w:r>
      <w:bookmarkEnd w:id="23"/>
    </w:p>
  </w:footnote>
  <w:footnote w:id="20">
    <w:p w14:paraId="40A05813" w14:textId="4B613423" w:rsidR="008255CC" w:rsidRPr="00D052C5" w:rsidRDefault="008255CC">
      <w:pPr>
        <w:pStyle w:val="Allmrkusetekst"/>
        <w:rPr>
          <w:rFonts w:ascii="Times New Roman" w:hAnsi="Times New Roman" w:cs="Times New Roman"/>
        </w:rPr>
      </w:pPr>
      <w:r w:rsidRPr="00D052C5">
        <w:rPr>
          <w:rStyle w:val="Allmrkuseviide"/>
          <w:rFonts w:ascii="Times New Roman" w:hAnsi="Times New Roman" w:cs="Times New Roman"/>
        </w:rPr>
        <w:footnoteRef/>
      </w:r>
      <w:r w:rsidRPr="00D052C5">
        <w:rPr>
          <w:rFonts w:ascii="Times New Roman" w:hAnsi="Times New Roman" w:cs="Times New Roman"/>
        </w:rPr>
        <w:t xml:space="preserve"> </w:t>
      </w:r>
      <w:r w:rsidRPr="00D052C5">
        <w:rPr>
          <w:rFonts w:ascii="Times New Roman" w:hAnsi="Times New Roman" w:cs="Times New Roman"/>
          <w:color w:val="333333"/>
          <w:shd w:val="clear" w:color="auto" w:fill="FFFFFF"/>
        </w:rPr>
        <w:t xml:space="preserve">Euroopa Parlamendi ja nõukogu </w:t>
      </w:r>
      <w:hyperlink r:id="rId12" w:history="1">
        <w:r w:rsidRPr="00D052C5">
          <w:rPr>
            <w:rStyle w:val="Hperlink"/>
            <w:rFonts w:ascii="Times New Roman" w:hAnsi="Times New Roman" w:cs="Times New Roman"/>
          </w:rPr>
          <w:t>määrus (EÜ) nr 593/2008</w:t>
        </w:r>
      </w:hyperlink>
      <w:r w:rsidR="004E71E6">
        <w:rPr>
          <w:rFonts w:ascii="Times New Roman" w:hAnsi="Times New Roman" w:cs="Times New Roman"/>
          <w:color w:val="333333"/>
          <w:shd w:val="clear" w:color="auto" w:fill="FFFFFF"/>
        </w:rPr>
        <w:t xml:space="preserve"> </w:t>
      </w:r>
      <w:r w:rsidRPr="00D052C5">
        <w:rPr>
          <w:rFonts w:ascii="Times New Roman" w:hAnsi="Times New Roman" w:cs="Times New Roman"/>
          <w:color w:val="333333"/>
          <w:shd w:val="clear" w:color="auto" w:fill="FFFFFF"/>
        </w:rPr>
        <w:t>lepinguliste võlasuhete suhtes kohaldatava õiguse kohta (Rooma I)</w:t>
      </w:r>
    </w:p>
  </w:footnote>
  <w:footnote w:id="21">
    <w:p w14:paraId="32D9308B" w14:textId="52215665" w:rsidR="00511DF8" w:rsidRDefault="00511DF8" w:rsidP="00A8454C">
      <w:pPr>
        <w:pStyle w:val="Allmrkusetekst"/>
        <w:jc w:val="both"/>
      </w:pPr>
      <w:r>
        <w:rPr>
          <w:rStyle w:val="Allmrkuseviide"/>
        </w:rPr>
        <w:footnoteRef/>
      </w:r>
      <w:r>
        <w:t xml:space="preserve"> </w:t>
      </w:r>
      <w:r w:rsidRPr="00A8454C">
        <w:rPr>
          <w:rFonts w:ascii="Times New Roman" w:hAnsi="Times New Roman" w:cs="Times New Roman"/>
        </w:rPr>
        <w:t>Euroopa Parlamendi ja nõukogu direktiiv 2013/11/EL, 21. mai 2013 , tarbijavaidluste kohtuvälise lahendamise kohta, millega muudetakse määrust (EÜ) nr 2006/2004 ja direktiivi 2009/22/EÜ (tarbijavaidluste kohtuvälise lahendamise direktiiv)</w:t>
      </w:r>
    </w:p>
  </w:footnote>
  <w:footnote w:id="22">
    <w:p w14:paraId="73C6C3D3" w14:textId="08EA1753" w:rsidR="00E33C1C" w:rsidRPr="0036152E" w:rsidRDefault="00E33C1C">
      <w:pPr>
        <w:pStyle w:val="Allmrkusetekst"/>
        <w:rPr>
          <w:rFonts w:ascii="Times New Roman" w:hAnsi="Times New Roman" w:cs="Times New Roman"/>
          <w:sz w:val="22"/>
          <w:szCs w:val="22"/>
        </w:rPr>
      </w:pPr>
      <w:r w:rsidRPr="0036152E">
        <w:rPr>
          <w:rStyle w:val="Allmrkuseviide"/>
          <w:rFonts w:ascii="Times New Roman" w:hAnsi="Times New Roman" w:cs="Times New Roman"/>
          <w:sz w:val="22"/>
          <w:szCs w:val="22"/>
        </w:rPr>
        <w:footnoteRef/>
      </w:r>
      <w:r w:rsidRPr="0036152E">
        <w:rPr>
          <w:rFonts w:ascii="Times New Roman" w:hAnsi="Times New Roman" w:cs="Times New Roman"/>
          <w:sz w:val="22"/>
          <w:szCs w:val="22"/>
        </w:rPr>
        <w:t xml:space="preserve"> </w:t>
      </w:r>
      <w:hyperlink r:id="rId13" w:history="1">
        <w:r w:rsidRPr="007C1077">
          <w:rPr>
            <w:rStyle w:val="Hperlink"/>
            <w:rFonts w:ascii="Times New Roman" w:hAnsi="Times New Roman" w:cs="Times New Roman"/>
            <w:shd w:val="clear" w:color="auto" w:fill="FFFFFF"/>
          </w:rPr>
          <w:t>RT I, 24.11.2020, 6</w:t>
        </w:r>
      </w:hyperlink>
    </w:p>
  </w:footnote>
  <w:footnote w:id="23">
    <w:p w14:paraId="274962B7" w14:textId="38392C0B" w:rsidR="00553A2B" w:rsidRPr="00F849FA" w:rsidRDefault="00553A2B">
      <w:pPr>
        <w:pStyle w:val="Allmrkusetekst"/>
        <w:rPr>
          <w:rFonts w:ascii="Times New Roman" w:hAnsi="Times New Roman" w:cs="Times New Roman"/>
        </w:rPr>
      </w:pPr>
      <w:r w:rsidRPr="00F849FA">
        <w:rPr>
          <w:rStyle w:val="Allmrkuseviide"/>
          <w:rFonts w:ascii="Times New Roman" w:hAnsi="Times New Roman" w:cs="Times New Roman"/>
        </w:rPr>
        <w:footnoteRef/>
      </w:r>
      <w:r w:rsidRPr="00F849FA">
        <w:rPr>
          <w:rFonts w:ascii="Times New Roman" w:hAnsi="Times New Roman" w:cs="Times New Roman"/>
        </w:rPr>
        <w:t xml:space="preserve"> </w:t>
      </w:r>
      <w:hyperlink r:id="rId14" w:anchor="para428lg2" w:history="1">
        <w:r w:rsidRPr="00F849FA">
          <w:rPr>
            <w:rStyle w:val="Hperlink"/>
            <w:rFonts w:ascii="Times New Roman" w:hAnsi="Times New Roman" w:cs="Times New Roman"/>
            <w:shd w:val="clear" w:color="auto" w:fill="FFFFFF"/>
          </w:rPr>
          <w:t>RT I, 06.07.2023, 9</w:t>
        </w:r>
      </w:hyperlink>
    </w:p>
  </w:footnote>
  <w:footnote w:id="24">
    <w:p w14:paraId="05AC10FF" w14:textId="525031EB" w:rsidR="00511DF8" w:rsidRDefault="00511DF8" w:rsidP="00AD7699">
      <w:pPr>
        <w:pStyle w:val="Allmrkusetekst"/>
      </w:pPr>
      <w:r>
        <w:rPr>
          <w:rStyle w:val="Allmrkuseviide"/>
        </w:rPr>
        <w:footnoteRef/>
      </w:r>
      <w:r>
        <w:t xml:space="preserve"> </w:t>
      </w:r>
      <w:r w:rsidR="007B35F4" w:rsidRPr="00B728AC">
        <w:rPr>
          <w:rFonts w:ascii="Times New Roman" w:hAnsi="Times New Roman" w:cs="Times New Roman"/>
          <w:sz w:val="22"/>
          <w:szCs w:val="22"/>
        </w:rPr>
        <w:t>t</w:t>
      </w:r>
      <w:r w:rsidRPr="00B728AC">
        <w:rPr>
          <w:rFonts w:ascii="Times New Roman" w:hAnsi="Times New Roman" w:cs="Times New Roman"/>
          <w:sz w:val="22"/>
          <w:szCs w:val="22"/>
        </w:rPr>
        <w:t>öövaidluse lahendamise seaduse § 7 l</w:t>
      </w:r>
      <w:r w:rsidR="002D6DD4" w:rsidRPr="00B728AC">
        <w:rPr>
          <w:rFonts w:ascii="Times New Roman" w:hAnsi="Times New Roman" w:cs="Times New Roman"/>
          <w:sz w:val="22"/>
          <w:szCs w:val="22"/>
        </w:rPr>
        <w:t>õige </w:t>
      </w:r>
      <w:r w:rsidRPr="00B728AC">
        <w:rPr>
          <w:rFonts w:ascii="Times New Roman" w:hAnsi="Times New Roman" w:cs="Times New Roman"/>
          <w:sz w:val="22"/>
          <w:szCs w:val="22"/>
        </w:rPr>
        <w:t>3</w:t>
      </w:r>
    </w:p>
  </w:footnote>
  <w:footnote w:id="25">
    <w:p w14:paraId="3C2E2F0B" w14:textId="297F3CDC" w:rsidR="00511DF8" w:rsidRPr="00FF0EB8" w:rsidRDefault="00511DF8">
      <w:pPr>
        <w:pStyle w:val="Allmrkusetekst"/>
        <w:rPr>
          <w:rFonts w:ascii="Times New Roman" w:hAnsi="Times New Roman" w:cs="Times New Roman"/>
        </w:rPr>
      </w:pPr>
      <w:r>
        <w:rPr>
          <w:rStyle w:val="Allmrkuseviide"/>
        </w:rPr>
        <w:footnoteRef/>
      </w:r>
      <w:r>
        <w:t xml:space="preserve"> </w:t>
      </w:r>
      <w:r w:rsidRPr="00FF0EB8">
        <w:rPr>
          <w:rFonts w:ascii="Times New Roman" w:hAnsi="Times New Roman" w:cs="Times New Roman"/>
        </w:rPr>
        <w:t>https://komisjon.ee/sites/default/files/komisjoni_2019_tegevuse_aruanne.pdf</w:t>
      </w:r>
    </w:p>
  </w:footnote>
  <w:footnote w:id="26">
    <w:p w14:paraId="259A8BA0" w14:textId="3504EF6D" w:rsidR="00511DF8" w:rsidRPr="008A54BD" w:rsidRDefault="00511DF8" w:rsidP="00F32418">
      <w:pPr>
        <w:pStyle w:val="Allmrkusetekst"/>
        <w:rPr>
          <w:rFonts w:ascii="Times New Roman" w:hAnsi="Times New Roman" w:cs="Times New Roman"/>
        </w:rPr>
      </w:pPr>
      <w:r w:rsidRPr="008A54BD">
        <w:rPr>
          <w:rStyle w:val="Allmrkuseviide"/>
          <w:rFonts w:ascii="Times New Roman" w:hAnsi="Times New Roman" w:cs="Times New Roman"/>
        </w:rPr>
        <w:footnoteRef/>
      </w:r>
      <w:r w:rsidRPr="008A54BD">
        <w:rPr>
          <w:rFonts w:ascii="Times New Roman" w:hAnsi="Times New Roman" w:cs="Times New Roman"/>
        </w:rPr>
        <w:t xml:space="preserve"> Kulu komponen</w:t>
      </w:r>
      <w:r w:rsidR="00717DA9">
        <w:rPr>
          <w:rFonts w:ascii="Times New Roman" w:hAnsi="Times New Roman" w:cs="Times New Roman"/>
        </w:rPr>
        <w:t>did</w:t>
      </w:r>
      <w:r w:rsidRPr="008A54BD">
        <w:rPr>
          <w:rFonts w:ascii="Times New Roman" w:hAnsi="Times New Roman" w:cs="Times New Roman"/>
        </w:rPr>
        <w:t xml:space="preserve"> on TVK sekretariaadi tööjõukulu, komisjoni esimeeste tööjõukulu, majandus- ja büroohoone kulu</w:t>
      </w:r>
    </w:p>
  </w:footnote>
  <w:footnote w:id="27">
    <w:p w14:paraId="1ABDCA1C" w14:textId="2BAC5835" w:rsidR="00632615" w:rsidRPr="00D052C5" w:rsidRDefault="00632615">
      <w:pPr>
        <w:pStyle w:val="Allmrkusetekst"/>
        <w:rPr>
          <w:rFonts w:ascii="Times New Roman" w:hAnsi="Times New Roman" w:cs="Times New Roman"/>
        </w:rPr>
      </w:pPr>
      <w:r w:rsidRPr="00D052C5">
        <w:rPr>
          <w:rStyle w:val="Allmrkuseviide"/>
          <w:rFonts w:ascii="Times New Roman" w:hAnsi="Times New Roman" w:cs="Times New Roman"/>
        </w:rPr>
        <w:footnoteRef/>
      </w:r>
      <w:r w:rsidRPr="00D052C5">
        <w:rPr>
          <w:rFonts w:ascii="Times New Roman" w:hAnsi="Times New Roman" w:cs="Times New Roman"/>
        </w:rPr>
        <w:t xml:space="preserve"> Tarbijavaidluste komisjoni tegevusaruanded: </w:t>
      </w:r>
      <w:hyperlink r:id="rId15" w:anchor="taitmine" w:history="1">
        <w:r w:rsidRPr="00D052C5">
          <w:rPr>
            <w:rStyle w:val="Hperlink"/>
            <w:rFonts w:ascii="Times New Roman" w:hAnsi="Times New Roman" w:cs="Times New Roman"/>
          </w:rPr>
          <w:t>https://ttja.ee/komisjoni-otsused?view_instance=0&amp;current_page=1#taitmine</w:t>
        </w:r>
      </w:hyperlink>
      <w:r w:rsidRPr="00D052C5">
        <w:rPr>
          <w:rFonts w:ascii="Times New Roman" w:hAnsi="Times New Roman" w:cs="Times New Roman"/>
        </w:rPr>
        <w:t xml:space="preserve"> </w:t>
      </w:r>
    </w:p>
  </w:footnote>
  <w:footnote w:id="28">
    <w:p w14:paraId="1C4C542B" w14:textId="24B1FB79" w:rsidR="00FE675D" w:rsidRDefault="00FE675D">
      <w:pPr>
        <w:pStyle w:val="Allmrkusetekst"/>
      </w:pPr>
      <w:r>
        <w:rPr>
          <w:rStyle w:val="Allmrkuseviide"/>
        </w:rPr>
        <w:footnoteRef/>
      </w:r>
      <w:r>
        <w:t xml:space="preserve"> </w:t>
      </w:r>
      <w:r w:rsidRPr="00D052C5">
        <w:rPr>
          <w:rFonts w:ascii="Times New Roman" w:hAnsi="Times New Roman" w:cs="Times New Roman"/>
        </w:rPr>
        <w:t xml:space="preserve">Liikluskindlustuse vaidlusi aitab lahendada liikluskindlustuse fondi juures tegutsev </w:t>
      </w:r>
      <w:r w:rsidRPr="00D052C5">
        <w:rPr>
          <w:rFonts w:ascii="Times New Roman" w:hAnsi="Times New Roman" w:cs="Times New Roman"/>
          <w:i/>
          <w:iCs/>
        </w:rPr>
        <w:t>liikluskindlustuse lepitusorgan</w:t>
      </w:r>
      <w:r w:rsidRPr="00D052C5">
        <w:rPr>
          <w:rFonts w:ascii="Times New Roman" w:hAnsi="Times New Roman" w:cs="Times New Roman"/>
        </w:rPr>
        <w:t xml:space="preserve">. Muude kindlustusteenuste ja kindlustusvahendusteenustega seotud vaidlusi aitab lahendada kindlustusseltside liidu juures tegutsev </w:t>
      </w:r>
      <w:r w:rsidRPr="00D052C5">
        <w:rPr>
          <w:rFonts w:ascii="Times New Roman" w:hAnsi="Times New Roman" w:cs="Times New Roman"/>
          <w:i/>
          <w:iCs/>
        </w:rPr>
        <w:t>kindlustuse lepitusorgan</w:t>
      </w:r>
      <w:r w:rsidRPr="00D052C5">
        <w:rPr>
          <w:rFonts w:ascii="Times New Roman" w:hAnsi="Times New Roman" w:cs="Times New Roman"/>
        </w:rPr>
        <w:t xml:space="preserve">. </w:t>
      </w:r>
      <w:r w:rsidR="00A23E3E">
        <w:rPr>
          <w:rFonts w:ascii="Times New Roman" w:hAnsi="Times New Roman" w:cs="Times New Roman"/>
        </w:rPr>
        <w:t xml:space="preserve">Mõlemad </w:t>
      </w:r>
      <w:r w:rsidRPr="00D052C5">
        <w:rPr>
          <w:rFonts w:ascii="Times New Roman" w:hAnsi="Times New Roman" w:cs="Times New Roman"/>
        </w:rPr>
        <w:t>on riigi tunnustatud organid vaidluste kohtuväliseks lahendamiseks</w:t>
      </w:r>
      <w:r>
        <w:t>.</w:t>
      </w:r>
    </w:p>
  </w:footnote>
  <w:footnote w:id="29">
    <w:p w14:paraId="53DF6F9E" w14:textId="021AB075" w:rsidR="00511DF8" w:rsidRPr="00950484" w:rsidRDefault="00511DF8" w:rsidP="008A54BD">
      <w:pPr>
        <w:spacing w:after="0" w:line="240" w:lineRule="auto"/>
        <w:rPr>
          <w:rFonts w:ascii="Times New Roman" w:hAnsi="Times New Roman" w:cs="Times New Roman"/>
          <w:sz w:val="20"/>
          <w:szCs w:val="20"/>
        </w:rPr>
      </w:pPr>
      <w:r w:rsidRPr="00950484">
        <w:rPr>
          <w:rStyle w:val="Allmrkuseviide"/>
          <w:rFonts w:ascii="Times New Roman" w:hAnsi="Times New Roman" w:cs="Times New Roman"/>
          <w:sz w:val="20"/>
          <w:szCs w:val="20"/>
        </w:rPr>
        <w:footnoteRef/>
      </w:r>
      <w:r w:rsidRPr="00950484">
        <w:rPr>
          <w:rFonts w:ascii="Times New Roman" w:hAnsi="Times New Roman" w:cs="Times New Roman"/>
          <w:sz w:val="20"/>
          <w:szCs w:val="20"/>
        </w:rPr>
        <w:t xml:space="preserve"> Lepitusorgani 20</w:t>
      </w:r>
      <w:r w:rsidR="00097385" w:rsidRPr="00950484">
        <w:rPr>
          <w:rFonts w:ascii="Times New Roman" w:hAnsi="Times New Roman" w:cs="Times New Roman"/>
          <w:sz w:val="20"/>
          <w:szCs w:val="20"/>
        </w:rPr>
        <w:t>22</w:t>
      </w:r>
      <w:r w:rsidRPr="00950484">
        <w:rPr>
          <w:rFonts w:ascii="Times New Roman" w:hAnsi="Times New Roman" w:cs="Times New Roman"/>
          <w:sz w:val="20"/>
          <w:szCs w:val="20"/>
        </w:rPr>
        <w:t xml:space="preserve"> tegevusaruanne</w:t>
      </w:r>
      <w:r w:rsidR="009E1CE3">
        <w:rPr>
          <w:rFonts w:ascii="Times New Roman" w:hAnsi="Times New Roman" w:cs="Times New Roman"/>
          <w:sz w:val="20"/>
          <w:szCs w:val="20"/>
        </w:rPr>
        <w:t xml:space="preserve">: </w:t>
      </w:r>
      <w:hyperlink r:id="rId16" w:history="1">
        <w:r w:rsidR="009E1CE3" w:rsidRPr="009E1CE3">
          <w:rPr>
            <w:rStyle w:val="Hperlink"/>
            <w:rFonts w:ascii="Times New Roman" w:hAnsi="Times New Roman" w:cs="Times New Roman"/>
            <w:sz w:val="20"/>
            <w:szCs w:val="20"/>
          </w:rPr>
          <w:t>https://lkf.ee/sites/default/files/Lepitusorgan_aruanne_2022%287%29.pdf?865</w:t>
        </w:r>
      </w:hyperlink>
      <w:r w:rsidR="00097385" w:rsidRPr="00950484">
        <w:rPr>
          <w:rFonts w:ascii="Times New Roman" w:hAnsi="Times New Roman" w:cs="Times New Roman"/>
          <w:sz w:val="20"/>
          <w:szCs w:val="20"/>
        </w:rPr>
        <w:t xml:space="preserve">. </w:t>
      </w:r>
      <w:hyperlink w:history="1"/>
    </w:p>
  </w:footnote>
  <w:footnote w:id="30">
    <w:p w14:paraId="3B5793C2" w14:textId="25D0F778" w:rsidR="008E5872" w:rsidRPr="00D052C5" w:rsidRDefault="008E5872">
      <w:pPr>
        <w:pStyle w:val="Allmrkusetekst"/>
        <w:rPr>
          <w:rFonts w:ascii="Times New Roman" w:hAnsi="Times New Roman" w:cs="Times New Roman"/>
        </w:rPr>
      </w:pPr>
      <w:r w:rsidRPr="00D052C5">
        <w:rPr>
          <w:rStyle w:val="Allmrkuseviide"/>
          <w:rFonts w:ascii="Times New Roman" w:hAnsi="Times New Roman" w:cs="Times New Roman"/>
        </w:rPr>
        <w:footnoteRef/>
      </w:r>
      <w:r w:rsidRPr="00D052C5">
        <w:rPr>
          <w:rFonts w:ascii="Times New Roman" w:hAnsi="Times New Roman" w:cs="Times New Roman"/>
        </w:rPr>
        <w:t xml:space="preserve"> 2023. a Euroopa Komisjoni tarbijatingimuste uuring. https://commission.europa.eu/system/files/2023-03/ccs_factsheet_estonia.pdf</w:t>
      </w:r>
    </w:p>
  </w:footnote>
  <w:footnote w:id="31">
    <w:p w14:paraId="5B4346C3" w14:textId="5002236E" w:rsidR="00511DF8" w:rsidRPr="00695986" w:rsidRDefault="00511DF8" w:rsidP="00AB7FD5">
      <w:pPr>
        <w:pStyle w:val="Allmrkusetekst"/>
        <w:rPr>
          <w:rFonts w:ascii="Times New Roman" w:hAnsi="Times New Roman" w:cs="Times New Roman"/>
        </w:rPr>
      </w:pPr>
      <w:r w:rsidRPr="00950484">
        <w:rPr>
          <w:rStyle w:val="Allmrkuseviide"/>
          <w:rFonts w:ascii="Times New Roman" w:hAnsi="Times New Roman" w:cs="Times New Roman"/>
        </w:rPr>
        <w:footnoteRef/>
      </w:r>
      <w:r w:rsidRPr="00950484">
        <w:rPr>
          <w:rFonts w:ascii="Times New Roman" w:hAnsi="Times New Roman" w:cs="Times New Roman"/>
        </w:rPr>
        <w:t xml:space="preserve"> </w:t>
      </w:r>
      <w:r w:rsidR="008950FB" w:rsidRPr="00950484">
        <w:rPr>
          <w:rFonts w:ascii="Times New Roman" w:hAnsi="Times New Roman" w:cs="Times New Roman"/>
        </w:rPr>
        <w:t xml:space="preserve">https://www.stat.ee/et/avasta-statistikat/valdkonnad/rahvastik/rahvaarv </w:t>
      </w:r>
      <w:hyperlink w:history="1"/>
    </w:p>
  </w:footnote>
  <w:footnote w:id="32">
    <w:p w14:paraId="2BCF87E1" w14:textId="5CB27322" w:rsidR="00511DF8" w:rsidRPr="00F6420B" w:rsidRDefault="00511DF8" w:rsidP="009D429F">
      <w:pPr>
        <w:pStyle w:val="Allmrkusetekst"/>
        <w:rPr>
          <w:rFonts w:ascii="Times New Roman" w:hAnsi="Times New Roman"/>
        </w:rPr>
      </w:pPr>
      <w:r w:rsidRPr="00F32418">
        <w:rPr>
          <w:rStyle w:val="Allmrkuseviide"/>
          <w:rFonts w:ascii="Times New Roman" w:hAnsi="Times New Roman" w:cs="Times New Roman"/>
        </w:rPr>
        <w:footnoteRef/>
      </w:r>
      <w:r w:rsidRPr="00F32418">
        <w:rPr>
          <w:rFonts w:ascii="Times New Roman" w:hAnsi="Times New Roman" w:cs="Times New Roman"/>
        </w:rPr>
        <w:t xml:space="preserve"> E</w:t>
      </w:r>
      <w:r w:rsidR="00726622">
        <w:rPr>
          <w:rFonts w:ascii="Times New Roman" w:hAnsi="Times New Roman" w:cs="Times New Roman"/>
        </w:rPr>
        <w:t>rnst</w:t>
      </w:r>
      <w:r w:rsidR="001A5EB7">
        <w:rPr>
          <w:rFonts w:ascii="Times New Roman" w:hAnsi="Times New Roman" w:cs="Times New Roman"/>
        </w:rPr>
        <w:t> </w:t>
      </w:r>
      <w:r w:rsidRPr="00F32418">
        <w:rPr>
          <w:rFonts w:ascii="Times New Roman" w:hAnsi="Times New Roman" w:cs="Times New Roman"/>
        </w:rPr>
        <w:t>&amp;</w:t>
      </w:r>
      <w:r w:rsidR="001A5EB7">
        <w:rPr>
          <w:rFonts w:ascii="Times New Roman" w:hAnsi="Times New Roman" w:cs="Times New Roman"/>
        </w:rPr>
        <w:t> </w:t>
      </w:r>
      <w:r w:rsidRPr="00F32418">
        <w:rPr>
          <w:rFonts w:ascii="Times New Roman" w:hAnsi="Times New Roman" w:cs="Times New Roman"/>
        </w:rPr>
        <w:t>Y</w:t>
      </w:r>
      <w:r w:rsidR="00726622">
        <w:rPr>
          <w:rFonts w:ascii="Times New Roman" w:hAnsi="Times New Roman" w:cs="Times New Roman"/>
        </w:rPr>
        <w:t>oung Baltic AS</w:t>
      </w:r>
      <w:r w:rsidRPr="00F32418">
        <w:rPr>
          <w:rFonts w:ascii="Times New Roman" w:hAnsi="Times New Roman" w:cs="Times New Roman"/>
        </w:rPr>
        <w:t xml:space="preserve"> (2019). Tarbijavaidluste kohtuvälise lahendamise võimalikud mudelid Eestis</w:t>
      </w:r>
      <w:r w:rsidR="004C4D45">
        <w:rPr>
          <w:rFonts w:ascii="Times New Roman" w:hAnsi="Times New Roman" w:cs="Times New Roman"/>
        </w:rPr>
        <w:t>. L</w:t>
      </w:r>
      <w:r w:rsidRPr="00F32418">
        <w:rPr>
          <w:rFonts w:ascii="Times New Roman" w:hAnsi="Times New Roman" w:cs="Times New Roman"/>
        </w:rPr>
        <w:t>õpparuanne, 17.12.2019</w:t>
      </w:r>
      <w:r w:rsidR="00726622">
        <w:rPr>
          <w:rFonts w:ascii="Times New Roman" w:hAnsi="Times New Roman" w:cs="Times New Roman"/>
        </w:rPr>
        <w:t xml:space="preserve">. Tallinn: Riigikantselei, </w:t>
      </w:r>
      <w:r w:rsidRPr="00F32418">
        <w:rPr>
          <w:rFonts w:ascii="Times New Roman" w:hAnsi="Times New Roman" w:cs="Times New Roman"/>
        </w:rPr>
        <w:t>lk 107</w:t>
      </w:r>
    </w:p>
  </w:footnote>
  <w:footnote w:id="33">
    <w:p w14:paraId="7C902241" w14:textId="72EF2BC6" w:rsidR="00511DF8" w:rsidRPr="00F6420B" w:rsidRDefault="00511DF8" w:rsidP="009D429F">
      <w:pPr>
        <w:pStyle w:val="Allmrkusetekst"/>
        <w:rPr>
          <w:rFonts w:ascii="Times New Roman" w:hAnsi="Times New Roman"/>
        </w:rPr>
      </w:pPr>
      <w:r w:rsidRPr="00F6420B">
        <w:rPr>
          <w:rStyle w:val="Allmrkuseviide"/>
          <w:rFonts w:ascii="Times New Roman" w:hAnsi="Times New Roman"/>
        </w:rPr>
        <w:footnoteRef/>
      </w:r>
      <w:r w:rsidRPr="00F6420B">
        <w:rPr>
          <w:rFonts w:ascii="Times New Roman" w:hAnsi="Times New Roman"/>
        </w:rPr>
        <w:t xml:space="preserve"> </w:t>
      </w:r>
      <w:r w:rsidR="00726622">
        <w:rPr>
          <w:rFonts w:ascii="Times New Roman" w:hAnsi="Times New Roman"/>
        </w:rPr>
        <w:t>samas</w:t>
      </w:r>
      <w:r w:rsidRPr="00F6420B">
        <w:rPr>
          <w:rFonts w:ascii="Times New Roman" w:hAnsi="Times New Roman"/>
        </w:rPr>
        <w:t>, lk</w:t>
      </w:r>
      <w:r w:rsidR="00726622">
        <w:rPr>
          <w:rFonts w:ascii="Times New Roman" w:hAnsi="Times New Roman"/>
        </w:rPr>
        <w:t xml:space="preserve"> </w:t>
      </w:r>
      <w:r w:rsidRPr="00F6420B">
        <w:rPr>
          <w:rFonts w:ascii="Times New Roman" w:hAnsi="Times New Roman"/>
        </w:rPr>
        <w:t>108</w:t>
      </w:r>
    </w:p>
  </w:footnote>
  <w:footnote w:id="34">
    <w:p w14:paraId="6671024B" w14:textId="33EFF11E" w:rsidR="00511DF8" w:rsidRPr="002E7377" w:rsidRDefault="00511DF8" w:rsidP="009D429F">
      <w:pPr>
        <w:pStyle w:val="Allmrkusetekst"/>
        <w:rPr>
          <w:rFonts w:ascii="Times New Roman" w:hAnsi="Times New Roman" w:cs="Times New Roman"/>
        </w:rPr>
      </w:pPr>
      <w:r w:rsidRPr="002E7377">
        <w:rPr>
          <w:rStyle w:val="Allmrkuseviide"/>
          <w:rFonts w:ascii="Times New Roman" w:hAnsi="Times New Roman" w:cs="Times New Roman"/>
        </w:rPr>
        <w:footnoteRef/>
      </w:r>
      <w:r w:rsidR="00726622">
        <w:rPr>
          <w:rFonts w:ascii="Times New Roman" w:hAnsi="Times New Roman" w:cs="Times New Roman"/>
        </w:rPr>
        <w:t xml:space="preserve"> samas, </w:t>
      </w:r>
      <w:r w:rsidRPr="00F32418">
        <w:rPr>
          <w:rFonts w:ascii="Times New Roman" w:hAnsi="Times New Roman" w:cs="Times New Roman"/>
        </w:rPr>
        <w:t xml:space="preserve">lk </w:t>
      </w:r>
      <w:r w:rsidRPr="00AF5E30">
        <w:rPr>
          <w:rFonts w:ascii="Times New Roman" w:hAnsi="Times New Roman" w:cs="Times New Roman"/>
        </w:rPr>
        <w:t>89</w:t>
      </w:r>
    </w:p>
  </w:footnote>
  <w:footnote w:id="35">
    <w:p w14:paraId="700385F9" w14:textId="1F9CCC41" w:rsidR="0044138B" w:rsidRPr="0089391F" w:rsidRDefault="0044138B">
      <w:pPr>
        <w:pStyle w:val="Allmrkusetekst"/>
        <w:rPr>
          <w:rFonts w:ascii="Times New Roman" w:hAnsi="Times New Roman" w:cs="Times New Roman"/>
          <w:sz w:val="22"/>
          <w:szCs w:val="22"/>
        </w:rPr>
      </w:pPr>
      <w:r w:rsidRPr="0089391F">
        <w:rPr>
          <w:rStyle w:val="Allmrkuseviide"/>
          <w:rFonts w:ascii="Times New Roman" w:hAnsi="Times New Roman" w:cs="Times New Roman"/>
          <w:sz w:val="22"/>
          <w:szCs w:val="22"/>
        </w:rPr>
        <w:footnoteRef/>
      </w:r>
      <w:r w:rsidRPr="0089391F">
        <w:rPr>
          <w:rFonts w:ascii="Times New Roman" w:hAnsi="Times New Roman" w:cs="Times New Roman"/>
          <w:sz w:val="22"/>
          <w:szCs w:val="22"/>
        </w:rPr>
        <w:t xml:space="preserve"> </w:t>
      </w:r>
      <w:r w:rsidRPr="0089391F">
        <w:rPr>
          <w:rFonts w:ascii="Times New Roman" w:hAnsi="Times New Roman" w:cs="Times New Roman"/>
          <w:bCs/>
        </w:rPr>
        <w:t>nt töövaidluskomisjon ja üürikomisjon</w:t>
      </w:r>
    </w:p>
  </w:footnote>
  <w:footnote w:id="36">
    <w:p w14:paraId="5862D4F0" w14:textId="1701DF39" w:rsidR="00511DF8" w:rsidRDefault="00511DF8" w:rsidP="00BC76CE">
      <w:pPr>
        <w:pStyle w:val="Allmrkusetekst"/>
      </w:pPr>
      <w:r w:rsidRPr="00F6420B">
        <w:rPr>
          <w:rStyle w:val="Allmrkuseviide"/>
          <w:rFonts w:ascii="Times New Roman" w:hAnsi="Times New Roman"/>
        </w:rPr>
        <w:footnoteRef/>
      </w:r>
      <w:r w:rsidRPr="00F6420B">
        <w:rPr>
          <w:rFonts w:ascii="Times New Roman" w:hAnsi="Times New Roman"/>
        </w:rPr>
        <w:t xml:space="preserve"> </w:t>
      </w:r>
      <w:r w:rsidR="00726622">
        <w:rPr>
          <w:rFonts w:ascii="Times New Roman" w:hAnsi="Times New Roman"/>
        </w:rPr>
        <w:t xml:space="preserve">samas, </w:t>
      </w:r>
      <w:r w:rsidRPr="00F6420B">
        <w:rPr>
          <w:rFonts w:ascii="Times New Roman" w:hAnsi="Times New Roman"/>
        </w:rPr>
        <w:t>lk 28</w:t>
      </w:r>
    </w:p>
  </w:footnote>
  <w:footnote w:id="37">
    <w:p w14:paraId="628FD925" w14:textId="5C8A1EA6" w:rsidR="00511DF8" w:rsidRPr="00F6420B" w:rsidRDefault="00511DF8" w:rsidP="00BC76CE">
      <w:pPr>
        <w:pStyle w:val="Allmrkusetekst"/>
        <w:rPr>
          <w:rFonts w:ascii="Times New Roman" w:hAnsi="Times New Roman"/>
        </w:rPr>
      </w:pPr>
      <w:r w:rsidRPr="00F6420B">
        <w:rPr>
          <w:rStyle w:val="Allmrkuseviide"/>
          <w:rFonts w:ascii="Times New Roman" w:hAnsi="Times New Roman"/>
        </w:rPr>
        <w:footnoteRef/>
      </w:r>
      <w:r w:rsidRPr="00F6420B">
        <w:rPr>
          <w:rFonts w:ascii="Times New Roman" w:hAnsi="Times New Roman"/>
        </w:rPr>
        <w:t xml:space="preserve"> E</w:t>
      </w:r>
      <w:r w:rsidR="007C03AE">
        <w:rPr>
          <w:rFonts w:ascii="Times New Roman" w:hAnsi="Times New Roman"/>
        </w:rPr>
        <w:t>rnst</w:t>
      </w:r>
      <w:r w:rsidR="00954DBA">
        <w:rPr>
          <w:rFonts w:ascii="Times New Roman" w:hAnsi="Times New Roman"/>
        </w:rPr>
        <w:t> </w:t>
      </w:r>
      <w:r w:rsidRPr="00F6420B">
        <w:rPr>
          <w:rFonts w:ascii="Times New Roman" w:hAnsi="Times New Roman"/>
        </w:rPr>
        <w:t>&amp;</w:t>
      </w:r>
      <w:r w:rsidR="00954DBA">
        <w:rPr>
          <w:rFonts w:ascii="Times New Roman" w:hAnsi="Times New Roman"/>
        </w:rPr>
        <w:t> </w:t>
      </w:r>
      <w:r w:rsidRPr="00F6420B">
        <w:rPr>
          <w:rFonts w:ascii="Times New Roman" w:hAnsi="Times New Roman"/>
        </w:rPr>
        <w:t>Y</w:t>
      </w:r>
      <w:r w:rsidR="007C03AE">
        <w:rPr>
          <w:rFonts w:ascii="Times New Roman" w:hAnsi="Times New Roman"/>
        </w:rPr>
        <w:t>oung Baltic AS</w:t>
      </w:r>
      <w:r w:rsidRPr="00F6420B">
        <w:rPr>
          <w:rFonts w:ascii="Times New Roman" w:hAnsi="Times New Roman"/>
        </w:rPr>
        <w:t xml:space="preserve"> (2019). Tarbijavaidluste kohtuvälise lahendamise võimalikud mudelid Eestis</w:t>
      </w:r>
      <w:r w:rsidR="009E5579">
        <w:rPr>
          <w:rFonts w:ascii="Times New Roman" w:hAnsi="Times New Roman"/>
        </w:rPr>
        <w:t>. L</w:t>
      </w:r>
      <w:r w:rsidRPr="00F6420B">
        <w:rPr>
          <w:rFonts w:ascii="Times New Roman" w:hAnsi="Times New Roman"/>
        </w:rPr>
        <w:t>õpparuanne</w:t>
      </w:r>
      <w:r w:rsidR="006F54B7">
        <w:rPr>
          <w:rFonts w:ascii="Times New Roman" w:hAnsi="Times New Roman"/>
        </w:rPr>
        <w:t xml:space="preserve">, </w:t>
      </w:r>
      <w:r w:rsidRPr="00F6420B">
        <w:rPr>
          <w:rFonts w:ascii="Times New Roman" w:hAnsi="Times New Roman"/>
        </w:rPr>
        <w:t>17.12.2019</w:t>
      </w:r>
      <w:r w:rsidR="006F54B7">
        <w:rPr>
          <w:rFonts w:ascii="Times New Roman" w:hAnsi="Times New Roman"/>
        </w:rPr>
        <w:t xml:space="preserve">. Tallinn: Riigikantselei, </w:t>
      </w:r>
      <w:r w:rsidRPr="00F6420B">
        <w:rPr>
          <w:rFonts w:ascii="Times New Roman" w:hAnsi="Times New Roman"/>
        </w:rPr>
        <w:t>lk 29</w:t>
      </w:r>
    </w:p>
  </w:footnote>
  <w:footnote w:id="38">
    <w:p w14:paraId="1AD0708F" w14:textId="32D06146" w:rsidR="00511DF8" w:rsidRPr="00695986" w:rsidRDefault="00511DF8" w:rsidP="008B42C6">
      <w:pPr>
        <w:pStyle w:val="Allmrkusetekst"/>
        <w:rPr>
          <w:rFonts w:ascii="Times New Roman" w:hAnsi="Times New Roman" w:cs="Times New Roman"/>
        </w:rPr>
      </w:pPr>
      <w:r w:rsidRPr="00F32418">
        <w:rPr>
          <w:rStyle w:val="Allmrkuseviide"/>
          <w:rFonts w:ascii="Times New Roman" w:hAnsi="Times New Roman" w:cs="Times New Roman"/>
        </w:rPr>
        <w:footnoteRef/>
      </w:r>
      <w:r w:rsidRPr="00F32418">
        <w:rPr>
          <w:rFonts w:ascii="Times New Roman" w:hAnsi="Times New Roman" w:cs="Times New Roman"/>
        </w:rPr>
        <w:t xml:space="preserve"> Tarbijavaidluste komisjoni 20</w:t>
      </w:r>
      <w:r w:rsidR="00802A11">
        <w:rPr>
          <w:rFonts w:ascii="Times New Roman" w:hAnsi="Times New Roman" w:cs="Times New Roman"/>
        </w:rPr>
        <w:t>22</w:t>
      </w:r>
      <w:r w:rsidR="00A167D7">
        <w:rPr>
          <w:rFonts w:ascii="Times New Roman" w:hAnsi="Times New Roman" w:cs="Times New Roman"/>
        </w:rPr>
        <w:t>. aasta</w:t>
      </w:r>
      <w:r w:rsidRPr="00F32418">
        <w:rPr>
          <w:rFonts w:ascii="Times New Roman" w:hAnsi="Times New Roman" w:cs="Times New Roman"/>
        </w:rPr>
        <w:t xml:space="preserve"> tegevusaruanne</w:t>
      </w:r>
      <w:r w:rsidR="00D55605">
        <w:rPr>
          <w:rFonts w:ascii="Times New Roman" w:hAnsi="Times New Roman" w:cs="Times New Roman"/>
        </w:rPr>
        <w:t>,</w:t>
      </w:r>
      <w:r w:rsidRPr="00F32418">
        <w:rPr>
          <w:rFonts w:ascii="Times New Roman" w:hAnsi="Times New Roman" w:cs="Times New Roman"/>
        </w:rPr>
        <w:t xml:space="preserve"> </w:t>
      </w:r>
      <w:hyperlink r:id="rId17" w:anchor="taitmine" w:history="1">
        <w:r w:rsidR="0070721F" w:rsidRPr="00706DE1">
          <w:rPr>
            <w:rStyle w:val="Hperlink"/>
            <w:rFonts w:ascii="Times New Roman" w:hAnsi="Times New Roman" w:cs="Times New Roman"/>
          </w:rPr>
          <w:t>https://ttja.ee/komisjoni-otsused#taitmine</w:t>
        </w:r>
      </w:hyperlink>
      <w:r w:rsidR="0070721F">
        <w:rPr>
          <w:rFonts w:ascii="Times New Roman" w:hAnsi="Times New Roman" w:cs="Times New Roman"/>
        </w:rPr>
        <w:t xml:space="preserve"> </w:t>
      </w:r>
    </w:p>
  </w:footnote>
  <w:footnote w:id="39">
    <w:p w14:paraId="497AD77E" w14:textId="03BFB0BC" w:rsidR="00511DF8" w:rsidRPr="00695986" w:rsidRDefault="00511DF8" w:rsidP="008B42C6">
      <w:pPr>
        <w:pStyle w:val="Allmrkusetekst"/>
        <w:rPr>
          <w:rFonts w:ascii="Times New Roman" w:hAnsi="Times New Roman" w:cs="Times New Roman"/>
        </w:rPr>
      </w:pPr>
      <w:r w:rsidRPr="00695986">
        <w:rPr>
          <w:rStyle w:val="Allmrkuseviide"/>
          <w:rFonts w:ascii="Times New Roman" w:hAnsi="Times New Roman" w:cs="Times New Roman"/>
        </w:rPr>
        <w:footnoteRef/>
      </w:r>
      <w:r w:rsidRPr="00695986">
        <w:rPr>
          <w:rFonts w:ascii="Times New Roman" w:hAnsi="Times New Roman" w:cs="Times New Roman"/>
        </w:rPr>
        <w:t xml:space="preserve"> </w:t>
      </w:r>
      <w:r w:rsidR="00145CE4">
        <w:rPr>
          <w:rFonts w:ascii="Times New Roman" w:hAnsi="Times New Roman" w:cs="Times New Roman"/>
        </w:rPr>
        <w:t xml:space="preserve">Kohtutäiturite ja Pankrotihaldurite Koja arengukava 2020–2024. </w:t>
      </w:r>
      <w:hyperlink r:id="rId18" w:history="1">
        <w:r w:rsidR="00765A44" w:rsidRPr="00765A44">
          <w:rPr>
            <w:rStyle w:val="Hperlink"/>
            <w:rFonts w:ascii="Times New Roman" w:hAnsi="Times New Roman" w:cs="Times New Roman"/>
          </w:rPr>
          <w:t>https://kpkoda.ee/wp-content/uploads/2020/07/Arengukava-2020-2024-1.pdf</w:t>
        </w:r>
      </w:hyperlink>
    </w:p>
  </w:footnote>
  <w:footnote w:id="40">
    <w:p w14:paraId="478325C1" w14:textId="2FCD68F5" w:rsidR="007C6DBB" w:rsidRPr="00783B10" w:rsidRDefault="007C6DBB" w:rsidP="007C6DBB">
      <w:pPr>
        <w:pStyle w:val="Allmrkusetekst"/>
        <w:rPr>
          <w:rFonts w:ascii="Times New Roman" w:hAnsi="Times New Roman" w:cs="Times New Roman"/>
        </w:rPr>
      </w:pPr>
      <w:r>
        <w:rPr>
          <w:rStyle w:val="Allmrkuseviide"/>
        </w:rPr>
        <w:footnoteRef/>
      </w:r>
      <w:r>
        <w:t xml:space="preserve"> </w:t>
      </w:r>
      <w:r w:rsidRPr="00783B10">
        <w:rPr>
          <w:rFonts w:ascii="Times New Roman" w:hAnsi="Times New Roman" w:cs="Times New Roman"/>
        </w:rPr>
        <w:t xml:space="preserve">Töövaidluste lahendamise analüüs. </w:t>
      </w:r>
      <w:hyperlink r:id="rId19" w:anchor="justiitshalduspoliitika" w:history="1">
        <w:r w:rsidRPr="00783B10">
          <w:rPr>
            <w:rStyle w:val="Hperlink"/>
            <w:rFonts w:ascii="Times New Roman" w:hAnsi="Times New Roman" w:cs="Times New Roman"/>
          </w:rPr>
          <w:t>https://www.just.ee/uuringud#justiitshalduspoliitika</w:t>
        </w:r>
      </w:hyperlink>
      <w:r w:rsidRPr="00783B10">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A4ACE" w14:textId="77777777" w:rsidR="003402FF" w:rsidRDefault="003402F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50B"/>
    <w:multiLevelType w:val="hybridMultilevel"/>
    <w:tmpl w:val="37B0D9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4138B7"/>
    <w:multiLevelType w:val="hybridMultilevel"/>
    <w:tmpl w:val="7874652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5AF6FC4"/>
    <w:multiLevelType w:val="hybridMultilevel"/>
    <w:tmpl w:val="657E0D7A"/>
    <w:lvl w:ilvl="0" w:tplc="47A28B0A">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41FD3C32"/>
    <w:multiLevelType w:val="hybridMultilevel"/>
    <w:tmpl w:val="ED929740"/>
    <w:lvl w:ilvl="0" w:tplc="2BE0AF76">
      <w:numFmt w:val="bullet"/>
      <w:lvlText w:val=""/>
      <w:lvlJc w:val="left"/>
      <w:pPr>
        <w:ind w:left="720" w:hanging="360"/>
      </w:pPr>
      <w:rPr>
        <w:rFonts w:ascii="Wingdings" w:eastAsiaTheme="minorHAnsi" w:hAnsi="Wingding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80657413">
    <w:abstractNumId w:val="3"/>
  </w:num>
  <w:num w:numId="2" w16cid:durableId="2064018158">
    <w:abstractNumId w:val="1"/>
  </w:num>
  <w:num w:numId="3" w16cid:durableId="944120676">
    <w:abstractNumId w:val="0"/>
  </w:num>
  <w:num w:numId="4" w16cid:durableId="3081303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Stella Johanson">
    <w15:presenceInfo w15:providerId="AD" w15:userId="S::stella.johanson@just.ee::b12cb686-275f-4c33-8228-3a7e5b10abff"/>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D99"/>
    <w:rsid w:val="00000967"/>
    <w:rsid w:val="0000368C"/>
    <w:rsid w:val="00005702"/>
    <w:rsid w:val="00005B2E"/>
    <w:rsid w:val="000064B8"/>
    <w:rsid w:val="00006DB8"/>
    <w:rsid w:val="00007013"/>
    <w:rsid w:val="00007252"/>
    <w:rsid w:val="000076DE"/>
    <w:rsid w:val="00007AEF"/>
    <w:rsid w:val="00010BF5"/>
    <w:rsid w:val="00012FB9"/>
    <w:rsid w:val="00013036"/>
    <w:rsid w:val="000134BC"/>
    <w:rsid w:val="0001372F"/>
    <w:rsid w:val="000139C6"/>
    <w:rsid w:val="000139E9"/>
    <w:rsid w:val="00013AE2"/>
    <w:rsid w:val="00013FF2"/>
    <w:rsid w:val="000148A3"/>
    <w:rsid w:val="00015059"/>
    <w:rsid w:val="000155E8"/>
    <w:rsid w:val="000156C2"/>
    <w:rsid w:val="00015FE4"/>
    <w:rsid w:val="00016962"/>
    <w:rsid w:val="000169FF"/>
    <w:rsid w:val="00020919"/>
    <w:rsid w:val="000211D5"/>
    <w:rsid w:val="00021623"/>
    <w:rsid w:val="0002176E"/>
    <w:rsid w:val="00022A82"/>
    <w:rsid w:val="00022E77"/>
    <w:rsid w:val="00023857"/>
    <w:rsid w:val="00024583"/>
    <w:rsid w:val="000251D4"/>
    <w:rsid w:val="00026A39"/>
    <w:rsid w:val="00026C26"/>
    <w:rsid w:val="00026E5F"/>
    <w:rsid w:val="00027E79"/>
    <w:rsid w:val="00030AC8"/>
    <w:rsid w:val="00030F8D"/>
    <w:rsid w:val="000311AB"/>
    <w:rsid w:val="00033251"/>
    <w:rsid w:val="00035BE6"/>
    <w:rsid w:val="00035EAD"/>
    <w:rsid w:val="00036031"/>
    <w:rsid w:val="00036A31"/>
    <w:rsid w:val="00036A90"/>
    <w:rsid w:val="00037A71"/>
    <w:rsid w:val="00040C12"/>
    <w:rsid w:val="00040DE4"/>
    <w:rsid w:val="00041721"/>
    <w:rsid w:val="00041CD9"/>
    <w:rsid w:val="00042818"/>
    <w:rsid w:val="00043675"/>
    <w:rsid w:val="00043B99"/>
    <w:rsid w:val="00044B60"/>
    <w:rsid w:val="00044F5A"/>
    <w:rsid w:val="00045571"/>
    <w:rsid w:val="00046BDD"/>
    <w:rsid w:val="000470B3"/>
    <w:rsid w:val="0004735A"/>
    <w:rsid w:val="000473AF"/>
    <w:rsid w:val="00050107"/>
    <w:rsid w:val="00050234"/>
    <w:rsid w:val="000510CD"/>
    <w:rsid w:val="000514FD"/>
    <w:rsid w:val="000515F1"/>
    <w:rsid w:val="00051AB4"/>
    <w:rsid w:val="00052881"/>
    <w:rsid w:val="00052EB1"/>
    <w:rsid w:val="00053456"/>
    <w:rsid w:val="0005391F"/>
    <w:rsid w:val="00054A43"/>
    <w:rsid w:val="000552D7"/>
    <w:rsid w:val="0005621F"/>
    <w:rsid w:val="000570AD"/>
    <w:rsid w:val="000570D7"/>
    <w:rsid w:val="0005731D"/>
    <w:rsid w:val="0005757D"/>
    <w:rsid w:val="0006152C"/>
    <w:rsid w:val="00063104"/>
    <w:rsid w:val="000642DA"/>
    <w:rsid w:val="00064335"/>
    <w:rsid w:val="0006509A"/>
    <w:rsid w:val="00067D70"/>
    <w:rsid w:val="0007123B"/>
    <w:rsid w:val="00071542"/>
    <w:rsid w:val="00071BF8"/>
    <w:rsid w:val="00072607"/>
    <w:rsid w:val="0007271E"/>
    <w:rsid w:val="00072D02"/>
    <w:rsid w:val="00073301"/>
    <w:rsid w:val="000751AF"/>
    <w:rsid w:val="0007600A"/>
    <w:rsid w:val="000769BA"/>
    <w:rsid w:val="000771F9"/>
    <w:rsid w:val="0008000C"/>
    <w:rsid w:val="000808DB"/>
    <w:rsid w:val="00080C10"/>
    <w:rsid w:val="00080D1B"/>
    <w:rsid w:val="00081D3F"/>
    <w:rsid w:val="000824FE"/>
    <w:rsid w:val="00082A13"/>
    <w:rsid w:val="00082CE5"/>
    <w:rsid w:val="00082EA2"/>
    <w:rsid w:val="00083B1D"/>
    <w:rsid w:val="000843DB"/>
    <w:rsid w:val="000846DE"/>
    <w:rsid w:val="00085735"/>
    <w:rsid w:val="0008741F"/>
    <w:rsid w:val="00087827"/>
    <w:rsid w:val="000900D5"/>
    <w:rsid w:val="00090A26"/>
    <w:rsid w:val="000923BF"/>
    <w:rsid w:val="00092BE3"/>
    <w:rsid w:val="0009367B"/>
    <w:rsid w:val="00093D4E"/>
    <w:rsid w:val="00093D84"/>
    <w:rsid w:val="0009546D"/>
    <w:rsid w:val="0009563A"/>
    <w:rsid w:val="00095A0A"/>
    <w:rsid w:val="00095D08"/>
    <w:rsid w:val="000966CB"/>
    <w:rsid w:val="0009715F"/>
    <w:rsid w:val="00097385"/>
    <w:rsid w:val="000976D5"/>
    <w:rsid w:val="000A1B86"/>
    <w:rsid w:val="000A40B3"/>
    <w:rsid w:val="000A54E7"/>
    <w:rsid w:val="000A5BCF"/>
    <w:rsid w:val="000A6F6C"/>
    <w:rsid w:val="000A717D"/>
    <w:rsid w:val="000A74DE"/>
    <w:rsid w:val="000B09D8"/>
    <w:rsid w:val="000B1718"/>
    <w:rsid w:val="000B1DDA"/>
    <w:rsid w:val="000B2624"/>
    <w:rsid w:val="000B3707"/>
    <w:rsid w:val="000B3B57"/>
    <w:rsid w:val="000B4AAD"/>
    <w:rsid w:val="000B5711"/>
    <w:rsid w:val="000B6D47"/>
    <w:rsid w:val="000C034E"/>
    <w:rsid w:val="000C05C3"/>
    <w:rsid w:val="000C12E5"/>
    <w:rsid w:val="000C2AED"/>
    <w:rsid w:val="000C33F5"/>
    <w:rsid w:val="000C3804"/>
    <w:rsid w:val="000C516B"/>
    <w:rsid w:val="000C5A18"/>
    <w:rsid w:val="000C5C1E"/>
    <w:rsid w:val="000C66D9"/>
    <w:rsid w:val="000D050A"/>
    <w:rsid w:val="000D072D"/>
    <w:rsid w:val="000D07A0"/>
    <w:rsid w:val="000D1F7A"/>
    <w:rsid w:val="000D218A"/>
    <w:rsid w:val="000D25A3"/>
    <w:rsid w:val="000D2958"/>
    <w:rsid w:val="000D295C"/>
    <w:rsid w:val="000D2DFF"/>
    <w:rsid w:val="000D3362"/>
    <w:rsid w:val="000D39F6"/>
    <w:rsid w:val="000D67DC"/>
    <w:rsid w:val="000D7090"/>
    <w:rsid w:val="000D76BA"/>
    <w:rsid w:val="000D7A95"/>
    <w:rsid w:val="000E14CC"/>
    <w:rsid w:val="000E1AF5"/>
    <w:rsid w:val="000E1FE4"/>
    <w:rsid w:val="000E3214"/>
    <w:rsid w:val="000E359B"/>
    <w:rsid w:val="000E3F48"/>
    <w:rsid w:val="000E499D"/>
    <w:rsid w:val="000E4B3C"/>
    <w:rsid w:val="000E7A1D"/>
    <w:rsid w:val="000F14FC"/>
    <w:rsid w:val="000F16E6"/>
    <w:rsid w:val="000F31B2"/>
    <w:rsid w:val="000F3420"/>
    <w:rsid w:val="000F3C89"/>
    <w:rsid w:val="000F4783"/>
    <w:rsid w:val="000F52AC"/>
    <w:rsid w:val="000F56DF"/>
    <w:rsid w:val="000F5971"/>
    <w:rsid w:val="000F6592"/>
    <w:rsid w:val="000F65AB"/>
    <w:rsid w:val="000F6953"/>
    <w:rsid w:val="000F69F2"/>
    <w:rsid w:val="000F71F8"/>
    <w:rsid w:val="000F7484"/>
    <w:rsid w:val="000F76FF"/>
    <w:rsid w:val="000F771F"/>
    <w:rsid w:val="000F78E6"/>
    <w:rsid w:val="000F7C22"/>
    <w:rsid w:val="00103881"/>
    <w:rsid w:val="00104863"/>
    <w:rsid w:val="00104D9C"/>
    <w:rsid w:val="001062F6"/>
    <w:rsid w:val="00106C8E"/>
    <w:rsid w:val="00107586"/>
    <w:rsid w:val="00110133"/>
    <w:rsid w:val="00110413"/>
    <w:rsid w:val="00110E45"/>
    <w:rsid w:val="00111CB0"/>
    <w:rsid w:val="00111DB1"/>
    <w:rsid w:val="001138AE"/>
    <w:rsid w:val="0011459D"/>
    <w:rsid w:val="00114A6D"/>
    <w:rsid w:val="00114B0B"/>
    <w:rsid w:val="00115F18"/>
    <w:rsid w:val="0011699C"/>
    <w:rsid w:val="00116C06"/>
    <w:rsid w:val="001170F0"/>
    <w:rsid w:val="001177E7"/>
    <w:rsid w:val="00117DC4"/>
    <w:rsid w:val="00120C5D"/>
    <w:rsid w:val="00123F71"/>
    <w:rsid w:val="00126E55"/>
    <w:rsid w:val="001276D9"/>
    <w:rsid w:val="00130626"/>
    <w:rsid w:val="00130C67"/>
    <w:rsid w:val="001319D0"/>
    <w:rsid w:val="00131A46"/>
    <w:rsid w:val="00132FD5"/>
    <w:rsid w:val="001359CD"/>
    <w:rsid w:val="00136837"/>
    <w:rsid w:val="001368D0"/>
    <w:rsid w:val="00137141"/>
    <w:rsid w:val="001402B2"/>
    <w:rsid w:val="001403A1"/>
    <w:rsid w:val="001403BB"/>
    <w:rsid w:val="001409A8"/>
    <w:rsid w:val="00141D2D"/>
    <w:rsid w:val="00142424"/>
    <w:rsid w:val="00142538"/>
    <w:rsid w:val="00143C70"/>
    <w:rsid w:val="00145974"/>
    <w:rsid w:val="00145CE4"/>
    <w:rsid w:val="00146270"/>
    <w:rsid w:val="001463A7"/>
    <w:rsid w:val="00146DB4"/>
    <w:rsid w:val="00147785"/>
    <w:rsid w:val="0015100A"/>
    <w:rsid w:val="00151CDD"/>
    <w:rsid w:val="00152A4E"/>
    <w:rsid w:val="00154112"/>
    <w:rsid w:val="001543DF"/>
    <w:rsid w:val="001543F3"/>
    <w:rsid w:val="00154866"/>
    <w:rsid w:val="00156599"/>
    <w:rsid w:val="00156F2F"/>
    <w:rsid w:val="00160A30"/>
    <w:rsid w:val="001634A7"/>
    <w:rsid w:val="00163AEA"/>
    <w:rsid w:val="00164AF2"/>
    <w:rsid w:val="00164CBA"/>
    <w:rsid w:val="00167617"/>
    <w:rsid w:val="00172717"/>
    <w:rsid w:val="00172EF7"/>
    <w:rsid w:val="00173E5F"/>
    <w:rsid w:val="00174265"/>
    <w:rsid w:val="00175134"/>
    <w:rsid w:val="001751B9"/>
    <w:rsid w:val="001754E5"/>
    <w:rsid w:val="00175777"/>
    <w:rsid w:val="00176038"/>
    <w:rsid w:val="00176552"/>
    <w:rsid w:val="0017747E"/>
    <w:rsid w:val="00180EB7"/>
    <w:rsid w:val="00182704"/>
    <w:rsid w:val="0018371E"/>
    <w:rsid w:val="00183DC0"/>
    <w:rsid w:val="001845E1"/>
    <w:rsid w:val="001845F3"/>
    <w:rsid w:val="00184AE3"/>
    <w:rsid w:val="001861D2"/>
    <w:rsid w:val="001870BF"/>
    <w:rsid w:val="001878A4"/>
    <w:rsid w:val="00187CA6"/>
    <w:rsid w:val="00190BB5"/>
    <w:rsid w:val="001914F6"/>
    <w:rsid w:val="0019155C"/>
    <w:rsid w:val="001919DE"/>
    <w:rsid w:val="00191D0C"/>
    <w:rsid w:val="001934FD"/>
    <w:rsid w:val="00193623"/>
    <w:rsid w:val="00193A81"/>
    <w:rsid w:val="00195278"/>
    <w:rsid w:val="00195362"/>
    <w:rsid w:val="001961BD"/>
    <w:rsid w:val="00196869"/>
    <w:rsid w:val="00196BF1"/>
    <w:rsid w:val="00196FDA"/>
    <w:rsid w:val="00197B36"/>
    <w:rsid w:val="001A0F59"/>
    <w:rsid w:val="001A0FB2"/>
    <w:rsid w:val="001A1D3C"/>
    <w:rsid w:val="001A24FC"/>
    <w:rsid w:val="001A3640"/>
    <w:rsid w:val="001A4B9C"/>
    <w:rsid w:val="001A56DD"/>
    <w:rsid w:val="001A5EB7"/>
    <w:rsid w:val="001A6A75"/>
    <w:rsid w:val="001A7CF6"/>
    <w:rsid w:val="001A7DEB"/>
    <w:rsid w:val="001B07EF"/>
    <w:rsid w:val="001B0B79"/>
    <w:rsid w:val="001B0BCF"/>
    <w:rsid w:val="001B25A7"/>
    <w:rsid w:val="001B289F"/>
    <w:rsid w:val="001B2BCE"/>
    <w:rsid w:val="001B2CA6"/>
    <w:rsid w:val="001B4320"/>
    <w:rsid w:val="001B5498"/>
    <w:rsid w:val="001B5D62"/>
    <w:rsid w:val="001B60AE"/>
    <w:rsid w:val="001C0048"/>
    <w:rsid w:val="001C07F5"/>
    <w:rsid w:val="001C1443"/>
    <w:rsid w:val="001C1E6E"/>
    <w:rsid w:val="001C1F4E"/>
    <w:rsid w:val="001C20EC"/>
    <w:rsid w:val="001C314E"/>
    <w:rsid w:val="001C41F3"/>
    <w:rsid w:val="001C446B"/>
    <w:rsid w:val="001C4753"/>
    <w:rsid w:val="001C4E9A"/>
    <w:rsid w:val="001C554A"/>
    <w:rsid w:val="001C5FBE"/>
    <w:rsid w:val="001C6851"/>
    <w:rsid w:val="001C743E"/>
    <w:rsid w:val="001D0ABF"/>
    <w:rsid w:val="001D17C3"/>
    <w:rsid w:val="001D1E9F"/>
    <w:rsid w:val="001D24EF"/>
    <w:rsid w:val="001D3723"/>
    <w:rsid w:val="001D3ED9"/>
    <w:rsid w:val="001D5010"/>
    <w:rsid w:val="001D578F"/>
    <w:rsid w:val="001D5ED8"/>
    <w:rsid w:val="001D65BE"/>
    <w:rsid w:val="001D6A07"/>
    <w:rsid w:val="001D72B2"/>
    <w:rsid w:val="001D7E84"/>
    <w:rsid w:val="001E0EC2"/>
    <w:rsid w:val="001E1040"/>
    <w:rsid w:val="001E1A16"/>
    <w:rsid w:val="001E1D9F"/>
    <w:rsid w:val="001E2E37"/>
    <w:rsid w:val="001E3FDB"/>
    <w:rsid w:val="001E500B"/>
    <w:rsid w:val="001E524E"/>
    <w:rsid w:val="001E6027"/>
    <w:rsid w:val="001E6138"/>
    <w:rsid w:val="001E6952"/>
    <w:rsid w:val="001E6FFC"/>
    <w:rsid w:val="001E7679"/>
    <w:rsid w:val="001E7B77"/>
    <w:rsid w:val="001F006C"/>
    <w:rsid w:val="001F0114"/>
    <w:rsid w:val="001F1946"/>
    <w:rsid w:val="001F1FA3"/>
    <w:rsid w:val="001F2174"/>
    <w:rsid w:val="001F2365"/>
    <w:rsid w:val="001F2663"/>
    <w:rsid w:val="001F2B0C"/>
    <w:rsid w:val="001F2E64"/>
    <w:rsid w:val="001F3378"/>
    <w:rsid w:val="001F380E"/>
    <w:rsid w:val="001F3EE0"/>
    <w:rsid w:val="001F78FE"/>
    <w:rsid w:val="001F7F13"/>
    <w:rsid w:val="00200531"/>
    <w:rsid w:val="00200664"/>
    <w:rsid w:val="00200D27"/>
    <w:rsid w:val="00201684"/>
    <w:rsid w:val="00202BB8"/>
    <w:rsid w:val="0020314F"/>
    <w:rsid w:val="00204442"/>
    <w:rsid w:val="00204B5D"/>
    <w:rsid w:val="00204C76"/>
    <w:rsid w:val="00204E3B"/>
    <w:rsid w:val="00204F72"/>
    <w:rsid w:val="00205938"/>
    <w:rsid w:val="00206943"/>
    <w:rsid w:val="00206F05"/>
    <w:rsid w:val="00207403"/>
    <w:rsid w:val="00210126"/>
    <w:rsid w:val="002106CE"/>
    <w:rsid w:val="00210ED2"/>
    <w:rsid w:val="00210F17"/>
    <w:rsid w:val="002117E9"/>
    <w:rsid w:val="002118CB"/>
    <w:rsid w:val="00212D81"/>
    <w:rsid w:val="00213777"/>
    <w:rsid w:val="00214AB6"/>
    <w:rsid w:val="00215203"/>
    <w:rsid w:val="00215279"/>
    <w:rsid w:val="00215B3F"/>
    <w:rsid w:val="002162E4"/>
    <w:rsid w:val="002167FF"/>
    <w:rsid w:val="00216C07"/>
    <w:rsid w:val="00216DB0"/>
    <w:rsid w:val="00217718"/>
    <w:rsid w:val="00221146"/>
    <w:rsid w:val="002218F2"/>
    <w:rsid w:val="002219E3"/>
    <w:rsid w:val="00223791"/>
    <w:rsid w:val="002238E9"/>
    <w:rsid w:val="00223F52"/>
    <w:rsid w:val="00224C38"/>
    <w:rsid w:val="002260E2"/>
    <w:rsid w:val="0022749F"/>
    <w:rsid w:val="002305BE"/>
    <w:rsid w:val="00230DDD"/>
    <w:rsid w:val="00231DED"/>
    <w:rsid w:val="00232B58"/>
    <w:rsid w:val="00232C0C"/>
    <w:rsid w:val="002335C9"/>
    <w:rsid w:val="00234364"/>
    <w:rsid w:val="002347E4"/>
    <w:rsid w:val="00234FCB"/>
    <w:rsid w:val="002353BA"/>
    <w:rsid w:val="00236429"/>
    <w:rsid w:val="00236524"/>
    <w:rsid w:val="00236C53"/>
    <w:rsid w:val="00240F98"/>
    <w:rsid w:val="002413F4"/>
    <w:rsid w:val="00241905"/>
    <w:rsid w:val="0024280A"/>
    <w:rsid w:val="00243428"/>
    <w:rsid w:val="002439FE"/>
    <w:rsid w:val="00245005"/>
    <w:rsid w:val="00245068"/>
    <w:rsid w:val="00245890"/>
    <w:rsid w:val="00246B5B"/>
    <w:rsid w:val="00247C65"/>
    <w:rsid w:val="00247F22"/>
    <w:rsid w:val="00250041"/>
    <w:rsid w:val="002501A7"/>
    <w:rsid w:val="00251F89"/>
    <w:rsid w:val="002522A8"/>
    <w:rsid w:val="00252751"/>
    <w:rsid w:val="00252EE9"/>
    <w:rsid w:val="00253488"/>
    <w:rsid w:val="00254F79"/>
    <w:rsid w:val="00255943"/>
    <w:rsid w:val="0025601D"/>
    <w:rsid w:val="002570A4"/>
    <w:rsid w:val="002612C8"/>
    <w:rsid w:val="00261810"/>
    <w:rsid w:val="002626E8"/>
    <w:rsid w:val="00262D54"/>
    <w:rsid w:val="002635CD"/>
    <w:rsid w:val="00263A67"/>
    <w:rsid w:val="00263DC7"/>
    <w:rsid w:val="00263F3D"/>
    <w:rsid w:val="0026598F"/>
    <w:rsid w:val="00265B29"/>
    <w:rsid w:val="002676E2"/>
    <w:rsid w:val="002717E7"/>
    <w:rsid w:val="00271B80"/>
    <w:rsid w:val="00272D71"/>
    <w:rsid w:val="00273593"/>
    <w:rsid w:val="00274574"/>
    <w:rsid w:val="00274EF6"/>
    <w:rsid w:val="00275237"/>
    <w:rsid w:val="00275F7E"/>
    <w:rsid w:val="002765DF"/>
    <w:rsid w:val="00276BAC"/>
    <w:rsid w:val="00277324"/>
    <w:rsid w:val="0028071A"/>
    <w:rsid w:val="00280975"/>
    <w:rsid w:val="00281D7F"/>
    <w:rsid w:val="0028266A"/>
    <w:rsid w:val="00283112"/>
    <w:rsid w:val="002832A8"/>
    <w:rsid w:val="00283728"/>
    <w:rsid w:val="00283775"/>
    <w:rsid w:val="00284943"/>
    <w:rsid w:val="0028536B"/>
    <w:rsid w:val="00285C15"/>
    <w:rsid w:val="00286EAC"/>
    <w:rsid w:val="00286F99"/>
    <w:rsid w:val="00287D07"/>
    <w:rsid w:val="00292442"/>
    <w:rsid w:val="0029244D"/>
    <w:rsid w:val="002924B0"/>
    <w:rsid w:val="002927D1"/>
    <w:rsid w:val="002946DF"/>
    <w:rsid w:val="00294EEB"/>
    <w:rsid w:val="00296132"/>
    <w:rsid w:val="00296630"/>
    <w:rsid w:val="002970B7"/>
    <w:rsid w:val="0029731C"/>
    <w:rsid w:val="002974AC"/>
    <w:rsid w:val="002A03FB"/>
    <w:rsid w:val="002A0970"/>
    <w:rsid w:val="002A0CBC"/>
    <w:rsid w:val="002A0CFB"/>
    <w:rsid w:val="002A11E1"/>
    <w:rsid w:val="002A175C"/>
    <w:rsid w:val="002A2677"/>
    <w:rsid w:val="002A272B"/>
    <w:rsid w:val="002A2AD2"/>
    <w:rsid w:val="002A2CB1"/>
    <w:rsid w:val="002A323B"/>
    <w:rsid w:val="002A37CD"/>
    <w:rsid w:val="002A3B6B"/>
    <w:rsid w:val="002A4D90"/>
    <w:rsid w:val="002A51D9"/>
    <w:rsid w:val="002A5947"/>
    <w:rsid w:val="002A5BE3"/>
    <w:rsid w:val="002A6009"/>
    <w:rsid w:val="002A6020"/>
    <w:rsid w:val="002A73ED"/>
    <w:rsid w:val="002A779B"/>
    <w:rsid w:val="002B03B3"/>
    <w:rsid w:val="002B0479"/>
    <w:rsid w:val="002B0A68"/>
    <w:rsid w:val="002B17B3"/>
    <w:rsid w:val="002B27A9"/>
    <w:rsid w:val="002B28E5"/>
    <w:rsid w:val="002B2BD6"/>
    <w:rsid w:val="002B391C"/>
    <w:rsid w:val="002B4F5F"/>
    <w:rsid w:val="002B59D4"/>
    <w:rsid w:val="002B5CFE"/>
    <w:rsid w:val="002B6172"/>
    <w:rsid w:val="002C06CA"/>
    <w:rsid w:val="002C07F5"/>
    <w:rsid w:val="002C0A88"/>
    <w:rsid w:val="002C0E20"/>
    <w:rsid w:val="002C190E"/>
    <w:rsid w:val="002C2094"/>
    <w:rsid w:val="002C27E1"/>
    <w:rsid w:val="002C32AB"/>
    <w:rsid w:val="002C372B"/>
    <w:rsid w:val="002C3E4D"/>
    <w:rsid w:val="002C4151"/>
    <w:rsid w:val="002C5BBF"/>
    <w:rsid w:val="002C6662"/>
    <w:rsid w:val="002C6684"/>
    <w:rsid w:val="002C71EE"/>
    <w:rsid w:val="002D0D62"/>
    <w:rsid w:val="002D1052"/>
    <w:rsid w:val="002D1BAA"/>
    <w:rsid w:val="002D3029"/>
    <w:rsid w:val="002D3C83"/>
    <w:rsid w:val="002D3DD0"/>
    <w:rsid w:val="002D4F3C"/>
    <w:rsid w:val="002D634A"/>
    <w:rsid w:val="002D6863"/>
    <w:rsid w:val="002D6C06"/>
    <w:rsid w:val="002D6DD4"/>
    <w:rsid w:val="002D71A5"/>
    <w:rsid w:val="002E0083"/>
    <w:rsid w:val="002E0EEA"/>
    <w:rsid w:val="002E11E0"/>
    <w:rsid w:val="002E126B"/>
    <w:rsid w:val="002E1728"/>
    <w:rsid w:val="002E1AB7"/>
    <w:rsid w:val="002E24C8"/>
    <w:rsid w:val="002E2ADB"/>
    <w:rsid w:val="002E3A30"/>
    <w:rsid w:val="002E3F3D"/>
    <w:rsid w:val="002E4319"/>
    <w:rsid w:val="002E4850"/>
    <w:rsid w:val="002E4897"/>
    <w:rsid w:val="002E49B0"/>
    <w:rsid w:val="002E4A12"/>
    <w:rsid w:val="002E4FA4"/>
    <w:rsid w:val="002E69A1"/>
    <w:rsid w:val="002E6B0A"/>
    <w:rsid w:val="002E7075"/>
    <w:rsid w:val="002E71AC"/>
    <w:rsid w:val="002E7377"/>
    <w:rsid w:val="002F0331"/>
    <w:rsid w:val="002F0667"/>
    <w:rsid w:val="002F084E"/>
    <w:rsid w:val="002F10B3"/>
    <w:rsid w:val="002F11AE"/>
    <w:rsid w:val="002F1CEF"/>
    <w:rsid w:val="002F1E0A"/>
    <w:rsid w:val="002F2A0B"/>
    <w:rsid w:val="002F41F9"/>
    <w:rsid w:val="002F4AB6"/>
    <w:rsid w:val="002F4D0D"/>
    <w:rsid w:val="002F4EE4"/>
    <w:rsid w:val="002F64B5"/>
    <w:rsid w:val="002F6A33"/>
    <w:rsid w:val="002F6E61"/>
    <w:rsid w:val="002F7CDD"/>
    <w:rsid w:val="003000EA"/>
    <w:rsid w:val="00300BF3"/>
    <w:rsid w:val="00301430"/>
    <w:rsid w:val="0030216E"/>
    <w:rsid w:val="00302591"/>
    <w:rsid w:val="0030495A"/>
    <w:rsid w:val="00304B85"/>
    <w:rsid w:val="003055AA"/>
    <w:rsid w:val="00307FCF"/>
    <w:rsid w:val="003105EE"/>
    <w:rsid w:val="00310F12"/>
    <w:rsid w:val="00311767"/>
    <w:rsid w:val="00313EE8"/>
    <w:rsid w:val="003142EB"/>
    <w:rsid w:val="003142F7"/>
    <w:rsid w:val="00314DBF"/>
    <w:rsid w:val="0031551C"/>
    <w:rsid w:val="0031667C"/>
    <w:rsid w:val="00316D25"/>
    <w:rsid w:val="00316E68"/>
    <w:rsid w:val="0031754A"/>
    <w:rsid w:val="00317F7A"/>
    <w:rsid w:val="00320C03"/>
    <w:rsid w:val="00321399"/>
    <w:rsid w:val="00321CAB"/>
    <w:rsid w:val="00323D26"/>
    <w:rsid w:val="003245B5"/>
    <w:rsid w:val="003248D1"/>
    <w:rsid w:val="00324F06"/>
    <w:rsid w:val="00325206"/>
    <w:rsid w:val="003255AC"/>
    <w:rsid w:val="00325EFE"/>
    <w:rsid w:val="00326057"/>
    <w:rsid w:val="00326EFF"/>
    <w:rsid w:val="00330111"/>
    <w:rsid w:val="00330509"/>
    <w:rsid w:val="0033055A"/>
    <w:rsid w:val="00330F05"/>
    <w:rsid w:val="0033127F"/>
    <w:rsid w:val="00331313"/>
    <w:rsid w:val="00331766"/>
    <w:rsid w:val="00332FB7"/>
    <w:rsid w:val="003333ED"/>
    <w:rsid w:val="0033374F"/>
    <w:rsid w:val="003348A0"/>
    <w:rsid w:val="00335F69"/>
    <w:rsid w:val="00336BB5"/>
    <w:rsid w:val="00336ED3"/>
    <w:rsid w:val="003402FF"/>
    <w:rsid w:val="00340714"/>
    <w:rsid w:val="0034084B"/>
    <w:rsid w:val="00340F83"/>
    <w:rsid w:val="0034126A"/>
    <w:rsid w:val="00344B6A"/>
    <w:rsid w:val="003457BD"/>
    <w:rsid w:val="003503AF"/>
    <w:rsid w:val="0035153F"/>
    <w:rsid w:val="0035190A"/>
    <w:rsid w:val="00351B00"/>
    <w:rsid w:val="00352258"/>
    <w:rsid w:val="00352F81"/>
    <w:rsid w:val="00353C90"/>
    <w:rsid w:val="003554D9"/>
    <w:rsid w:val="0035692D"/>
    <w:rsid w:val="0036056F"/>
    <w:rsid w:val="003606B5"/>
    <w:rsid w:val="0036102F"/>
    <w:rsid w:val="003613B2"/>
    <w:rsid w:val="0036152E"/>
    <w:rsid w:val="0036153C"/>
    <w:rsid w:val="003618B6"/>
    <w:rsid w:val="00361E39"/>
    <w:rsid w:val="00362E43"/>
    <w:rsid w:val="003636FA"/>
    <w:rsid w:val="00363CFC"/>
    <w:rsid w:val="003648CD"/>
    <w:rsid w:val="003649FE"/>
    <w:rsid w:val="003651E2"/>
    <w:rsid w:val="00365474"/>
    <w:rsid w:val="003701A0"/>
    <w:rsid w:val="003702B2"/>
    <w:rsid w:val="00371117"/>
    <w:rsid w:val="00371653"/>
    <w:rsid w:val="00372A08"/>
    <w:rsid w:val="00373E64"/>
    <w:rsid w:val="00374C1F"/>
    <w:rsid w:val="00375540"/>
    <w:rsid w:val="003772DA"/>
    <w:rsid w:val="00377B8C"/>
    <w:rsid w:val="003817E8"/>
    <w:rsid w:val="00384BE1"/>
    <w:rsid w:val="00385668"/>
    <w:rsid w:val="00387EFD"/>
    <w:rsid w:val="00390B47"/>
    <w:rsid w:val="003912A8"/>
    <w:rsid w:val="00391C1A"/>
    <w:rsid w:val="00391CCA"/>
    <w:rsid w:val="0039222F"/>
    <w:rsid w:val="00392ABD"/>
    <w:rsid w:val="00392CE4"/>
    <w:rsid w:val="0039357F"/>
    <w:rsid w:val="0039631B"/>
    <w:rsid w:val="00396369"/>
    <w:rsid w:val="0039640A"/>
    <w:rsid w:val="00397B3D"/>
    <w:rsid w:val="003A060C"/>
    <w:rsid w:val="003A08C4"/>
    <w:rsid w:val="003A0B97"/>
    <w:rsid w:val="003A0F10"/>
    <w:rsid w:val="003A1C85"/>
    <w:rsid w:val="003A1E96"/>
    <w:rsid w:val="003A35DE"/>
    <w:rsid w:val="003A3E3B"/>
    <w:rsid w:val="003A4C37"/>
    <w:rsid w:val="003A542D"/>
    <w:rsid w:val="003A5773"/>
    <w:rsid w:val="003A6770"/>
    <w:rsid w:val="003A6B50"/>
    <w:rsid w:val="003A6D65"/>
    <w:rsid w:val="003A751E"/>
    <w:rsid w:val="003A7C1F"/>
    <w:rsid w:val="003B4FEE"/>
    <w:rsid w:val="003B5C87"/>
    <w:rsid w:val="003B5F66"/>
    <w:rsid w:val="003B6056"/>
    <w:rsid w:val="003B73A6"/>
    <w:rsid w:val="003C0D39"/>
    <w:rsid w:val="003C1266"/>
    <w:rsid w:val="003C153E"/>
    <w:rsid w:val="003C1A28"/>
    <w:rsid w:val="003C1B4B"/>
    <w:rsid w:val="003C207F"/>
    <w:rsid w:val="003C259A"/>
    <w:rsid w:val="003C27E0"/>
    <w:rsid w:val="003C31EF"/>
    <w:rsid w:val="003C3A3E"/>
    <w:rsid w:val="003C40A2"/>
    <w:rsid w:val="003C4993"/>
    <w:rsid w:val="003C4E10"/>
    <w:rsid w:val="003C5274"/>
    <w:rsid w:val="003C5633"/>
    <w:rsid w:val="003C65B3"/>
    <w:rsid w:val="003D006A"/>
    <w:rsid w:val="003D0AE3"/>
    <w:rsid w:val="003D110D"/>
    <w:rsid w:val="003D1412"/>
    <w:rsid w:val="003D1FF4"/>
    <w:rsid w:val="003D22D4"/>
    <w:rsid w:val="003D25D3"/>
    <w:rsid w:val="003D2921"/>
    <w:rsid w:val="003D2C89"/>
    <w:rsid w:val="003D34D5"/>
    <w:rsid w:val="003D591A"/>
    <w:rsid w:val="003D6E2D"/>
    <w:rsid w:val="003D7036"/>
    <w:rsid w:val="003D76E2"/>
    <w:rsid w:val="003D7E3F"/>
    <w:rsid w:val="003E03D0"/>
    <w:rsid w:val="003E0899"/>
    <w:rsid w:val="003E0A91"/>
    <w:rsid w:val="003E3698"/>
    <w:rsid w:val="003E401D"/>
    <w:rsid w:val="003E4B12"/>
    <w:rsid w:val="003E509C"/>
    <w:rsid w:val="003E5816"/>
    <w:rsid w:val="003E65EA"/>
    <w:rsid w:val="003E6DCE"/>
    <w:rsid w:val="003E7261"/>
    <w:rsid w:val="003E72BB"/>
    <w:rsid w:val="003E7825"/>
    <w:rsid w:val="003E7E69"/>
    <w:rsid w:val="003F2918"/>
    <w:rsid w:val="003F361B"/>
    <w:rsid w:val="003F3791"/>
    <w:rsid w:val="003F3A78"/>
    <w:rsid w:val="003F41AC"/>
    <w:rsid w:val="003F41C7"/>
    <w:rsid w:val="003F44A6"/>
    <w:rsid w:val="003F4958"/>
    <w:rsid w:val="003F5FEE"/>
    <w:rsid w:val="003F6963"/>
    <w:rsid w:val="004000F1"/>
    <w:rsid w:val="00400987"/>
    <w:rsid w:val="004015E4"/>
    <w:rsid w:val="00402310"/>
    <w:rsid w:val="004026A1"/>
    <w:rsid w:val="0040285C"/>
    <w:rsid w:val="00403403"/>
    <w:rsid w:val="00405327"/>
    <w:rsid w:val="0040554F"/>
    <w:rsid w:val="004057D4"/>
    <w:rsid w:val="00405A99"/>
    <w:rsid w:val="00405BE0"/>
    <w:rsid w:val="004063EA"/>
    <w:rsid w:val="00406521"/>
    <w:rsid w:val="004068C8"/>
    <w:rsid w:val="00406EBD"/>
    <w:rsid w:val="004076E5"/>
    <w:rsid w:val="00411463"/>
    <w:rsid w:val="00411670"/>
    <w:rsid w:val="004135BC"/>
    <w:rsid w:val="00413BCD"/>
    <w:rsid w:val="00413E3D"/>
    <w:rsid w:val="00415DDB"/>
    <w:rsid w:val="00416C1F"/>
    <w:rsid w:val="0041722C"/>
    <w:rsid w:val="004175DB"/>
    <w:rsid w:val="0041791E"/>
    <w:rsid w:val="00417B66"/>
    <w:rsid w:val="00420483"/>
    <w:rsid w:val="004209AD"/>
    <w:rsid w:val="00421019"/>
    <w:rsid w:val="00421425"/>
    <w:rsid w:val="00421684"/>
    <w:rsid w:val="004220E0"/>
    <w:rsid w:val="00422820"/>
    <w:rsid w:val="00422BE7"/>
    <w:rsid w:val="00423A02"/>
    <w:rsid w:val="00424582"/>
    <w:rsid w:val="0042459D"/>
    <w:rsid w:val="004245B1"/>
    <w:rsid w:val="0042510C"/>
    <w:rsid w:val="004265E1"/>
    <w:rsid w:val="004275D7"/>
    <w:rsid w:val="004275E8"/>
    <w:rsid w:val="0043017C"/>
    <w:rsid w:val="00430AB3"/>
    <w:rsid w:val="0043152E"/>
    <w:rsid w:val="004344FC"/>
    <w:rsid w:val="004347A8"/>
    <w:rsid w:val="00434919"/>
    <w:rsid w:val="00434ACE"/>
    <w:rsid w:val="004356EF"/>
    <w:rsid w:val="004362F9"/>
    <w:rsid w:val="00436B34"/>
    <w:rsid w:val="00436BD5"/>
    <w:rsid w:val="0044138B"/>
    <w:rsid w:val="004414FA"/>
    <w:rsid w:val="0044183C"/>
    <w:rsid w:val="0044241D"/>
    <w:rsid w:val="0044262F"/>
    <w:rsid w:val="004426FC"/>
    <w:rsid w:val="00443BE9"/>
    <w:rsid w:val="00444A44"/>
    <w:rsid w:val="00445116"/>
    <w:rsid w:val="00445689"/>
    <w:rsid w:val="00445A8B"/>
    <w:rsid w:val="00445FBB"/>
    <w:rsid w:val="00446EE1"/>
    <w:rsid w:val="00447D77"/>
    <w:rsid w:val="00450E7F"/>
    <w:rsid w:val="004527F5"/>
    <w:rsid w:val="00452A1B"/>
    <w:rsid w:val="004533DC"/>
    <w:rsid w:val="004543AC"/>
    <w:rsid w:val="00455616"/>
    <w:rsid w:val="0045595D"/>
    <w:rsid w:val="00455EAA"/>
    <w:rsid w:val="004638CA"/>
    <w:rsid w:val="00463ECC"/>
    <w:rsid w:val="004644C1"/>
    <w:rsid w:val="00466850"/>
    <w:rsid w:val="00466BF3"/>
    <w:rsid w:val="00466D4F"/>
    <w:rsid w:val="00467126"/>
    <w:rsid w:val="00467443"/>
    <w:rsid w:val="0046764E"/>
    <w:rsid w:val="004677F1"/>
    <w:rsid w:val="00470B5B"/>
    <w:rsid w:val="00470C6D"/>
    <w:rsid w:val="00473514"/>
    <w:rsid w:val="0047371A"/>
    <w:rsid w:val="00473730"/>
    <w:rsid w:val="00473F12"/>
    <w:rsid w:val="0047430D"/>
    <w:rsid w:val="004744E5"/>
    <w:rsid w:val="00474519"/>
    <w:rsid w:val="00476296"/>
    <w:rsid w:val="00476A43"/>
    <w:rsid w:val="00476DAF"/>
    <w:rsid w:val="0047724F"/>
    <w:rsid w:val="004803CA"/>
    <w:rsid w:val="0048269D"/>
    <w:rsid w:val="00482F12"/>
    <w:rsid w:val="00483DA1"/>
    <w:rsid w:val="004856B9"/>
    <w:rsid w:val="00485AA4"/>
    <w:rsid w:val="004862FD"/>
    <w:rsid w:val="00491FF7"/>
    <w:rsid w:val="00493013"/>
    <w:rsid w:val="0049325A"/>
    <w:rsid w:val="00493CAD"/>
    <w:rsid w:val="0049472A"/>
    <w:rsid w:val="00494DFF"/>
    <w:rsid w:val="00495B0E"/>
    <w:rsid w:val="00496274"/>
    <w:rsid w:val="0049649C"/>
    <w:rsid w:val="00496FA4"/>
    <w:rsid w:val="004979B3"/>
    <w:rsid w:val="00497ACB"/>
    <w:rsid w:val="004A10FB"/>
    <w:rsid w:val="004A1550"/>
    <w:rsid w:val="004A20AF"/>
    <w:rsid w:val="004A3D5E"/>
    <w:rsid w:val="004A3F64"/>
    <w:rsid w:val="004A4516"/>
    <w:rsid w:val="004A46E3"/>
    <w:rsid w:val="004A47F7"/>
    <w:rsid w:val="004A509B"/>
    <w:rsid w:val="004A55A0"/>
    <w:rsid w:val="004A7861"/>
    <w:rsid w:val="004B1020"/>
    <w:rsid w:val="004B12FA"/>
    <w:rsid w:val="004B212A"/>
    <w:rsid w:val="004B2E08"/>
    <w:rsid w:val="004B4EC7"/>
    <w:rsid w:val="004B5BC0"/>
    <w:rsid w:val="004B70D7"/>
    <w:rsid w:val="004B743E"/>
    <w:rsid w:val="004B7E26"/>
    <w:rsid w:val="004B7F05"/>
    <w:rsid w:val="004C010F"/>
    <w:rsid w:val="004C09DE"/>
    <w:rsid w:val="004C0CCD"/>
    <w:rsid w:val="004C11B7"/>
    <w:rsid w:val="004C215E"/>
    <w:rsid w:val="004C24C7"/>
    <w:rsid w:val="004C25BC"/>
    <w:rsid w:val="004C321F"/>
    <w:rsid w:val="004C373C"/>
    <w:rsid w:val="004C4D45"/>
    <w:rsid w:val="004C4EB7"/>
    <w:rsid w:val="004C5418"/>
    <w:rsid w:val="004C55CE"/>
    <w:rsid w:val="004C5976"/>
    <w:rsid w:val="004C772F"/>
    <w:rsid w:val="004D27B8"/>
    <w:rsid w:val="004D40C7"/>
    <w:rsid w:val="004D411A"/>
    <w:rsid w:val="004D474C"/>
    <w:rsid w:val="004D4D5C"/>
    <w:rsid w:val="004D6BEE"/>
    <w:rsid w:val="004D78FC"/>
    <w:rsid w:val="004D7B82"/>
    <w:rsid w:val="004E01A4"/>
    <w:rsid w:val="004E1635"/>
    <w:rsid w:val="004E2C4F"/>
    <w:rsid w:val="004E2E5B"/>
    <w:rsid w:val="004E3299"/>
    <w:rsid w:val="004E4314"/>
    <w:rsid w:val="004E4B81"/>
    <w:rsid w:val="004E5F74"/>
    <w:rsid w:val="004E6EF9"/>
    <w:rsid w:val="004E71E6"/>
    <w:rsid w:val="004E7868"/>
    <w:rsid w:val="004E7FB0"/>
    <w:rsid w:val="004F0D00"/>
    <w:rsid w:val="004F1196"/>
    <w:rsid w:val="004F1FED"/>
    <w:rsid w:val="004F24C1"/>
    <w:rsid w:val="004F2F66"/>
    <w:rsid w:val="004F312B"/>
    <w:rsid w:val="004F3C05"/>
    <w:rsid w:val="004F562D"/>
    <w:rsid w:val="004F58F4"/>
    <w:rsid w:val="004F61ED"/>
    <w:rsid w:val="004F68D4"/>
    <w:rsid w:val="004F74F7"/>
    <w:rsid w:val="004F7B0F"/>
    <w:rsid w:val="0050017F"/>
    <w:rsid w:val="00500CA6"/>
    <w:rsid w:val="00500CFF"/>
    <w:rsid w:val="00501856"/>
    <w:rsid w:val="00501C94"/>
    <w:rsid w:val="00502189"/>
    <w:rsid w:val="005048BA"/>
    <w:rsid w:val="005052CC"/>
    <w:rsid w:val="00505F60"/>
    <w:rsid w:val="00507A58"/>
    <w:rsid w:val="00510520"/>
    <w:rsid w:val="00511499"/>
    <w:rsid w:val="00511DF8"/>
    <w:rsid w:val="005131FA"/>
    <w:rsid w:val="005132DD"/>
    <w:rsid w:val="00514853"/>
    <w:rsid w:val="00514E1E"/>
    <w:rsid w:val="005162C6"/>
    <w:rsid w:val="00516371"/>
    <w:rsid w:val="00516D26"/>
    <w:rsid w:val="00517885"/>
    <w:rsid w:val="005208EA"/>
    <w:rsid w:val="0052141C"/>
    <w:rsid w:val="005221C0"/>
    <w:rsid w:val="005225E6"/>
    <w:rsid w:val="00522D3F"/>
    <w:rsid w:val="00525FD0"/>
    <w:rsid w:val="0052620A"/>
    <w:rsid w:val="00526C5F"/>
    <w:rsid w:val="00527FA3"/>
    <w:rsid w:val="0053048D"/>
    <w:rsid w:val="00531709"/>
    <w:rsid w:val="00532ACC"/>
    <w:rsid w:val="00533D55"/>
    <w:rsid w:val="00535275"/>
    <w:rsid w:val="00536253"/>
    <w:rsid w:val="005368EF"/>
    <w:rsid w:val="005374F7"/>
    <w:rsid w:val="005379CF"/>
    <w:rsid w:val="00541505"/>
    <w:rsid w:val="00541E80"/>
    <w:rsid w:val="005422BF"/>
    <w:rsid w:val="00542C72"/>
    <w:rsid w:val="00542C7D"/>
    <w:rsid w:val="005438A0"/>
    <w:rsid w:val="00545C32"/>
    <w:rsid w:val="00545DD1"/>
    <w:rsid w:val="005463E2"/>
    <w:rsid w:val="00546AD9"/>
    <w:rsid w:val="00547509"/>
    <w:rsid w:val="005512EE"/>
    <w:rsid w:val="00551BFE"/>
    <w:rsid w:val="00552244"/>
    <w:rsid w:val="0055299A"/>
    <w:rsid w:val="00552DD8"/>
    <w:rsid w:val="005538A6"/>
    <w:rsid w:val="00553A2B"/>
    <w:rsid w:val="00553DC5"/>
    <w:rsid w:val="00554496"/>
    <w:rsid w:val="0055696D"/>
    <w:rsid w:val="0055699B"/>
    <w:rsid w:val="00556D75"/>
    <w:rsid w:val="00557516"/>
    <w:rsid w:val="005579BE"/>
    <w:rsid w:val="00557CE6"/>
    <w:rsid w:val="00560CFA"/>
    <w:rsid w:val="00560E52"/>
    <w:rsid w:val="00563935"/>
    <w:rsid w:val="00566106"/>
    <w:rsid w:val="00566A8C"/>
    <w:rsid w:val="0056706A"/>
    <w:rsid w:val="0056716C"/>
    <w:rsid w:val="00570100"/>
    <w:rsid w:val="005703BB"/>
    <w:rsid w:val="00570519"/>
    <w:rsid w:val="0057056F"/>
    <w:rsid w:val="005714B1"/>
    <w:rsid w:val="0057156A"/>
    <w:rsid w:val="00571597"/>
    <w:rsid w:val="0057226B"/>
    <w:rsid w:val="00572689"/>
    <w:rsid w:val="005726AD"/>
    <w:rsid w:val="005735AE"/>
    <w:rsid w:val="00573B7F"/>
    <w:rsid w:val="00573B9C"/>
    <w:rsid w:val="00575636"/>
    <w:rsid w:val="0057663A"/>
    <w:rsid w:val="0057683D"/>
    <w:rsid w:val="00577DD3"/>
    <w:rsid w:val="005815A9"/>
    <w:rsid w:val="00583015"/>
    <w:rsid w:val="0058371C"/>
    <w:rsid w:val="005838F5"/>
    <w:rsid w:val="005841E9"/>
    <w:rsid w:val="0058437B"/>
    <w:rsid w:val="00584543"/>
    <w:rsid w:val="00584D84"/>
    <w:rsid w:val="0058551D"/>
    <w:rsid w:val="0058692E"/>
    <w:rsid w:val="00586B1F"/>
    <w:rsid w:val="00586CC9"/>
    <w:rsid w:val="00587B27"/>
    <w:rsid w:val="00590662"/>
    <w:rsid w:val="0059115B"/>
    <w:rsid w:val="0059183D"/>
    <w:rsid w:val="00591A30"/>
    <w:rsid w:val="005928BF"/>
    <w:rsid w:val="00594B83"/>
    <w:rsid w:val="00595415"/>
    <w:rsid w:val="005955EA"/>
    <w:rsid w:val="00595B5A"/>
    <w:rsid w:val="00595F6A"/>
    <w:rsid w:val="005961EF"/>
    <w:rsid w:val="00597DD8"/>
    <w:rsid w:val="005A0E72"/>
    <w:rsid w:val="005A22AA"/>
    <w:rsid w:val="005A4E83"/>
    <w:rsid w:val="005A6781"/>
    <w:rsid w:val="005A6DC6"/>
    <w:rsid w:val="005A742F"/>
    <w:rsid w:val="005B0530"/>
    <w:rsid w:val="005B0A3B"/>
    <w:rsid w:val="005B0A5F"/>
    <w:rsid w:val="005B0C33"/>
    <w:rsid w:val="005B4BDE"/>
    <w:rsid w:val="005B4EF5"/>
    <w:rsid w:val="005B61FB"/>
    <w:rsid w:val="005B66BA"/>
    <w:rsid w:val="005C0011"/>
    <w:rsid w:val="005C0270"/>
    <w:rsid w:val="005C07F6"/>
    <w:rsid w:val="005C1B02"/>
    <w:rsid w:val="005C1CB7"/>
    <w:rsid w:val="005C20C8"/>
    <w:rsid w:val="005C22E1"/>
    <w:rsid w:val="005C27AF"/>
    <w:rsid w:val="005C28F8"/>
    <w:rsid w:val="005C2B30"/>
    <w:rsid w:val="005C2F2A"/>
    <w:rsid w:val="005C3EF9"/>
    <w:rsid w:val="005C694B"/>
    <w:rsid w:val="005D038D"/>
    <w:rsid w:val="005D089A"/>
    <w:rsid w:val="005D0E2E"/>
    <w:rsid w:val="005D0EFF"/>
    <w:rsid w:val="005D1971"/>
    <w:rsid w:val="005D1B4D"/>
    <w:rsid w:val="005D2447"/>
    <w:rsid w:val="005D292E"/>
    <w:rsid w:val="005D325B"/>
    <w:rsid w:val="005D36BC"/>
    <w:rsid w:val="005D3E12"/>
    <w:rsid w:val="005D49F0"/>
    <w:rsid w:val="005D4AA5"/>
    <w:rsid w:val="005D689A"/>
    <w:rsid w:val="005D68D6"/>
    <w:rsid w:val="005D6BDD"/>
    <w:rsid w:val="005D6C18"/>
    <w:rsid w:val="005D7241"/>
    <w:rsid w:val="005D757E"/>
    <w:rsid w:val="005D7B5C"/>
    <w:rsid w:val="005E0427"/>
    <w:rsid w:val="005E0788"/>
    <w:rsid w:val="005E0A17"/>
    <w:rsid w:val="005E1647"/>
    <w:rsid w:val="005E17AB"/>
    <w:rsid w:val="005E17D8"/>
    <w:rsid w:val="005E1849"/>
    <w:rsid w:val="005E1BA0"/>
    <w:rsid w:val="005E1FE8"/>
    <w:rsid w:val="005E2E08"/>
    <w:rsid w:val="005E5BB7"/>
    <w:rsid w:val="005E6CC6"/>
    <w:rsid w:val="005E761F"/>
    <w:rsid w:val="005E7710"/>
    <w:rsid w:val="005F31CF"/>
    <w:rsid w:val="005F331E"/>
    <w:rsid w:val="005F36E7"/>
    <w:rsid w:val="005F4364"/>
    <w:rsid w:val="005F5169"/>
    <w:rsid w:val="005F5B84"/>
    <w:rsid w:val="005F6219"/>
    <w:rsid w:val="005F6F8B"/>
    <w:rsid w:val="005F78FB"/>
    <w:rsid w:val="0060015F"/>
    <w:rsid w:val="00600E12"/>
    <w:rsid w:val="00602058"/>
    <w:rsid w:val="00602138"/>
    <w:rsid w:val="006021A4"/>
    <w:rsid w:val="00602916"/>
    <w:rsid w:val="00602F61"/>
    <w:rsid w:val="00603707"/>
    <w:rsid w:val="00603D4A"/>
    <w:rsid w:val="0060433D"/>
    <w:rsid w:val="006044C1"/>
    <w:rsid w:val="00605D66"/>
    <w:rsid w:val="00606D6E"/>
    <w:rsid w:val="00610B6B"/>
    <w:rsid w:val="006116CD"/>
    <w:rsid w:val="006121CD"/>
    <w:rsid w:val="00612322"/>
    <w:rsid w:val="00614A5A"/>
    <w:rsid w:val="00614F50"/>
    <w:rsid w:val="006158D1"/>
    <w:rsid w:val="00615CC2"/>
    <w:rsid w:val="0061649F"/>
    <w:rsid w:val="00616B6B"/>
    <w:rsid w:val="006207B7"/>
    <w:rsid w:val="00620D79"/>
    <w:rsid w:val="00620FAD"/>
    <w:rsid w:val="00621C4E"/>
    <w:rsid w:val="00622261"/>
    <w:rsid w:val="006222BA"/>
    <w:rsid w:val="0062305E"/>
    <w:rsid w:val="00623371"/>
    <w:rsid w:val="00623CE8"/>
    <w:rsid w:val="00623DF7"/>
    <w:rsid w:val="006256BD"/>
    <w:rsid w:val="00625761"/>
    <w:rsid w:val="00625BCD"/>
    <w:rsid w:val="00625D7B"/>
    <w:rsid w:val="00627B64"/>
    <w:rsid w:val="00630111"/>
    <w:rsid w:val="006303CE"/>
    <w:rsid w:val="00632615"/>
    <w:rsid w:val="00632D64"/>
    <w:rsid w:val="00633241"/>
    <w:rsid w:val="006338F8"/>
    <w:rsid w:val="00633976"/>
    <w:rsid w:val="00633C1D"/>
    <w:rsid w:val="00633CE7"/>
    <w:rsid w:val="00633CED"/>
    <w:rsid w:val="0063479B"/>
    <w:rsid w:val="00635AE0"/>
    <w:rsid w:val="00635CC4"/>
    <w:rsid w:val="006361E7"/>
    <w:rsid w:val="00636547"/>
    <w:rsid w:val="006366C9"/>
    <w:rsid w:val="00636AE3"/>
    <w:rsid w:val="0063708A"/>
    <w:rsid w:val="0063711D"/>
    <w:rsid w:val="006376C7"/>
    <w:rsid w:val="006376D0"/>
    <w:rsid w:val="006402C7"/>
    <w:rsid w:val="00640816"/>
    <w:rsid w:val="00640B0D"/>
    <w:rsid w:val="00641726"/>
    <w:rsid w:val="00643131"/>
    <w:rsid w:val="00645638"/>
    <w:rsid w:val="00645689"/>
    <w:rsid w:val="00646022"/>
    <w:rsid w:val="006466DA"/>
    <w:rsid w:val="006467E5"/>
    <w:rsid w:val="006477DC"/>
    <w:rsid w:val="00651743"/>
    <w:rsid w:val="006518CA"/>
    <w:rsid w:val="00651FD3"/>
    <w:rsid w:val="00654418"/>
    <w:rsid w:val="00655AEC"/>
    <w:rsid w:val="00655C11"/>
    <w:rsid w:val="0065674E"/>
    <w:rsid w:val="00657BFF"/>
    <w:rsid w:val="00657DD6"/>
    <w:rsid w:val="006606FA"/>
    <w:rsid w:val="0066075A"/>
    <w:rsid w:val="00662A6C"/>
    <w:rsid w:val="00662B3F"/>
    <w:rsid w:val="00664B71"/>
    <w:rsid w:val="00664E4E"/>
    <w:rsid w:val="006654D7"/>
    <w:rsid w:val="00666DCD"/>
    <w:rsid w:val="006674E0"/>
    <w:rsid w:val="00670033"/>
    <w:rsid w:val="0067035D"/>
    <w:rsid w:val="006707CF"/>
    <w:rsid w:val="00671041"/>
    <w:rsid w:val="006722B3"/>
    <w:rsid w:val="00672BA5"/>
    <w:rsid w:val="00673EDE"/>
    <w:rsid w:val="006753D6"/>
    <w:rsid w:val="0067603D"/>
    <w:rsid w:val="0067675E"/>
    <w:rsid w:val="00676D7C"/>
    <w:rsid w:val="00680673"/>
    <w:rsid w:val="006813F7"/>
    <w:rsid w:val="00681689"/>
    <w:rsid w:val="0068285C"/>
    <w:rsid w:val="00682D16"/>
    <w:rsid w:val="00683333"/>
    <w:rsid w:val="00684383"/>
    <w:rsid w:val="0068446C"/>
    <w:rsid w:val="0068480D"/>
    <w:rsid w:val="006853BB"/>
    <w:rsid w:val="00685783"/>
    <w:rsid w:val="00685976"/>
    <w:rsid w:val="00685FA2"/>
    <w:rsid w:val="00687397"/>
    <w:rsid w:val="00691174"/>
    <w:rsid w:val="006921ED"/>
    <w:rsid w:val="006928DF"/>
    <w:rsid w:val="00692F82"/>
    <w:rsid w:val="006933A0"/>
    <w:rsid w:val="00693971"/>
    <w:rsid w:val="006941DC"/>
    <w:rsid w:val="00694420"/>
    <w:rsid w:val="006944AD"/>
    <w:rsid w:val="00694C97"/>
    <w:rsid w:val="006956A8"/>
    <w:rsid w:val="00695986"/>
    <w:rsid w:val="006967FD"/>
    <w:rsid w:val="006A0793"/>
    <w:rsid w:val="006A0B7C"/>
    <w:rsid w:val="006A1209"/>
    <w:rsid w:val="006A1B06"/>
    <w:rsid w:val="006A49C8"/>
    <w:rsid w:val="006A4F12"/>
    <w:rsid w:val="006A53BC"/>
    <w:rsid w:val="006A5C02"/>
    <w:rsid w:val="006A7152"/>
    <w:rsid w:val="006A7B37"/>
    <w:rsid w:val="006A7E98"/>
    <w:rsid w:val="006B0300"/>
    <w:rsid w:val="006B0B8C"/>
    <w:rsid w:val="006B18A8"/>
    <w:rsid w:val="006B26EA"/>
    <w:rsid w:val="006B2A0A"/>
    <w:rsid w:val="006B2E53"/>
    <w:rsid w:val="006B32A7"/>
    <w:rsid w:val="006B33D5"/>
    <w:rsid w:val="006B3519"/>
    <w:rsid w:val="006B35A1"/>
    <w:rsid w:val="006B3928"/>
    <w:rsid w:val="006B3F56"/>
    <w:rsid w:val="006B424B"/>
    <w:rsid w:val="006B57B7"/>
    <w:rsid w:val="006C0189"/>
    <w:rsid w:val="006C0DCA"/>
    <w:rsid w:val="006C11A2"/>
    <w:rsid w:val="006C1917"/>
    <w:rsid w:val="006C4A8F"/>
    <w:rsid w:val="006C629A"/>
    <w:rsid w:val="006C69CA"/>
    <w:rsid w:val="006C6E46"/>
    <w:rsid w:val="006C77F7"/>
    <w:rsid w:val="006D0679"/>
    <w:rsid w:val="006D0E92"/>
    <w:rsid w:val="006D1895"/>
    <w:rsid w:val="006D1F68"/>
    <w:rsid w:val="006D20DA"/>
    <w:rsid w:val="006D2BEB"/>
    <w:rsid w:val="006D3041"/>
    <w:rsid w:val="006D5736"/>
    <w:rsid w:val="006D6876"/>
    <w:rsid w:val="006D6983"/>
    <w:rsid w:val="006D6CD3"/>
    <w:rsid w:val="006D7F99"/>
    <w:rsid w:val="006E0BDC"/>
    <w:rsid w:val="006E109E"/>
    <w:rsid w:val="006E1232"/>
    <w:rsid w:val="006E1A19"/>
    <w:rsid w:val="006E236C"/>
    <w:rsid w:val="006E2D13"/>
    <w:rsid w:val="006E2EDE"/>
    <w:rsid w:val="006E4D86"/>
    <w:rsid w:val="006E5753"/>
    <w:rsid w:val="006E5929"/>
    <w:rsid w:val="006E5EED"/>
    <w:rsid w:val="006E6D60"/>
    <w:rsid w:val="006E77A4"/>
    <w:rsid w:val="006F02D0"/>
    <w:rsid w:val="006F0F22"/>
    <w:rsid w:val="006F2BD9"/>
    <w:rsid w:val="006F3ABB"/>
    <w:rsid w:val="006F3C3C"/>
    <w:rsid w:val="006F4220"/>
    <w:rsid w:val="006F4C2D"/>
    <w:rsid w:val="006F54B7"/>
    <w:rsid w:val="006F5968"/>
    <w:rsid w:val="006F5F18"/>
    <w:rsid w:val="006F61F0"/>
    <w:rsid w:val="006F7641"/>
    <w:rsid w:val="006F7A1A"/>
    <w:rsid w:val="007001A4"/>
    <w:rsid w:val="00703D6D"/>
    <w:rsid w:val="00704788"/>
    <w:rsid w:val="00705568"/>
    <w:rsid w:val="00705CC1"/>
    <w:rsid w:val="00706796"/>
    <w:rsid w:val="0070721F"/>
    <w:rsid w:val="00707225"/>
    <w:rsid w:val="007075D1"/>
    <w:rsid w:val="00707B3C"/>
    <w:rsid w:val="00707C77"/>
    <w:rsid w:val="00707F0C"/>
    <w:rsid w:val="007106CE"/>
    <w:rsid w:val="007108B9"/>
    <w:rsid w:val="00711EFE"/>
    <w:rsid w:val="0071221F"/>
    <w:rsid w:val="0071299D"/>
    <w:rsid w:val="007144B1"/>
    <w:rsid w:val="00715AEC"/>
    <w:rsid w:val="00716536"/>
    <w:rsid w:val="00716965"/>
    <w:rsid w:val="00716A5C"/>
    <w:rsid w:val="007176D5"/>
    <w:rsid w:val="00717DA9"/>
    <w:rsid w:val="007204B5"/>
    <w:rsid w:val="00722A65"/>
    <w:rsid w:val="00723722"/>
    <w:rsid w:val="00724065"/>
    <w:rsid w:val="007242F6"/>
    <w:rsid w:val="00725BB1"/>
    <w:rsid w:val="00725C45"/>
    <w:rsid w:val="00726622"/>
    <w:rsid w:val="00727264"/>
    <w:rsid w:val="00727979"/>
    <w:rsid w:val="007318B9"/>
    <w:rsid w:val="00731C28"/>
    <w:rsid w:val="00731F79"/>
    <w:rsid w:val="00733406"/>
    <w:rsid w:val="00733522"/>
    <w:rsid w:val="0073355D"/>
    <w:rsid w:val="007338D7"/>
    <w:rsid w:val="0073425B"/>
    <w:rsid w:val="00734C1A"/>
    <w:rsid w:val="00734E16"/>
    <w:rsid w:val="00735DDB"/>
    <w:rsid w:val="0073613A"/>
    <w:rsid w:val="00736530"/>
    <w:rsid w:val="0073664C"/>
    <w:rsid w:val="007371EB"/>
    <w:rsid w:val="00737764"/>
    <w:rsid w:val="007402FB"/>
    <w:rsid w:val="0074202B"/>
    <w:rsid w:val="00742D60"/>
    <w:rsid w:val="00742F55"/>
    <w:rsid w:val="00742F66"/>
    <w:rsid w:val="007430BC"/>
    <w:rsid w:val="007448DF"/>
    <w:rsid w:val="00744952"/>
    <w:rsid w:val="00744E2B"/>
    <w:rsid w:val="007472F7"/>
    <w:rsid w:val="00747A97"/>
    <w:rsid w:val="0075139F"/>
    <w:rsid w:val="00751D14"/>
    <w:rsid w:val="00753582"/>
    <w:rsid w:val="0075446B"/>
    <w:rsid w:val="0075454E"/>
    <w:rsid w:val="0075555D"/>
    <w:rsid w:val="007557E8"/>
    <w:rsid w:val="007570BD"/>
    <w:rsid w:val="007572BC"/>
    <w:rsid w:val="007615E7"/>
    <w:rsid w:val="007617A2"/>
    <w:rsid w:val="007619EA"/>
    <w:rsid w:val="00761EA0"/>
    <w:rsid w:val="0076487D"/>
    <w:rsid w:val="00764C1D"/>
    <w:rsid w:val="00764DC8"/>
    <w:rsid w:val="007653CB"/>
    <w:rsid w:val="00765A44"/>
    <w:rsid w:val="00767585"/>
    <w:rsid w:val="00767C3C"/>
    <w:rsid w:val="007706B6"/>
    <w:rsid w:val="00770A0F"/>
    <w:rsid w:val="007719F1"/>
    <w:rsid w:val="0077201A"/>
    <w:rsid w:val="0077244A"/>
    <w:rsid w:val="007731D6"/>
    <w:rsid w:val="0077334F"/>
    <w:rsid w:val="00773590"/>
    <w:rsid w:val="00773E4D"/>
    <w:rsid w:val="00774CD1"/>
    <w:rsid w:val="00774F02"/>
    <w:rsid w:val="00775658"/>
    <w:rsid w:val="00776F57"/>
    <w:rsid w:val="007770F7"/>
    <w:rsid w:val="00777816"/>
    <w:rsid w:val="00777F31"/>
    <w:rsid w:val="0078011F"/>
    <w:rsid w:val="0078174C"/>
    <w:rsid w:val="007824ED"/>
    <w:rsid w:val="00782B0C"/>
    <w:rsid w:val="00783171"/>
    <w:rsid w:val="00783A2C"/>
    <w:rsid w:val="00783B10"/>
    <w:rsid w:val="007847EF"/>
    <w:rsid w:val="00785C98"/>
    <w:rsid w:val="00785D0A"/>
    <w:rsid w:val="0078607C"/>
    <w:rsid w:val="00787B58"/>
    <w:rsid w:val="0079059E"/>
    <w:rsid w:val="00790722"/>
    <w:rsid w:val="00791B88"/>
    <w:rsid w:val="0079247F"/>
    <w:rsid w:val="00793A9A"/>
    <w:rsid w:val="00793F7F"/>
    <w:rsid w:val="007946A3"/>
    <w:rsid w:val="00795B30"/>
    <w:rsid w:val="00796303"/>
    <w:rsid w:val="00797226"/>
    <w:rsid w:val="007976F5"/>
    <w:rsid w:val="007A0790"/>
    <w:rsid w:val="007A145B"/>
    <w:rsid w:val="007A1D18"/>
    <w:rsid w:val="007A2429"/>
    <w:rsid w:val="007A2DC3"/>
    <w:rsid w:val="007A2E77"/>
    <w:rsid w:val="007A3936"/>
    <w:rsid w:val="007A39EC"/>
    <w:rsid w:val="007A3EBE"/>
    <w:rsid w:val="007A46B7"/>
    <w:rsid w:val="007A4A47"/>
    <w:rsid w:val="007A4B0D"/>
    <w:rsid w:val="007A5DAD"/>
    <w:rsid w:val="007A603D"/>
    <w:rsid w:val="007A66DB"/>
    <w:rsid w:val="007A7439"/>
    <w:rsid w:val="007A759B"/>
    <w:rsid w:val="007A7799"/>
    <w:rsid w:val="007A7DEA"/>
    <w:rsid w:val="007A7F5C"/>
    <w:rsid w:val="007B0517"/>
    <w:rsid w:val="007B2764"/>
    <w:rsid w:val="007B29AF"/>
    <w:rsid w:val="007B2C45"/>
    <w:rsid w:val="007B2D21"/>
    <w:rsid w:val="007B2F6C"/>
    <w:rsid w:val="007B35F4"/>
    <w:rsid w:val="007B49E4"/>
    <w:rsid w:val="007B5368"/>
    <w:rsid w:val="007B5C51"/>
    <w:rsid w:val="007B6625"/>
    <w:rsid w:val="007B6AAE"/>
    <w:rsid w:val="007B6C03"/>
    <w:rsid w:val="007B7509"/>
    <w:rsid w:val="007B7A1E"/>
    <w:rsid w:val="007B7A89"/>
    <w:rsid w:val="007B7E1F"/>
    <w:rsid w:val="007C01A9"/>
    <w:rsid w:val="007C03AE"/>
    <w:rsid w:val="007C0692"/>
    <w:rsid w:val="007C076F"/>
    <w:rsid w:val="007C0E54"/>
    <w:rsid w:val="007C1077"/>
    <w:rsid w:val="007C1750"/>
    <w:rsid w:val="007C268B"/>
    <w:rsid w:val="007C274B"/>
    <w:rsid w:val="007C2C85"/>
    <w:rsid w:val="007C38DA"/>
    <w:rsid w:val="007C3C01"/>
    <w:rsid w:val="007C402C"/>
    <w:rsid w:val="007C6DBB"/>
    <w:rsid w:val="007C722F"/>
    <w:rsid w:val="007C7AE9"/>
    <w:rsid w:val="007C7BAA"/>
    <w:rsid w:val="007D20F8"/>
    <w:rsid w:val="007D26C7"/>
    <w:rsid w:val="007D2A77"/>
    <w:rsid w:val="007D4507"/>
    <w:rsid w:val="007D4E06"/>
    <w:rsid w:val="007D6165"/>
    <w:rsid w:val="007D6A96"/>
    <w:rsid w:val="007E0C65"/>
    <w:rsid w:val="007E0D89"/>
    <w:rsid w:val="007E17FE"/>
    <w:rsid w:val="007E2059"/>
    <w:rsid w:val="007E5318"/>
    <w:rsid w:val="007E57CA"/>
    <w:rsid w:val="007E5D24"/>
    <w:rsid w:val="007E6392"/>
    <w:rsid w:val="007E6D71"/>
    <w:rsid w:val="007E6DD8"/>
    <w:rsid w:val="007E7BAF"/>
    <w:rsid w:val="007F1AD7"/>
    <w:rsid w:val="007F1D66"/>
    <w:rsid w:val="007F2440"/>
    <w:rsid w:val="007F260B"/>
    <w:rsid w:val="007F3C78"/>
    <w:rsid w:val="007F4D77"/>
    <w:rsid w:val="007F4ED4"/>
    <w:rsid w:val="007F51C8"/>
    <w:rsid w:val="007F5259"/>
    <w:rsid w:val="007F6166"/>
    <w:rsid w:val="007F7283"/>
    <w:rsid w:val="007F72D7"/>
    <w:rsid w:val="007F7A55"/>
    <w:rsid w:val="007F7E7A"/>
    <w:rsid w:val="008016A4"/>
    <w:rsid w:val="0080200C"/>
    <w:rsid w:val="00802A11"/>
    <w:rsid w:val="00803320"/>
    <w:rsid w:val="0080461A"/>
    <w:rsid w:val="00804E1B"/>
    <w:rsid w:val="00806648"/>
    <w:rsid w:val="00806994"/>
    <w:rsid w:val="008078AC"/>
    <w:rsid w:val="00807A5C"/>
    <w:rsid w:val="00810DE2"/>
    <w:rsid w:val="00811B8D"/>
    <w:rsid w:val="00812429"/>
    <w:rsid w:val="00812B51"/>
    <w:rsid w:val="00813E3B"/>
    <w:rsid w:val="008140B5"/>
    <w:rsid w:val="008141E0"/>
    <w:rsid w:val="00814ACE"/>
    <w:rsid w:val="00814EA6"/>
    <w:rsid w:val="00815991"/>
    <w:rsid w:val="008163E0"/>
    <w:rsid w:val="00816EE7"/>
    <w:rsid w:val="008176BE"/>
    <w:rsid w:val="008176ED"/>
    <w:rsid w:val="00817864"/>
    <w:rsid w:val="00817FFE"/>
    <w:rsid w:val="008203BF"/>
    <w:rsid w:val="00821565"/>
    <w:rsid w:val="00821654"/>
    <w:rsid w:val="00821E56"/>
    <w:rsid w:val="0082250C"/>
    <w:rsid w:val="00822670"/>
    <w:rsid w:val="00822CD9"/>
    <w:rsid w:val="008231CF"/>
    <w:rsid w:val="008231EE"/>
    <w:rsid w:val="00823A07"/>
    <w:rsid w:val="00823B50"/>
    <w:rsid w:val="00824C12"/>
    <w:rsid w:val="008255CC"/>
    <w:rsid w:val="00825C94"/>
    <w:rsid w:val="00826D5B"/>
    <w:rsid w:val="00827457"/>
    <w:rsid w:val="00827E46"/>
    <w:rsid w:val="008305A1"/>
    <w:rsid w:val="008310B0"/>
    <w:rsid w:val="008316BC"/>
    <w:rsid w:val="00831F52"/>
    <w:rsid w:val="0083263C"/>
    <w:rsid w:val="008328F3"/>
    <w:rsid w:val="008335BE"/>
    <w:rsid w:val="00833EB3"/>
    <w:rsid w:val="008340F9"/>
    <w:rsid w:val="008346BE"/>
    <w:rsid w:val="00834D95"/>
    <w:rsid w:val="00835C11"/>
    <w:rsid w:val="0084056C"/>
    <w:rsid w:val="00840F5B"/>
    <w:rsid w:val="0084117E"/>
    <w:rsid w:val="00842C1A"/>
    <w:rsid w:val="0084330D"/>
    <w:rsid w:val="008433B9"/>
    <w:rsid w:val="00846BAA"/>
    <w:rsid w:val="00847F3F"/>
    <w:rsid w:val="0085028A"/>
    <w:rsid w:val="008507DA"/>
    <w:rsid w:val="00850E09"/>
    <w:rsid w:val="00852C96"/>
    <w:rsid w:val="00853DD4"/>
    <w:rsid w:val="00853DDB"/>
    <w:rsid w:val="00853F05"/>
    <w:rsid w:val="008551E4"/>
    <w:rsid w:val="008568F7"/>
    <w:rsid w:val="008574D6"/>
    <w:rsid w:val="00860BFC"/>
    <w:rsid w:val="00862AFF"/>
    <w:rsid w:val="00863268"/>
    <w:rsid w:val="008645BF"/>
    <w:rsid w:val="008648F1"/>
    <w:rsid w:val="008649E8"/>
    <w:rsid w:val="00865E30"/>
    <w:rsid w:val="0086787F"/>
    <w:rsid w:val="00867CFC"/>
    <w:rsid w:val="00870295"/>
    <w:rsid w:val="0087036A"/>
    <w:rsid w:val="00870688"/>
    <w:rsid w:val="00870D58"/>
    <w:rsid w:val="0087327F"/>
    <w:rsid w:val="00873EDD"/>
    <w:rsid w:val="008740ED"/>
    <w:rsid w:val="008743FF"/>
    <w:rsid w:val="00874F97"/>
    <w:rsid w:val="008752CB"/>
    <w:rsid w:val="008757B2"/>
    <w:rsid w:val="00875EA5"/>
    <w:rsid w:val="0087657D"/>
    <w:rsid w:val="008770F5"/>
    <w:rsid w:val="00877120"/>
    <w:rsid w:val="0088007A"/>
    <w:rsid w:val="008804F4"/>
    <w:rsid w:val="00881948"/>
    <w:rsid w:val="008820F4"/>
    <w:rsid w:val="00882C8E"/>
    <w:rsid w:val="00884B0B"/>
    <w:rsid w:val="00885476"/>
    <w:rsid w:val="008854AA"/>
    <w:rsid w:val="00885A53"/>
    <w:rsid w:val="00885B79"/>
    <w:rsid w:val="00885B92"/>
    <w:rsid w:val="00885D48"/>
    <w:rsid w:val="0088690C"/>
    <w:rsid w:val="00890753"/>
    <w:rsid w:val="008907B8"/>
    <w:rsid w:val="00891009"/>
    <w:rsid w:val="00891401"/>
    <w:rsid w:val="00892820"/>
    <w:rsid w:val="008928D9"/>
    <w:rsid w:val="0089374E"/>
    <w:rsid w:val="0089391F"/>
    <w:rsid w:val="00894550"/>
    <w:rsid w:val="00894FA6"/>
    <w:rsid w:val="0089501E"/>
    <w:rsid w:val="008950FB"/>
    <w:rsid w:val="008962E6"/>
    <w:rsid w:val="0089641D"/>
    <w:rsid w:val="0089658B"/>
    <w:rsid w:val="00897C45"/>
    <w:rsid w:val="00897D6F"/>
    <w:rsid w:val="008A039B"/>
    <w:rsid w:val="008A10BC"/>
    <w:rsid w:val="008A1D13"/>
    <w:rsid w:val="008A1FEC"/>
    <w:rsid w:val="008A28D5"/>
    <w:rsid w:val="008A2B62"/>
    <w:rsid w:val="008A40BB"/>
    <w:rsid w:val="008A425D"/>
    <w:rsid w:val="008A432F"/>
    <w:rsid w:val="008A4385"/>
    <w:rsid w:val="008A43F1"/>
    <w:rsid w:val="008A4967"/>
    <w:rsid w:val="008A54BD"/>
    <w:rsid w:val="008A676F"/>
    <w:rsid w:val="008A6B76"/>
    <w:rsid w:val="008A737E"/>
    <w:rsid w:val="008A7B1D"/>
    <w:rsid w:val="008B06F6"/>
    <w:rsid w:val="008B0812"/>
    <w:rsid w:val="008B1497"/>
    <w:rsid w:val="008B3D4A"/>
    <w:rsid w:val="008B42C6"/>
    <w:rsid w:val="008B5206"/>
    <w:rsid w:val="008C01BD"/>
    <w:rsid w:val="008C07BC"/>
    <w:rsid w:val="008C0963"/>
    <w:rsid w:val="008C0CAB"/>
    <w:rsid w:val="008C0E93"/>
    <w:rsid w:val="008C14B2"/>
    <w:rsid w:val="008C1B3A"/>
    <w:rsid w:val="008C2D1B"/>
    <w:rsid w:val="008C303D"/>
    <w:rsid w:val="008C348A"/>
    <w:rsid w:val="008C37C6"/>
    <w:rsid w:val="008C3A93"/>
    <w:rsid w:val="008C47DC"/>
    <w:rsid w:val="008C552A"/>
    <w:rsid w:val="008C5B5A"/>
    <w:rsid w:val="008C62C1"/>
    <w:rsid w:val="008C662D"/>
    <w:rsid w:val="008C7A0E"/>
    <w:rsid w:val="008C7D09"/>
    <w:rsid w:val="008D020C"/>
    <w:rsid w:val="008D0A0D"/>
    <w:rsid w:val="008D15FB"/>
    <w:rsid w:val="008D181E"/>
    <w:rsid w:val="008D22C1"/>
    <w:rsid w:val="008D2488"/>
    <w:rsid w:val="008D2C39"/>
    <w:rsid w:val="008D3C5D"/>
    <w:rsid w:val="008D412A"/>
    <w:rsid w:val="008D4EBE"/>
    <w:rsid w:val="008D56DD"/>
    <w:rsid w:val="008D6689"/>
    <w:rsid w:val="008D6A33"/>
    <w:rsid w:val="008D7476"/>
    <w:rsid w:val="008D7C36"/>
    <w:rsid w:val="008D7F01"/>
    <w:rsid w:val="008E0160"/>
    <w:rsid w:val="008E04B4"/>
    <w:rsid w:val="008E0F7B"/>
    <w:rsid w:val="008E240B"/>
    <w:rsid w:val="008E2F9B"/>
    <w:rsid w:val="008E2F9D"/>
    <w:rsid w:val="008E3C9F"/>
    <w:rsid w:val="008E3E52"/>
    <w:rsid w:val="008E5425"/>
    <w:rsid w:val="008E5662"/>
    <w:rsid w:val="008E5872"/>
    <w:rsid w:val="008E5F73"/>
    <w:rsid w:val="008E635A"/>
    <w:rsid w:val="008F0A33"/>
    <w:rsid w:val="008F0BE6"/>
    <w:rsid w:val="008F0DE7"/>
    <w:rsid w:val="008F115F"/>
    <w:rsid w:val="008F131B"/>
    <w:rsid w:val="008F2726"/>
    <w:rsid w:val="008F4219"/>
    <w:rsid w:val="008F435C"/>
    <w:rsid w:val="008F511E"/>
    <w:rsid w:val="008F656E"/>
    <w:rsid w:val="008F6C58"/>
    <w:rsid w:val="008F7E10"/>
    <w:rsid w:val="0090052F"/>
    <w:rsid w:val="00901BB1"/>
    <w:rsid w:val="00901F2F"/>
    <w:rsid w:val="00902436"/>
    <w:rsid w:val="009029AE"/>
    <w:rsid w:val="009050F6"/>
    <w:rsid w:val="0090651D"/>
    <w:rsid w:val="00906F14"/>
    <w:rsid w:val="009071CF"/>
    <w:rsid w:val="009077EC"/>
    <w:rsid w:val="00907AE3"/>
    <w:rsid w:val="009104D3"/>
    <w:rsid w:val="00911F61"/>
    <w:rsid w:val="00912201"/>
    <w:rsid w:val="00914BC4"/>
    <w:rsid w:val="00914CA0"/>
    <w:rsid w:val="009153D7"/>
    <w:rsid w:val="00915589"/>
    <w:rsid w:val="00916059"/>
    <w:rsid w:val="0091750C"/>
    <w:rsid w:val="00917D2B"/>
    <w:rsid w:val="00920230"/>
    <w:rsid w:val="009203C9"/>
    <w:rsid w:val="00920A3B"/>
    <w:rsid w:val="00920B4E"/>
    <w:rsid w:val="0092162F"/>
    <w:rsid w:val="00923539"/>
    <w:rsid w:val="00924420"/>
    <w:rsid w:val="00924A55"/>
    <w:rsid w:val="009260B0"/>
    <w:rsid w:val="00926748"/>
    <w:rsid w:val="00926987"/>
    <w:rsid w:val="00930265"/>
    <w:rsid w:val="00932708"/>
    <w:rsid w:val="00932E82"/>
    <w:rsid w:val="00932F23"/>
    <w:rsid w:val="0093456D"/>
    <w:rsid w:val="00934620"/>
    <w:rsid w:val="009351D9"/>
    <w:rsid w:val="009354B1"/>
    <w:rsid w:val="00936E4E"/>
    <w:rsid w:val="00937346"/>
    <w:rsid w:val="009375AF"/>
    <w:rsid w:val="00937E16"/>
    <w:rsid w:val="00940022"/>
    <w:rsid w:val="00941EC3"/>
    <w:rsid w:val="009425D7"/>
    <w:rsid w:val="00942C9F"/>
    <w:rsid w:val="009436F8"/>
    <w:rsid w:val="009467AC"/>
    <w:rsid w:val="009471EE"/>
    <w:rsid w:val="00950203"/>
    <w:rsid w:val="0095038E"/>
    <w:rsid w:val="00950484"/>
    <w:rsid w:val="00950BBB"/>
    <w:rsid w:val="00950FF7"/>
    <w:rsid w:val="00951F9B"/>
    <w:rsid w:val="00952EF3"/>
    <w:rsid w:val="00953C2E"/>
    <w:rsid w:val="00954DBA"/>
    <w:rsid w:val="00954EF8"/>
    <w:rsid w:val="00954F96"/>
    <w:rsid w:val="0095519F"/>
    <w:rsid w:val="009561D4"/>
    <w:rsid w:val="00956DF7"/>
    <w:rsid w:val="00957FC9"/>
    <w:rsid w:val="009609BF"/>
    <w:rsid w:val="00960E9B"/>
    <w:rsid w:val="00961482"/>
    <w:rsid w:val="0096181A"/>
    <w:rsid w:val="00961C55"/>
    <w:rsid w:val="00961DE0"/>
    <w:rsid w:val="0096323E"/>
    <w:rsid w:val="0096395F"/>
    <w:rsid w:val="00964FCA"/>
    <w:rsid w:val="00965187"/>
    <w:rsid w:val="00965D06"/>
    <w:rsid w:val="00966620"/>
    <w:rsid w:val="009666DD"/>
    <w:rsid w:val="0096683F"/>
    <w:rsid w:val="0096711D"/>
    <w:rsid w:val="009708DA"/>
    <w:rsid w:val="00971F2F"/>
    <w:rsid w:val="009731AA"/>
    <w:rsid w:val="00973E20"/>
    <w:rsid w:val="00974A49"/>
    <w:rsid w:val="00974C03"/>
    <w:rsid w:val="0097526F"/>
    <w:rsid w:val="00975BEF"/>
    <w:rsid w:val="00975CCF"/>
    <w:rsid w:val="00976AA3"/>
    <w:rsid w:val="00976C56"/>
    <w:rsid w:val="009805AA"/>
    <w:rsid w:val="00980B9A"/>
    <w:rsid w:val="00981659"/>
    <w:rsid w:val="009819F6"/>
    <w:rsid w:val="00982BB9"/>
    <w:rsid w:val="00982D27"/>
    <w:rsid w:val="00983AAA"/>
    <w:rsid w:val="00984035"/>
    <w:rsid w:val="0098555A"/>
    <w:rsid w:val="00985731"/>
    <w:rsid w:val="009858BC"/>
    <w:rsid w:val="00986A8F"/>
    <w:rsid w:val="009922CD"/>
    <w:rsid w:val="00992327"/>
    <w:rsid w:val="0099257C"/>
    <w:rsid w:val="00993C95"/>
    <w:rsid w:val="0099496B"/>
    <w:rsid w:val="009952B7"/>
    <w:rsid w:val="00995CE9"/>
    <w:rsid w:val="00995F0A"/>
    <w:rsid w:val="009A0CA1"/>
    <w:rsid w:val="009A15AB"/>
    <w:rsid w:val="009A1FCB"/>
    <w:rsid w:val="009A2B61"/>
    <w:rsid w:val="009A3610"/>
    <w:rsid w:val="009A3A8C"/>
    <w:rsid w:val="009A410D"/>
    <w:rsid w:val="009A4E75"/>
    <w:rsid w:val="009A6199"/>
    <w:rsid w:val="009A644D"/>
    <w:rsid w:val="009A659E"/>
    <w:rsid w:val="009A65E1"/>
    <w:rsid w:val="009A6990"/>
    <w:rsid w:val="009A77D8"/>
    <w:rsid w:val="009A77FF"/>
    <w:rsid w:val="009B2789"/>
    <w:rsid w:val="009B3025"/>
    <w:rsid w:val="009B31A7"/>
    <w:rsid w:val="009B37F1"/>
    <w:rsid w:val="009B3EB1"/>
    <w:rsid w:val="009B3EBE"/>
    <w:rsid w:val="009B3F33"/>
    <w:rsid w:val="009B6276"/>
    <w:rsid w:val="009B6713"/>
    <w:rsid w:val="009B6758"/>
    <w:rsid w:val="009B6FF4"/>
    <w:rsid w:val="009B7AB4"/>
    <w:rsid w:val="009C0281"/>
    <w:rsid w:val="009C02FE"/>
    <w:rsid w:val="009C0388"/>
    <w:rsid w:val="009C0F6E"/>
    <w:rsid w:val="009C1963"/>
    <w:rsid w:val="009C37EA"/>
    <w:rsid w:val="009C436F"/>
    <w:rsid w:val="009C5AB5"/>
    <w:rsid w:val="009C617D"/>
    <w:rsid w:val="009C7465"/>
    <w:rsid w:val="009C766F"/>
    <w:rsid w:val="009D0B5C"/>
    <w:rsid w:val="009D121B"/>
    <w:rsid w:val="009D1342"/>
    <w:rsid w:val="009D429F"/>
    <w:rsid w:val="009D483F"/>
    <w:rsid w:val="009D49DF"/>
    <w:rsid w:val="009D4D47"/>
    <w:rsid w:val="009D4E2B"/>
    <w:rsid w:val="009D7107"/>
    <w:rsid w:val="009D728E"/>
    <w:rsid w:val="009D735F"/>
    <w:rsid w:val="009D7BAA"/>
    <w:rsid w:val="009D7C52"/>
    <w:rsid w:val="009E0110"/>
    <w:rsid w:val="009E1CE3"/>
    <w:rsid w:val="009E2464"/>
    <w:rsid w:val="009E43F4"/>
    <w:rsid w:val="009E4421"/>
    <w:rsid w:val="009E52E0"/>
    <w:rsid w:val="009E5579"/>
    <w:rsid w:val="009E5E13"/>
    <w:rsid w:val="009E657C"/>
    <w:rsid w:val="009E6581"/>
    <w:rsid w:val="009E6591"/>
    <w:rsid w:val="009E6674"/>
    <w:rsid w:val="009E6E48"/>
    <w:rsid w:val="009E6F42"/>
    <w:rsid w:val="009E720F"/>
    <w:rsid w:val="009F0098"/>
    <w:rsid w:val="009F1133"/>
    <w:rsid w:val="009F2780"/>
    <w:rsid w:val="009F3F14"/>
    <w:rsid w:val="009F4B1D"/>
    <w:rsid w:val="009F4EB4"/>
    <w:rsid w:val="009F5E77"/>
    <w:rsid w:val="009F6BD1"/>
    <w:rsid w:val="00A000ED"/>
    <w:rsid w:val="00A004C4"/>
    <w:rsid w:val="00A00EB9"/>
    <w:rsid w:val="00A01141"/>
    <w:rsid w:val="00A017AA"/>
    <w:rsid w:val="00A02AD8"/>
    <w:rsid w:val="00A03207"/>
    <w:rsid w:val="00A032B3"/>
    <w:rsid w:val="00A03DC3"/>
    <w:rsid w:val="00A03E75"/>
    <w:rsid w:val="00A04AA2"/>
    <w:rsid w:val="00A06306"/>
    <w:rsid w:val="00A07DC3"/>
    <w:rsid w:val="00A07F7D"/>
    <w:rsid w:val="00A10660"/>
    <w:rsid w:val="00A11059"/>
    <w:rsid w:val="00A1116B"/>
    <w:rsid w:val="00A1170F"/>
    <w:rsid w:val="00A12D42"/>
    <w:rsid w:val="00A144AA"/>
    <w:rsid w:val="00A146D0"/>
    <w:rsid w:val="00A14E4F"/>
    <w:rsid w:val="00A159CC"/>
    <w:rsid w:val="00A160CF"/>
    <w:rsid w:val="00A167D7"/>
    <w:rsid w:val="00A20A21"/>
    <w:rsid w:val="00A20B60"/>
    <w:rsid w:val="00A20C28"/>
    <w:rsid w:val="00A2263E"/>
    <w:rsid w:val="00A2375B"/>
    <w:rsid w:val="00A23E3E"/>
    <w:rsid w:val="00A24671"/>
    <w:rsid w:val="00A25013"/>
    <w:rsid w:val="00A255C2"/>
    <w:rsid w:val="00A27055"/>
    <w:rsid w:val="00A27F6D"/>
    <w:rsid w:val="00A3003B"/>
    <w:rsid w:val="00A30047"/>
    <w:rsid w:val="00A310EC"/>
    <w:rsid w:val="00A31B70"/>
    <w:rsid w:val="00A325C3"/>
    <w:rsid w:val="00A32A6B"/>
    <w:rsid w:val="00A32F89"/>
    <w:rsid w:val="00A33176"/>
    <w:rsid w:val="00A33350"/>
    <w:rsid w:val="00A33B20"/>
    <w:rsid w:val="00A33E55"/>
    <w:rsid w:val="00A33FB7"/>
    <w:rsid w:val="00A34D3B"/>
    <w:rsid w:val="00A37DFC"/>
    <w:rsid w:val="00A40A6F"/>
    <w:rsid w:val="00A40F16"/>
    <w:rsid w:val="00A413A1"/>
    <w:rsid w:val="00A43A57"/>
    <w:rsid w:val="00A44453"/>
    <w:rsid w:val="00A458A0"/>
    <w:rsid w:val="00A4658F"/>
    <w:rsid w:val="00A466EC"/>
    <w:rsid w:val="00A46D8B"/>
    <w:rsid w:val="00A5104D"/>
    <w:rsid w:val="00A511F2"/>
    <w:rsid w:val="00A5131A"/>
    <w:rsid w:val="00A5174A"/>
    <w:rsid w:val="00A518D9"/>
    <w:rsid w:val="00A51FE4"/>
    <w:rsid w:val="00A53ABD"/>
    <w:rsid w:val="00A53AFE"/>
    <w:rsid w:val="00A55366"/>
    <w:rsid w:val="00A55BF1"/>
    <w:rsid w:val="00A57467"/>
    <w:rsid w:val="00A578FE"/>
    <w:rsid w:val="00A57B74"/>
    <w:rsid w:val="00A57E21"/>
    <w:rsid w:val="00A608AD"/>
    <w:rsid w:val="00A6121A"/>
    <w:rsid w:val="00A617B0"/>
    <w:rsid w:val="00A61C1E"/>
    <w:rsid w:val="00A6252C"/>
    <w:rsid w:val="00A62C78"/>
    <w:rsid w:val="00A6322D"/>
    <w:rsid w:val="00A63504"/>
    <w:rsid w:val="00A64442"/>
    <w:rsid w:val="00A644A5"/>
    <w:rsid w:val="00A64C23"/>
    <w:rsid w:val="00A64F83"/>
    <w:rsid w:val="00A65547"/>
    <w:rsid w:val="00A65607"/>
    <w:rsid w:val="00A656DA"/>
    <w:rsid w:val="00A658B8"/>
    <w:rsid w:val="00A65BE3"/>
    <w:rsid w:val="00A670EF"/>
    <w:rsid w:val="00A67918"/>
    <w:rsid w:val="00A67CDE"/>
    <w:rsid w:val="00A712CE"/>
    <w:rsid w:val="00A71990"/>
    <w:rsid w:val="00A71BB3"/>
    <w:rsid w:val="00A72BBF"/>
    <w:rsid w:val="00A73DF3"/>
    <w:rsid w:val="00A73F82"/>
    <w:rsid w:val="00A7488E"/>
    <w:rsid w:val="00A74916"/>
    <w:rsid w:val="00A75DBD"/>
    <w:rsid w:val="00A76FB9"/>
    <w:rsid w:val="00A77920"/>
    <w:rsid w:val="00A77C24"/>
    <w:rsid w:val="00A77E47"/>
    <w:rsid w:val="00A81B17"/>
    <w:rsid w:val="00A841AE"/>
    <w:rsid w:val="00A84543"/>
    <w:rsid w:val="00A8454C"/>
    <w:rsid w:val="00A84A59"/>
    <w:rsid w:val="00A84EE8"/>
    <w:rsid w:val="00A854D1"/>
    <w:rsid w:val="00A87C4D"/>
    <w:rsid w:val="00A87F2B"/>
    <w:rsid w:val="00A90D52"/>
    <w:rsid w:val="00A9139C"/>
    <w:rsid w:val="00A9159A"/>
    <w:rsid w:val="00A92656"/>
    <w:rsid w:val="00A92D18"/>
    <w:rsid w:val="00A92F7C"/>
    <w:rsid w:val="00A92F8E"/>
    <w:rsid w:val="00A9334F"/>
    <w:rsid w:val="00A94C55"/>
    <w:rsid w:val="00A94DE3"/>
    <w:rsid w:val="00A94E58"/>
    <w:rsid w:val="00A96484"/>
    <w:rsid w:val="00A9695F"/>
    <w:rsid w:val="00A96D90"/>
    <w:rsid w:val="00A97802"/>
    <w:rsid w:val="00A97B90"/>
    <w:rsid w:val="00A97FB1"/>
    <w:rsid w:val="00AA0CCC"/>
    <w:rsid w:val="00AA1A66"/>
    <w:rsid w:val="00AA1B79"/>
    <w:rsid w:val="00AA2B6F"/>
    <w:rsid w:val="00AA2F6B"/>
    <w:rsid w:val="00AA44EA"/>
    <w:rsid w:val="00AA4CFB"/>
    <w:rsid w:val="00AA62A9"/>
    <w:rsid w:val="00AA6B61"/>
    <w:rsid w:val="00AB08C2"/>
    <w:rsid w:val="00AB1338"/>
    <w:rsid w:val="00AB17A0"/>
    <w:rsid w:val="00AB1865"/>
    <w:rsid w:val="00AB1A9A"/>
    <w:rsid w:val="00AB2846"/>
    <w:rsid w:val="00AB3BEF"/>
    <w:rsid w:val="00AB5ACE"/>
    <w:rsid w:val="00AB6626"/>
    <w:rsid w:val="00AB6C9A"/>
    <w:rsid w:val="00AB7C13"/>
    <w:rsid w:val="00AB7FD5"/>
    <w:rsid w:val="00AC07EA"/>
    <w:rsid w:val="00AC098A"/>
    <w:rsid w:val="00AC1096"/>
    <w:rsid w:val="00AC2455"/>
    <w:rsid w:val="00AC3637"/>
    <w:rsid w:val="00AC3BFD"/>
    <w:rsid w:val="00AC6967"/>
    <w:rsid w:val="00AC6E96"/>
    <w:rsid w:val="00AD1900"/>
    <w:rsid w:val="00AD1E9D"/>
    <w:rsid w:val="00AD24AB"/>
    <w:rsid w:val="00AD29C0"/>
    <w:rsid w:val="00AD3092"/>
    <w:rsid w:val="00AD314A"/>
    <w:rsid w:val="00AD3EB4"/>
    <w:rsid w:val="00AD4824"/>
    <w:rsid w:val="00AD5411"/>
    <w:rsid w:val="00AD755E"/>
    <w:rsid w:val="00AD7699"/>
    <w:rsid w:val="00AD79B3"/>
    <w:rsid w:val="00AE03B0"/>
    <w:rsid w:val="00AE0867"/>
    <w:rsid w:val="00AE097E"/>
    <w:rsid w:val="00AE0AC5"/>
    <w:rsid w:val="00AE0BCA"/>
    <w:rsid w:val="00AE0CFE"/>
    <w:rsid w:val="00AE1405"/>
    <w:rsid w:val="00AE152E"/>
    <w:rsid w:val="00AE1A63"/>
    <w:rsid w:val="00AE3AC7"/>
    <w:rsid w:val="00AE3B4E"/>
    <w:rsid w:val="00AE3D46"/>
    <w:rsid w:val="00AE4329"/>
    <w:rsid w:val="00AE7305"/>
    <w:rsid w:val="00AE78BC"/>
    <w:rsid w:val="00AE7C57"/>
    <w:rsid w:val="00AF0DC6"/>
    <w:rsid w:val="00AF15F5"/>
    <w:rsid w:val="00AF1743"/>
    <w:rsid w:val="00AF183C"/>
    <w:rsid w:val="00AF53C9"/>
    <w:rsid w:val="00AF5BEB"/>
    <w:rsid w:val="00AF5E30"/>
    <w:rsid w:val="00AF647D"/>
    <w:rsid w:val="00AF6A37"/>
    <w:rsid w:val="00AF6F5F"/>
    <w:rsid w:val="00AF7F20"/>
    <w:rsid w:val="00B00088"/>
    <w:rsid w:val="00B01AA8"/>
    <w:rsid w:val="00B02215"/>
    <w:rsid w:val="00B0263A"/>
    <w:rsid w:val="00B02E01"/>
    <w:rsid w:val="00B03879"/>
    <w:rsid w:val="00B03A06"/>
    <w:rsid w:val="00B05135"/>
    <w:rsid w:val="00B0534A"/>
    <w:rsid w:val="00B07368"/>
    <w:rsid w:val="00B073ED"/>
    <w:rsid w:val="00B07D99"/>
    <w:rsid w:val="00B07DE1"/>
    <w:rsid w:val="00B10631"/>
    <w:rsid w:val="00B10920"/>
    <w:rsid w:val="00B10B63"/>
    <w:rsid w:val="00B10F83"/>
    <w:rsid w:val="00B11691"/>
    <w:rsid w:val="00B128ED"/>
    <w:rsid w:val="00B13585"/>
    <w:rsid w:val="00B13648"/>
    <w:rsid w:val="00B145C2"/>
    <w:rsid w:val="00B14B07"/>
    <w:rsid w:val="00B14EB5"/>
    <w:rsid w:val="00B153E5"/>
    <w:rsid w:val="00B15A4C"/>
    <w:rsid w:val="00B16071"/>
    <w:rsid w:val="00B16147"/>
    <w:rsid w:val="00B178AD"/>
    <w:rsid w:val="00B20588"/>
    <w:rsid w:val="00B20C5E"/>
    <w:rsid w:val="00B20C75"/>
    <w:rsid w:val="00B2146E"/>
    <w:rsid w:val="00B23062"/>
    <w:rsid w:val="00B2459E"/>
    <w:rsid w:val="00B248C6"/>
    <w:rsid w:val="00B261DE"/>
    <w:rsid w:val="00B26834"/>
    <w:rsid w:val="00B26BF0"/>
    <w:rsid w:val="00B2798F"/>
    <w:rsid w:val="00B30013"/>
    <w:rsid w:val="00B302C2"/>
    <w:rsid w:val="00B30797"/>
    <w:rsid w:val="00B3092D"/>
    <w:rsid w:val="00B30D61"/>
    <w:rsid w:val="00B315DA"/>
    <w:rsid w:val="00B31835"/>
    <w:rsid w:val="00B32313"/>
    <w:rsid w:val="00B325F2"/>
    <w:rsid w:val="00B327A7"/>
    <w:rsid w:val="00B32988"/>
    <w:rsid w:val="00B329B5"/>
    <w:rsid w:val="00B330A7"/>
    <w:rsid w:val="00B33957"/>
    <w:rsid w:val="00B34C87"/>
    <w:rsid w:val="00B3529E"/>
    <w:rsid w:val="00B3558E"/>
    <w:rsid w:val="00B36AD5"/>
    <w:rsid w:val="00B41BE1"/>
    <w:rsid w:val="00B432BE"/>
    <w:rsid w:val="00B436B4"/>
    <w:rsid w:val="00B44484"/>
    <w:rsid w:val="00B444A6"/>
    <w:rsid w:val="00B46CFF"/>
    <w:rsid w:val="00B47442"/>
    <w:rsid w:val="00B47995"/>
    <w:rsid w:val="00B500F3"/>
    <w:rsid w:val="00B50302"/>
    <w:rsid w:val="00B50A2E"/>
    <w:rsid w:val="00B514C7"/>
    <w:rsid w:val="00B51561"/>
    <w:rsid w:val="00B534ED"/>
    <w:rsid w:val="00B54503"/>
    <w:rsid w:val="00B54E59"/>
    <w:rsid w:val="00B60C9C"/>
    <w:rsid w:val="00B60DE6"/>
    <w:rsid w:val="00B60DFD"/>
    <w:rsid w:val="00B60FE7"/>
    <w:rsid w:val="00B61589"/>
    <w:rsid w:val="00B6174C"/>
    <w:rsid w:val="00B6175C"/>
    <w:rsid w:val="00B61857"/>
    <w:rsid w:val="00B62146"/>
    <w:rsid w:val="00B6287B"/>
    <w:rsid w:val="00B63AA0"/>
    <w:rsid w:val="00B64020"/>
    <w:rsid w:val="00B647EE"/>
    <w:rsid w:val="00B648F7"/>
    <w:rsid w:val="00B6521D"/>
    <w:rsid w:val="00B65DBE"/>
    <w:rsid w:val="00B66B95"/>
    <w:rsid w:val="00B66CDB"/>
    <w:rsid w:val="00B66FA6"/>
    <w:rsid w:val="00B6772D"/>
    <w:rsid w:val="00B7090D"/>
    <w:rsid w:val="00B721CA"/>
    <w:rsid w:val="00B7235B"/>
    <w:rsid w:val="00B728AC"/>
    <w:rsid w:val="00B72CB2"/>
    <w:rsid w:val="00B7366A"/>
    <w:rsid w:val="00B7378C"/>
    <w:rsid w:val="00B73F43"/>
    <w:rsid w:val="00B747E4"/>
    <w:rsid w:val="00B764A7"/>
    <w:rsid w:val="00B770B5"/>
    <w:rsid w:val="00B77333"/>
    <w:rsid w:val="00B8002A"/>
    <w:rsid w:val="00B80470"/>
    <w:rsid w:val="00B806BA"/>
    <w:rsid w:val="00B806E2"/>
    <w:rsid w:val="00B81A2A"/>
    <w:rsid w:val="00B81CAB"/>
    <w:rsid w:val="00B829E6"/>
    <w:rsid w:val="00B82A49"/>
    <w:rsid w:val="00B83E52"/>
    <w:rsid w:val="00B851FF"/>
    <w:rsid w:val="00B86327"/>
    <w:rsid w:val="00B86EAF"/>
    <w:rsid w:val="00B87768"/>
    <w:rsid w:val="00B915CE"/>
    <w:rsid w:val="00B91EF9"/>
    <w:rsid w:val="00B92245"/>
    <w:rsid w:val="00B9238F"/>
    <w:rsid w:val="00B9336F"/>
    <w:rsid w:val="00B93697"/>
    <w:rsid w:val="00B94CB6"/>
    <w:rsid w:val="00B94E0C"/>
    <w:rsid w:val="00BA0964"/>
    <w:rsid w:val="00BA0CEF"/>
    <w:rsid w:val="00BA193B"/>
    <w:rsid w:val="00BA2FDE"/>
    <w:rsid w:val="00BA36B0"/>
    <w:rsid w:val="00BA392E"/>
    <w:rsid w:val="00BA417C"/>
    <w:rsid w:val="00BA4E2F"/>
    <w:rsid w:val="00BA52A3"/>
    <w:rsid w:val="00BA6120"/>
    <w:rsid w:val="00BA639D"/>
    <w:rsid w:val="00BA65D2"/>
    <w:rsid w:val="00BA6A72"/>
    <w:rsid w:val="00BA73C4"/>
    <w:rsid w:val="00BA7772"/>
    <w:rsid w:val="00BB0702"/>
    <w:rsid w:val="00BB1B50"/>
    <w:rsid w:val="00BB1CB2"/>
    <w:rsid w:val="00BB26C7"/>
    <w:rsid w:val="00BB2BC5"/>
    <w:rsid w:val="00BB37B8"/>
    <w:rsid w:val="00BB4355"/>
    <w:rsid w:val="00BB4D03"/>
    <w:rsid w:val="00BB5999"/>
    <w:rsid w:val="00BB5D20"/>
    <w:rsid w:val="00BB5D72"/>
    <w:rsid w:val="00BB635D"/>
    <w:rsid w:val="00BB647D"/>
    <w:rsid w:val="00BB7923"/>
    <w:rsid w:val="00BC0DC2"/>
    <w:rsid w:val="00BC179D"/>
    <w:rsid w:val="00BC1BE1"/>
    <w:rsid w:val="00BC1EEF"/>
    <w:rsid w:val="00BC2ABF"/>
    <w:rsid w:val="00BC2EC9"/>
    <w:rsid w:val="00BC308B"/>
    <w:rsid w:val="00BC398B"/>
    <w:rsid w:val="00BC6130"/>
    <w:rsid w:val="00BC6B93"/>
    <w:rsid w:val="00BC6E00"/>
    <w:rsid w:val="00BC7608"/>
    <w:rsid w:val="00BC76CE"/>
    <w:rsid w:val="00BD0A8F"/>
    <w:rsid w:val="00BD15AF"/>
    <w:rsid w:val="00BD1A40"/>
    <w:rsid w:val="00BD2041"/>
    <w:rsid w:val="00BD27BD"/>
    <w:rsid w:val="00BD2824"/>
    <w:rsid w:val="00BD369E"/>
    <w:rsid w:val="00BD48D9"/>
    <w:rsid w:val="00BD682E"/>
    <w:rsid w:val="00BD6DE1"/>
    <w:rsid w:val="00BD7563"/>
    <w:rsid w:val="00BE0156"/>
    <w:rsid w:val="00BE1473"/>
    <w:rsid w:val="00BE1ED1"/>
    <w:rsid w:val="00BE23D0"/>
    <w:rsid w:val="00BE28AA"/>
    <w:rsid w:val="00BE2D13"/>
    <w:rsid w:val="00BE3072"/>
    <w:rsid w:val="00BE374A"/>
    <w:rsid w:val="00BE6D5C"/>
    <w:rsid w:val="00BF130B"/>
    <w:rsid w:val="00BF16D0"/>
    <w:rsid w:val="00BF1C5B"/>
    <w:rsid w:val="00BF1F27"/>
    <w:rsid w:val="00BF2DD1"/>
    <w:rsid w:val="00BF381C"/>
    <w:rsid w:val="00BF3C53"/>
    <w:rsid w:val="00BF4D7E"/>
    <w:rsid w:val="00BF5127"/>
    <w:rsid w:val="00BF5134"/>
    <w:rsid w:val="00BF5B75"/>
    <w:rsid w:val="00BF6D95"/>
    <w:rsid w:val="00BF7F64"/>
    <w:rsid w:val="00C01522"/>
    <w:rsid w:val="00C0167A"/>
    <w:rsid w:val="00C02037"/>
    <w:rsid w:val="00C02294"/>
    <w:rsid w:val="00C02CAA"/>
    <w:rsid w:val="00C03281"/>
    <w:rsid w:val="00C03666"/>
    <w:rsid w:val="00C041B4"/>
    <w:rsid w:val="00C04401"/>
    <w:rsid w:val="00C04BBD"/>
    <w:rsid w:val="00C04D93"/>
    <w:rsid w:val="00C053F4"/>
    <w:rsid w:val="00C0558C"/>
    <w:rsid w:val="00C05FC9"/>
    <w:rsid w:val="00C074EA"/>
    <w:rsid w:val="00C078AA"/>
    <w:rsid w:val="00C07B33"/>
    <w:rsid w:val="00C07C86"/>
    <w:rsid w:val="00C07CFF"/>
    <w:rsid w:val="00C103EB"/>
    <w:rsid w:val="00C1162A"/>
    <w:rsid w:val="00C117C8"/>
    <w:rsid w:val="00C11ACC"/>
    <w:rsid w:val="00C11F18"/>
    <w:rsid w:val="00C12944"/>
    <w:rsid w:val="00C163C0"/>
    <w:rsid w:val="00C16A17"/>
    <w:rsid w:val="00C17E8E"/>
    <w:rsid w:val="00C17FD5"/>
    <w:rsid w:val="00C205AE"/>
    <w:rsid w:val="00C212E9"/>
    <w:rsid w:val="00C21D1D"/>
    <w:rsid w:val="00C21D33"/>
    <w:rsid w:val="00C2306F"/>
    <w:rsid w:val="00C244BE"/>
    <w:rsid w:val="00C24A3A"/>
    <w:rsid w:val="00C24F57"/>
    <w:rsid w:val="00C25201"/>
    <w:rsid w:val="00C276AD"/>
    <w:rsid w:val="00C3096A"/>
    <w:rsid w:val="00C3096F"/>
    <w:rsid w:val="00C3119C"/>
    <w:rsid w:val="00C3216B"/>
    <w:rsid w:val="00C32997"/>
    <w:rsid w:val="00C3335B"/>
    <w:rsid w:val="00C333E2"/>
    <w:rsid w:val="00C34BEE"/>
    <w:rsid w:val="00C35462"/>
    <w:rsid w:val="00C35E70"/>
    <w:rsid w:val="00C36737"/>
    <w:rsid w:val="00C3701D"/>
    <w:rsid w:val="00C3735A"/>
    <w:rsid w:val="00C4031B"/>
    <w:rsid w:val="00C40798"/>
    <w:rsid w:val="00C417CB"/>
    <w:rsid w:val="00C426CC"/>
    <w:rsid w:val="00C42E88"/>
    <w:rsid w:val="00C435E3"/>
    <w:rsid w:val="00C43A33"/>
    <w:rsid w:val="00C43AF5"/>
    <w:rsid w:val="00C4408B"/>
    <w:rsid w:val="00C451F1"/>
    <w:rsid w:val="00C47F90"/>
    <w:rsid w:val="00C5001D"/>
    <w:rsid w:val="00C50ABC"/>
    <w:rsid w:val="00C50CAC"/>
    <w:rsid w:val="00C50DB8"/>
    <w:rsid w:val="00C512A6"/>
    <w:rsid w:val="00C51920"/>
    <w:rsid w:val="00C51E07"/>
    <w:rsid w:val="00C528CF"/>
    <w:rsid w:val="00C54151"/>
    <w:rsid w:val="00C542F4"/>
    <w:rsid w:val="00C56659"/>
    <w:rsid w:val="00C56C13"/>
    <w:rsid w:val="00C5755A"/>
    <w:rsid w:val="00C5774C"/>
    <w:rsid w:val="00C57FFC"/>
    <w:rsid w:val="00C601CD"/>
    <w:rsid w:val="00C60C60"/>
    <w:rsid w:val="00C60F0D"/>
    <w:rsid w:val="00C61A15"/>
    <w:rsid w:val="00C62FF3"/>
    <w:rsid w:val="00C6439B"/>
    <w:rsid w:val="00C6693F"/>
    <w:rsid w:val="00C66E17"/>
    <w:rsid w:val="00C66E74"/>
    <w:rsid w:val="00C67568"/>
    <w:rsid w:val="00C67869"/>
    <w:rsid w:val="00C67945"/>
    <w:rsid w:val="00C70366"/>
    <w:rsid w:val="00C7068A"/>
    <w:rsid w:val="00C7088F"/>
    <w:rsid w:val="00C716AA"/>
    <w:rsid w:val="00C745C3"/>
    <w:rsid w:val="00C75072"/>
    <w:rsid w:val="00C75275"/>
    <w:rsid w:val="00C76CE2"/>
    <w:rsid w:val="00C776A4"/>
    <w:rsid w:val="00C825ED"/>
    <w:rsid w:val="00C83EA5"/>
    <w:rsid w:val="00C85A0A"/>
    <w:rsid w:val="00C8790A"/>
    <w:rsid w:val="00C92562"/>
    <w:rsid w:val="00C92AE0"/>
    <w:rsid w:val="00C9303E"/>
    <w:rsid w:val="00C967CB"/>
    <w:rsid w:val="00CA01C4"/>
    <w:rsid w:val="00CA01DB"/>
    <w:rsid w:val="00CA0C24"/>
    <w:rsid w:val="00CA0E38"/>
    <w:rsid w:val="00CA10D7"/>
    <w:rsid w:val="00CA1877"/>
    <w:rsid w:val="00CA20C3"/>
    <w:rsid w:val="00CA327D"/>
    <w:rsid w:val="00CA3871"/>
    <w:rsid w:val="00CA62D5"/>
    <w:rsid w:val="00CA6E04"/>
    <w:rsid w:val="00CB0950"/>
    <w:rsid w:val="00CB09CD"/>
    <w:rsid w:val="00CB1570"/>
    <w:rsid w:val="00CB1916"/>
    <w:rsid w:val="00CB2069"/>
    <w:rsid w:val="00CB2557"/>
    <w:rsid w:val="00CB39B1"/>
    <w:rsid w:val="00CB59E0"/>
    <w:rsid w:val="00CB63A1"/>
    <w:rsid w:val="00CB765C"/>
    <w:rsid w:val="00CB76E8"/>
    <w:rsid w:val="00CC0F8B"/>
    <w:rsid w:val="00CC0FB6"/>
    <w:rsid w:val="00CC19AD"/>
    <w:rsid w:val="00CC27DC"/>
    <w:rsid w:val="00CC28F7"/>
    <w:rsid w:val="00CC42D3"/>
    <w:rsid w:val="00CC536C"/>
    <w:rsid w:val="00CC62F9"/>
    <w:rsid w:val="00CC6EA9"/>
    <w:rsid w:val="00CD0FE2"/>
    <w:rsid w:val="00CD1A6C"/>
    <w:rsid w:val="00CD218B"/>
    <w:rsid w:val="00CD2B17"/>
    <w:rsid w:val="00CD2E89"/>
    <w:rsid w:val="00CD2F50"/>
    <w:rsid w:val="00CD449D"/>
    <w:rsid w:val="00CD44FF"/>
    <w:rsid w:val="00CD492D"/>
    <w:rsid w:val="00CD4B05"/>
    <w:rsid w:val="00CD4D9C"/>
    <w:rsid w:val="00CD5463"/>
    <w:rsid w:val="00CD560B"/>
    <w:rsid w:val="00CD64B0"/>
    <w:rsid w:val="00CD66ED"/>
    <w:rsid w:val="00CD69FC"/>
    <w:rsid w:val="00CD6CC5"/>
    <w:rsid w:val="00CD7534"/>
    <w:rsid w:val="00CE0626"/>
    <w:rsid w:val="00CE272D"/>
    <w:rsid w:val="00CE2B18"/>
    <w:rsid w:val="00CE2CE2"/>
    <w:rsid w:val="00CE2EAE"/>
    <w:rsid w:val="00CE4158"/>
    <w:rsid w:val="00CE4561"/>
    <w:rsid w:val="00CE4B08"/>
    <w:rsid w:val="00CE4D0C"/>
    <w:rsid w:val="00CE5416"/>
    <w:rsid w:val="00CE6093"/>
    <w:rsid w:val="00CE6C50"/>
    <w:rsid w:val="00CE6CE4"/>
    <w:rsid w:val="00CE6E05"/>
    <w:rsid w:val="00CE7048"/>
    <w:rsid w:val="00CE70D9"/>
    <w:rsid w:val="00CE7399"/>
    <w:rsid w:val="00CE79AC"/>
    <w:rsid w:val="00CF1723"/>
    <w:rsid w:val="00CF1F4D"/>
    <w:rsid w:val="00CF2E74"/>
    <w:rsid w:val="00CF3CD0"/>
    <w:rsid w:val="00CF4656"/>
    <w:rsid w:val="00CF46EF"/>
    <w:rsid w:val="00CF6819"/>
    <w:rsid w:val="00CF72EF"/>
    <w:rsid w:val="00CF77BC"/>
    <w:rsid w:val="00CF7DD8"/>
    <w:rsid w:val="00D0014D"/>
    <w:rsid w:val="00D00327"/>
    <w:rsid w:val="00D0065E"/>
    <w:rsid w:val="00D007CD"/>
    <w:rsid w:val="00D02894"/>
    <w:rsid w:val="00D04238"/>
    <w:rsid w:val="00D04C86"/>
    <w:rsid w:val="00D04E4B"/>
    <w:rsid w:val="00D04FFB"/>
    <w:rsid w:val="00D052C5"/>
    <w:rsid w:val="00D05374"/>
    <w:rsid w:val="00D07B12"/>
    <w:rsid w:val="00D07D29"/>
    <w:rsid w:val="00D10142"/>
    <w:rsid w:val="00D10667"/>
    <w:rsid w:val="00D10828"/>
    <w:rsid w:val="00D10D80"/>
    <w:rsid w:val="00D12063"/>
    <w:rsid w:val="00D12AFD"/>
    <w:rsid w:val="00D12C04"/>
    <w:rsid w:val="00D13267"/>
    <w:rsid w:val="00D13EF9"/>
    <w:rsid w:val="00D14BA6"/>
    <w:rsid w:val="00D1564A"/>
    <w:rsid w:val="00D1570F"/>
    <w:rsid w:val="00D168F9"/>
    <w:rsid w:val="00D169AC"/>
    <w:rsid w:val="00D17964"/>
    <w:rsid w:val="00D2021D"/>
    <w:rsid w:val="00D204E0"/>
    <w:rsid w:val="00D21E6D"/>
    <w:rsid w:val="00D21F88"/>
    <w:rsid w:val="00D22563"/>
    <w:rsid w:val="00D239D1"/>
    <w:rsid w:val="00D251DE"/>
    <w:rsid w:val="00D25CD8"/>
    <w:rsid w:val="00D25D8E"/>
    <w:rsid w:val="00D25F10"/>
    <w:rsid w:val="00D26B76"/>
    <w:rsid w:val="00D272D3"/>
    <w:rsid w:val="00D2772E"/>
    <w:rsid w:val="00D27DA7"/>
    <w:rsid w:val="00D30C27"/>
    <w:rsid w:val="00D31006"/>
    <w:rsid w:val="00D31C6B"/>
    <w:rsid w:val="00D32977"/>
    <w:rsid w:val="00D32CC0"/>
    <w:rsid w:val="00D33812"/>
    <w:rsid w:val="00D33DB0"/>
    <w:rsid w:val="00D34923"/>
    <w:rsid w:val="00D34ED8"/>
    <w:rsid w:val="00D35148"/>
    <w:rsid w:val="00D35796"/>
    <w:rsid w:val="00D37095"/>
    <w:rsid w:val="00D37821"/>
    <w:rsid w:val="00D37EFC"/>
    <w:rsid w:val="00D403FC"/>
    <w:rsid w:val="00D4084C"/>
    <w:rsid w:val="00D40BF3"/>
    <w:rsid w:val="00D41519"/>
    <w:rsid w:val="00D41C7C"/>
    <w:rsid w:val="00D41EB3"/>
    <w:rsid w:val="00D4259B"/>
    <w:rsid w:val="00D43B65"/>
    <w:rsid w:val="00D43BB9"/>
    <w:rsid w:val="00D44461"/>
    <w:rsid w:val="00D4474B"/>
    <w:rsid w:val="00D46723"/>
    <w:rsid w:val="00D46C06"/>
    <w:rsid w:val="00D473C6"/>
    <w:rsid w:val="00D47463"/>
    <w:rsid w:val="00D474D2"/>
    <w:rsid w:val="00D47811"/>
    <w:rsid w:val="00D4795A"/>
    <w:rsid w:val="00D47B93"/>
    <w:rsid w:val="00D47F5A"/>
    <w:rsid w:val="00D50786"/>
    <w:rsid w:val="00D51565"/>
    <w:rsid w:val="00D51B3A"/>
    <w:rsid w:val="00D51D9C"/>
    <w:rsid w:val="00D51F4C"/>
    <w:rsid w:val="00D52A5D"/>
    <w:rsid w:val="00D52E39"/>
    <w:rsid w:val="00D53480"/>
    <w:rsid w:val="00D5359C"/>
    <w:rsid w:val="00D53657"/>
    <w:rsid w:val="00D5377B"/>
    <w:rsid w:val="00D537DA"/>
    <w:rsid w:val="00D53E7A"/>
    <w:rsid w:val="00D53EB9"/>
    <w:rsid w:val="00D54098"/>
    <w:rsid w:val="00D545CF"/>
    <w:rsid w:val="00D54B0B"/>
    <w:rsid w:val="00D55605"/>
    <w:rsid w:val="00D560CF"/>
    <w:rsid w:val="00D56190"/>
    <w:rsid w:val="00D56F22"/>
    <w:rsid w:val="00D5777D"/>
    <w:rsid w:val="00D57B35"/>
    <w:rsid w:val="00D57FA3"/>
    <w:rsid w:val="00D60035"/>
    <w:rsid w:val="00D61D41"/>
    <w:rsid w:val="00D620D0"/>
    <w:rsid w:val="00D666EE"/>
    <w:rsid w:val="00D679AB"/>
    <w:rsid w:val="00D70721"/>
    <w:rsid w:val="00D7093E"/>
    <w:rsid w:val="00D75BA9"/>
    <w:rsid w:val="00D76903"/>
    <w:rsid w:val="00D806CA"/>
    <w:rsid w:val="00D80A13"/>
    <w:rsid w:val="00D81809"/>
    <w:rsid w:val="00D81FD8"/>
    <w:rsid w:val="00D829B3"/>
    <w:rsid w:val="00D82A99"/>
    <w:rsid w:val="00D82D6D"/>
    <w:rsid w:val="00D8334F"/>
    <w:rsid w:val="00D854DC"/>
    <w:rsid w:val="00D85F55"/>
    <w:rsid w:val="00D860C9"/>
    <w:rsid w:val="00D862DD"/>
    <w:rsid w:val="00D87B16"/>
    <w:rsid w:val="00D9056C"/>
    <w:rsid w:val="00D9260F"/>
    <w:rsid w:val="00D927C9"/>
    <w:rsid w:val="00D929AA"/>
    <w:rsid w:val="00D92A6E"/>
    <w:rsid w:val="00D93389"/>
    <w:rsid w:val="00D936F5"/>
    <w:rsid w:val="00D94002"/>
    <w:rsid w:val="00D940C6"/>
    <w:rsid w:val="00D9491A"/>
    <w:rsid w:val="00D94A2B"/>
    <w:rsid w:val="00D960F2"/>
    <w:rsid w:val="00D969EF"/>
    <w:rsid w:val="00DA083D"/>
    <w:rsid w:val="00DA0CE4"/>
    <w:rsid w:val="00DA13F5"/>
    <w:rsid w:val="00DA24A4"/>
    <w:rsid w:val="00DA2518"/>
    <w:rsid w:val="00DA2697"/>
    <w:rsid w:val="00DA2711"/>
    <w:rsid w:val="00DA3550"/>
    <w:rsid w:val="00DA3D29"/>
    <w:rsid w:val="00DA3F24"/>
    <w:rsid w:val="00DA501B"/>
    <w:rsid w:val="00DA57DF"/>
    <w:rsid w:val="00DA5993"/>
    <w:rsid w:val="00DA5AD1"/>
    <w:rsid w:val="00DA62A4"/>
    <w:rsid w:val="00DA73C3"/>
    <w:rsid w:val="00DA73CE"/>
    <w:rsid w:val="00DA73E7"/>
    <w:rsid w:val="00DB082C"/>
    <w:rsid w:val="00DB0A00"/>
    <w:rsid w:val="00DB1A51"/>
    <w:rsid w:val="00DB4089"/>
    <w:rsid w:val="00DB4358"/>
    <w:rsid w:val="00DB467D"/>
    <w:rsid w:val="00DB4EBB"/>
    <w:rsid w:val="00DB523A"/>
    <w:rsid w:val="00DB79C3"/>
    <w:rsid w:val="00DC12CB"/>
    <w:rsid w:val="00DC151E"/>
    <w:rsid w:val="00DC1EFD"/>
    <w:rsid w:val="00DC218D"/>
    <w:rsid w:val="00DC304B"/>
    <w:rsid w:val="00DC3479"/>
    <w:rsid w:val="00DC3A4C"/>
    <w:rsid w:val="00DC4968"/>
    <w:rsid w:val="00DC4A3D"/>
    <w:rsid w:val="00DC541D"/>
    <w:rsid w:val="00DC5DCC"/>
    <w:rsid w:val="00DD0AF3"/>
    <w:rsid w:val="00DD15AD"/>
    <w:rsid w:val="00DD436B"/>
    <w:rsid w:val="00DD4C2E"/>
    <w:rsid w:val="00DD6017"/>
    <w:rsid w:val="00DD776D"/>
    <w:rsid w:val="00DD776E"/>
    <w:rsid w:val="00DE073C"/>
    <w:rsid w:val="00DE0E6A"/>
    <w:rsid w:val="00DE11CC"/>
    <w:rsid w:val="00DE19E2"/>
    <w:rsid w:val="00DE3018"/>
    <w:rsid w:val="00DE4E9D"/>
    <w:rsid w:val="00DE6AA7"/>
    <w:rsid w:val="00DE73E7"/>
    <w:rsid w:val="00DF0C02"/>
    <w:rsid w:val="00DF198C"/>
    <w:rsid w:val="00DF1EA7"/>
    <w:rsid w:val="00DF3FD2"/>
    <w:rsid w:val="00DF42C1"/>
    <w:rsid w:val="00DF4402"/>
    <w:rsid w:val="00DF4C71"/>
    <w:rsid w:val="00DF52F4"/>
    <w:rsid w:val="00DF5D7B"/>
    <w:rsid w:val="00DF73E4"/>
    <w:rsid w:val="00E00284"/>
    <w:rsid w:val="00E00334"/>
    <w:rsid w:val="00E06262"/>
    <w:rsid w:val="00E066C2"/>
    <w:rsid w:val="00E076D1"/>
    <w:rsid w:val="00E07A3E"/>
    <w:rsid w:val="00E10424"/>
    <w:rsid w:val="00E10A12"/>
    <w:rsid w:val="00E1100B"/>
    <w:rsid w:val="00E11449"/>
    <w:rsid w:val="00E136E3"/>
    <w:rsid w:val="00E13F9B"/>
    <w:rsid w:val="00E146C9"/>
    <w:rsid w:val="00E14C72"/>
    <w:rsid w:val="00E15109"/>
    <w:rsid w:val="00E16370"/>
    <w:rsid w:val="00E17A7B"/>
    <w:rsid w:val="00E203BD"/>
    <w:rsid w:val="00E21C6C"/>
    <w:rsid w:val="00E21F9D"/>
    <w:rsid w:val="00E2206D"/>
    <w:rsid w:val="00E240DA"/>
    <w:rsid w:val="00E2416F"/>
    <w:rsid w:val="00E253A9"/>
    <w:rsid w:val="00E25F89"/>
    <w:rsid w:val="00E26F90"/>
    <w:rsid w:val="00E30154"/>
    <w:rsid w:val="00E301A5"/>
    <w:rsid w:val="00E3056B"/>
    <w:rsid w:val="00E31018"/>
    <w:rsid w:val="00E31300"/>
    <w:rsid w:val="00E31A2A"/>
    <w:rsid w:val="00E32A3A"/>
    <w:rsid w:val="00E33C1C"/>
    <w:rsid w:val="00E35744"/>
    <w:rsid w:val="00E35836"/>
    <w:rsid w:val="00E35965"/>
    <w:rsid w:val="00E362FA"/>
    <w:rsid w:val="00E3689C"/>
    <w:rsid w:val="00E4035E"/>
    <w:rsid w:val="00E40B30"/>
    <w:rsid w:val="00E40FDC"/>
    <w:rsid w:val="00E4133C"/>
    <w:rsid w:val="00E416C1"/>
    <w:rsid w:val="00E41E21"/>
    <w:rsid w:val="00E42131"/>
    <w:rsid w:val="00E42B2E"/>
    <w:rsid w:val="00E42F9E"/>
    <w:rsid w:val="00E4416E"/>
    <w:rsid w:val="00E448F5"/>
    <w:rsid w:val="00E456C8"/>
    <w:rsid w:val="00E4575F"/>
    <w:rsid w:val="00E45A8C"/>
    <w:rsid w:val="00E45DC3"/>
    <w:rsid w:val="00E45E3C"/>
    <w:rsid w:val="00E45F7C"/>
    <w:rsid w:val="00E4602C"/>
    <w:rsid w:val="00E47D69"/>
    <w:rsid w:val="00E52905"/>
    <w:rsid w:val="00E52F50"/>
    <w:rsid w:val="00E5380B"/>
    <w:rsid w:val="00E54908"/>
    <w:rsid w:val="00E54B91"/>
    <w:rsid w:val="00E55924"/>
    <w:rsid w:val="00E55BC7"/>
    <w:rsid w:val="00E56491"/>
    <w:rsid w:val="00E571C5"/>
    <w:rsid w:val="00E606E4"/>
    <w:rsid w:val="00E61551"/>
    <w:rsid w:val="00E615F1"/>
    <w:rsid w:val="00E6243F"/>
    <w:rsid w:val="00E62793"/>
    <w:rsid w:val="00E634DC"/>
    <w:rsid w:val="00E6578F"/>
    <w:rsid w:val="00E66A72"/>
    <w:rsid w:val="00E70895"/>
    <w:rsid w:val="00E70988"/>
    <w:rsid w:val="00E72649"/>
    <w:rsid w:val="00E726E9"/>
    <w:rsid w:val="00E72FCB"/>
    <w:rsid w:val="00E738B4"/>
    <w:rsid w:val="00E73D20"/>
    <w:rsid w:val="00E756B0"/>
    <w:rsid w:val="00E77A54"/>
    <w:rsid w:val="00E77C61"/>
    <w:rsid w:val="00E80106"/>
    <w:rsid w:val="00E80191"/>
    <w:rsid w:val="00E81611"/>
    <w:rsid w:val="00E81B37"/>
    <w:rsid w:val="00E82458"/>
    <w:rsid w:val="00E82E43"/>
    <w:rsid w:val="00E84C73"/>
    <w:rsid w:val="00E85503"/>
    <w:rsid w:val="00E85D71"/>
    <w:rsid w:val="00E87398"/>
    <w:rsid w:val="00E87E72"/>
    <w:rsid w:val="00E903AA"/>
    <w:rsid w:val="00E9085C"/>
    <w:rsid w:val="00E91343"/>
    <w:rsid w:val="00E9384B"/>
    <w:rsid w:val="00E944BD"/>
    <w:rsid w:val="00E94E07"/>
    <w:rsid w:val="00E96E4C"/>
    <w:rsid w:val="00E96FA4"/>
    <w:rsid w:val="00E97B0C"/>
    <w:rsid w:val="00E97BEC"/>
    <w:rsid w:val="00EA1E9C"/>
    <w:rsid w:val="00EA238E"/>
    <w:rsid w:val="00EA3A3F"/>
    <w:rsid w:val="00EA4A2C"/>
    <w:rsid w:val="00EA4A97"/>
    <w:rsid w:val="00EA5E2E"/>
    <w:rsid w:val="00EA60D3"/>
    <w:rsid w:val="00EB0BAA"/>
    <w:rsid w:val="00EB1C9A"/>
    <w:rsid w:val="00EB4CE0"/>
    <w:rsid w:val="00EB4ED9"/>
    <w:rsid w:val="00EB57BA"/>
    <w:rsid w:val="00EB5BF8"/>
    <w:rsid w:val="00EB70D7"/>
    <w:rsid w:val="00EB73D8"/>
    <w:rsid w:val="00EB7903"/>
    <w:rsid w:val="00EC116F"/>
    <w:rsid w:val="00EC1559"/>
    <w:rsid w:val="00EC1DA2"/>
    <w:rsid w:val="00EC287A"/>
    <w:rsid w:val="00EC3518"/>
    <w:rsid w:val="00EC491C"/>
    <w:rsid w:val="00EC500E"/>
    <w:rsid w:val="00EC62C9"/>
    <w:rsid w:val="00ED0308"/>
    <w:rsid w:val="00ED031D"/>
    <w:rsid w:val="00ED0AED"/>
    <w:rsid w:val="00ED37ED"/>
    <w:rsid w:val="00ED4C39"/>
    <w:rsid w:val="00EE0C17"/>
    <w:rsid w:val="00EE1173"/>
    <w:rsid w:val="00EE22B1"/>
    <w:rsid w:val="00EE246C"/>
    <w:rsid w:val="00EE2910"/>
    <w:rsid w:val="00EE37B3"/>
    <w:rsid w:val="00EE3A69"/>
    <w:rsid w:val="00EE5175"/>
    <w:rsid w:val="00EE68B1"/>
    <w:rsid w:val="00EE6C50"/>
    <w:rsid w:val="00EE7206"/>
    <w:rsid w:val="00EE7885"/>
    <w:rsid w:val="00EF028A"/>
    <w:rsid w:val="00EF06EC"/>
    <w:rsid w:val="00EF114F"/>
    <w:rsid w:val="00EF13D8"/>
    <w:rsid w:val="00EF14BB"/>
    <w:rsid w:val="00EF1B29"/>
    <w:rsid w:val="00EF270C"/>
    <w:rsid w:val="00EF2B42"/>
    <w:rsid w:val="00EF314D"/>
    <w:rsid w:val="00EF4012"/>
    <w:rsid w:val="00EF4C03"/>
    <w:rsid w:val="00EF75FA"/>
    <w:rsid w:val="00F002F6"/>
    <w:rsid w:val="00F00D77"/>
    <w:rsid w:val="00F0148C"/>
    <w:rsid w:val="00F02AF4"/>
    <w:rsid w:val="00F03915"/>
    <w:rsid w:val="00F03A7C"/>
    <w:rsid w:val="00F043CF"/>
    <w:rsid w:val="00F05494"/>
    <w:rsid w:val="00F06797"/>
    <w:rsid w:val="00F075A6"/>
    <w:rsid w:val="00F100C2"/>
    <w:rsid w:val="00F110BA"/>
    <w:rsid w:val="00F11CB2"/>
    <w:rsid w:val="00F12902"/>
    <w:rsid w:val="00F12F0D"/>
    <w:rsid w:val="00F137DA"/>
    <w:rsid w:val="00F13AD0"/>
    <w:rsid w:val="00F13EA1"/>
    <w:rsid w:val="00F14B5F"/>
    <w:rsid w:val="00F15DAC"/>
    <w:rsid w:val="00F15E69"/>
    <w:rsid w:val="00F16A28"/>
    <w:rsid w:val="00F16E46"/>
    <w:rsid w:val="00F17EA6"/>
    <w:rsid w:val="00F210A6"/>
    <w:rsid w:val="00F2110F"/>
    <w:rsid w:val="00F21A5C"/>
    <w:rsid w:val="00F22D7E"/>
    <w:rsid w:val="00F24264"/>
    <w:rsid w:val="00F26900"/>
    <w:rsid w:val="00F309F6"/>
    <w:rsid w:val="00F316F0"/>
    <w:rsid w:val="00F31C3D"/>
    <w:rsid w:val="00F32418"/>
    <w:rsid w:val="00F3275C"/>
    <w:rsid w:val="00F33161"/>
    <w:rsid w:val="00F33883"/>
    <w:rsid w:val="00F3489C"/>
    <w:rsid w:val="00F34A76"/>
    <w:rsid w:val="00F34AA7"/>
    <w:rsid w:val="00F35B62"/>
    <w:rsid w:val="00F37416"/>
    <w:rsid w:val="00F3773D"/>
    <w:rsid w:val="00F411D8"/>
    <w:rsid w:val="00F41F94"/>
    <w:rsid w:val="00F42C37"/>
    <w:rsid w:val="00F42F65"/>
    <w:rsid w:val="00F435C9"/>
    <w:rsid w:val="00F43F55"/>
    <w:rsid w:val="00F44201"/>
    <w:rsid w:val="00F44FA4"/>
    <w:rsid w:val="00F45037"/>
    <w:rsid w:val="00F455E5"/>
    <w:rsid w:val="00F45B5E"/>
    <w:rsid w:val="00F46573"/>
    <w:rsid w:val="00F465BF"/>
    <w:rsid w:val="00F47795"/>
    <w:rsid w:val="00F47913"/>
    <w:rsid w:val="00F47BD8"/>
    <w:rsid w:val="00F50DC7"/>
    <w:rsid w:val="00F50E87"/>
    <w:rsid w:val="00F51680"/>
    <w:rsid w:val="00F51B91"/>
    <w:rsid w:val="00F51F47"/>
    <w:rsid w:val="00F54866"/>
    <w:rsid w:val="00F54EEC"/>
    <w:rsid w:val="00F5690C"/>
    <w:rsid w:val="00F56AF0"/>
    <w:rsid w:val="00F6090A"/>
    <w:rsid w:val="00F639AE"/>
    <w:rsid w:val="00F63F33"/>
    <w:rsid w:val="00F64641"/>
    <w:rsid w:val="00F66D14"/>
    <w:rsid w:val="00F66E28"/>
    <w:rsid w:val="00F671B0"/>
    <w:rsid w:val="00F67582"/>
    <w:rsid w:val="00F67872"/>
    <w:rsid w:val="00F70946"/>
    <w:rsid w:val="00F713A4"/>
    <w:rsid w:val="00F7244D"/>
    <w:rsid w:val="00F73DF7"/>
    <w:rsid w:val="00F742D3"/>
    <w:rsid w:val="00F74C83"/>
    <w:rsid w:val="00F74F9F"/>
    <w:rsid w:val="00F753FB"/>
    <w:rsid w:val="00F82E1C"/>
    <w:rsid w:val="00F83472"/>
    <w:rsid w:val="00F8371F"/>
    <w:rsid w:val="00F849FA"/>
    <w:rsid w:val="00F84C2D"/>
    <w:rsid w:val="00F86758"/>
    <w:rsid w:val="00F87239"/>
    <w:rsid w:val="00F87DE1"/>
    <w:rsid w:val="00F901C3"/>
    <w:rsid w:val="00F90218"/>
    <w:rsid w:val="00F90E0C"/>
    <w:rsid w:val="00F91AD7"/>
    <w:rsid w:val="00F92607"/>
    <w:rsid w:val="00F92ACA"/>
    <w:rsid w:val="00F93710"/>
    <w:rsid w:val="00F93D8D"/>
    <w:rsid w:val="00F9485B"/>
    <w:rsid w:val="00F951A0"/>
    <w:rsid w:val="00F95CEF"/>
    <w:rsid w:val="00F9613A"/>
    <w:rsid w:val="00F973B6"/>
    <w:rsid w:val="00F97B6E"/>
    <w:rsid w:val="00F97B7E"/>
    <w:rsid w:val="00FA07BC"/>
    <w:rsid w:val="00FA0941"/>
    <w:rsid w:val="00FA116F"/>
    <w:rsid w:val="00FA141B"/>
    <w:rsid w:val="00FA19D3"/>
    <w:rsid w:val="00FA297A"/>
    <w:rsid w:val="00FA3800"/>
    <w:rsid w:val="00FA41C0"/>
    <w:rsid w:val="00FA41E7"/>
    <w:rsid w:val="00FA4577"/>
    <w:rsid w:val="00FA4780"/>
    <w:rsid w:val="00FA4CAB"/>
    <w:rsid w:val="00FA5A0C"/>
    <w:rsid w:val="00FA6B6C"/>
    <w:rsid w:val="00FA6D08"/>
    <w:rsid w:val="00FA774D"/>
    <w:rsid w:val="00FA7C35"/>
    <w:rsid w:val="00FB01AF"/>
    <w:rsid w:val="00FB05F4"/>
    <w:rsid w:val="00FB0CF6"/>
    <w:rsid w:val="00FB120E"/>
    <w:rsid w:val="00FB1217"/>
    <w:rsid w:val="00FB1669"/>
    <w:rsid w:val="00FB1960"/>
    <w:rsid w:val="00FB24B1"/>
    <w:rsid w:val="00FB341A"/>
    <w:rsid w:val="00FB4876"/>
    <w:rsid w:val="00FB4D66"/>
    <w:rsid w:val="00FB57B1"/>
    <w:rsid w:val="00FB70E2"/>
    <w:rsid w:val="00FC1693"/>
    <w:rsid w:val="00FC324C"/>
    <w:rsid w:val="00FC37CE"/>
    <w:rsid w:val="00FC3AD6"/>
    <w:rsid w:val="00FC48CC"/>
    <w:rsid w:val="00FC6164"/>
    <w:rsid w:val="00FC61C4"/>
    <w:rsid w:val="00FC7DDB"/>
    <w:rsid w:val="00FD00AF"/>
    <w:rsid w:val="00FD010D"/>
    <w:rsid w:val="00FD1361"/>
    <w:rsid w:val="00FD1B48"/>
    <w:rsid w:val="00FD2C3A"/>
    <w:rsid w:val="00FD35A8"/>
    <w:rsid w:val="00FD3C25"/>
    <w:rsid w:val="00FD4BBB"/>
    <w:rsid w:val="00FD598C"/>
    <w:rsid w:val="00FD6594"/>
    <w:rsid w:val="00FD6FC2"/>
    <w:rsid w:val="00FD7B71"/>
    <w:rsid w:val="00FD7F29"/>
    <w:rsid w:val="00FE16B1"/>
    <w:rsid w:val="00FE1823"/>
    <w:rsid w:val="00FE1BD6"/>
    <w:rsid w:val="00FE1D03"/>
    <w:rsid w:val="00FE277C"/>
    <w:rsid w:val="00FE2B1F"/>
    <w:rsid w:val="00FE3650"/>
    <w:rsid w:val="00FE36AE"/>
    <w:rsid w:val="00FE41D9"/>
    <w:rsid w:val="00FE4200"/>
    <w:rsid w:val="00FE525E"/>
    <w:rsid w:val="00FE57B2"/>
    <w:rsid w:val="00FE675D"/>
    <w:rsid w:val="00FE6DDF"/>
    <w:rsid w:val="00FE71E3"/>
    <w:rsid w:val="00FF03B0"/>
    <w:rsid w:val="00FF09AA"/>
    <w:rsid w:val="00FF0EB8"/>
    <w:rsid w:val="00FF1487"/>
    <w:rsid w:val="00FF1723"/>
    <w:rsid w:val="00FF29A5"/>
    <w:rsid w:val="00FF38EF"/>
    <w:rsid w:val="00FF3DBB"/>
    <w:rsid w:val="00FF4764"/>
    <w:rsid w:val="00FF51FA"/>
    <w:rsid w:val="00FF74DC"/>
    <w:rsid w:val="00FF7C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0BEE2"/>
  <w15:docId w15:val="{F8D91869-939D-4C4F-9C18-331B0D7A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F129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B07D9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7D99"/>
    <w:rPr>
      <w:rFonts w:ascii="Segoe UI" w:hAnsi="Segoe UI" w:cs="Segoe UI"/>
      <w:sz w:val="18"/>
      <w:szCs w:val="18"/>
    </w:rPr>
  </w:style>
  <w:style w:type="paragraph" w:customStyle="1" w:styleId="Default">
    <w:name w:val="Default"/>
    <w:rsid w:val="00D51D9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B81CAB"/>
    <w:rPr>
      <w:color w:val="0000FF" w:themeColor="hyperlink"/>
      <w:u w:val="single"/>
    </w:rPr>
  </w:style>
  <w:style w:type="character" w:customStyle="1" w:styleId="Lahendamatamainimine1">
    <w:name w:val="Lahendamata mainimine1"/>
    <w:basedOn w:val="Liguvaikefont"/>
    <w:uiPriority w:val="99"/>
    <w:semiHidden/>
    <w:unhideWhenUsed/>
    <w:rsid w:val="00B81CAB"/>
    <w:rPr>
      <w:color w:val="605E5C"/>
      <w:shd w:val="clear" w:color="auto" w:fill="E1DFDD"/>
    </w:rPr>
  </w:style>
  <w:style w:type="paragraph" w:styleId="Allmrkusetekst">
    <w:name w:val="footnote text"/>
    <w:basedOn w:val="Normaallaad"/>
    <w:link w:val="AllmrkusetekstMrk"/>
    <w:uiPriority w:val="99"/>
    <w:semiHidden/>
    <w:unhideWhenUsed/>
    <w:rsid w:val="005A4E83"/>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A4E83"/>
    <w:rPr>
      <w:sz w:val="20"/>
      <w:szCs w:val="20"/>
    </w:rPr>
  </w:style>
  <w:style w:type="character" w:styleId="Allmrkuseviide">
    <w:name w:val="footnote reference"/>
    <w:basedOn w:val="Liguvaikefont"/>
    <w:uiPriority w:val="99"/>
    <w:semiHidden/>
    <w:unhideWhenUsed/>
    <w:rsid w:val="005A4E83"/>
    <w:rPr>
      <w:vertAlign w:val="superscript"/>
    </w:rPr>
  </w:style>
  <w:style w:type="paragraph" w:styleId="Normaallaadveeb">
    <w:name w:val="Normal (Web)"/>
    <w:basedOn w:val="Normaallaad"/>
    <w:uiPriority w:val="99"/>
    <w:unhideWhenUsed/>
    <w:rsid w:val="002B617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doc-ti">
    <w:name w:val="doc-ti"/>
    <w:basedOn w:val="Normaallaad"/>
    <w:rsid w:val="00C17FD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9B3025"/>
    <w:rPr>
      <w:sz w:val="16"/>
      <w:szCs w:val="16"/>
    </w:rPr>
  </w:style>
  <w:style w:type="paragraph" w:styleId="Kommentaaritekst">
    <w:name w:val="annotation text"/>
    <w:basedOn w:val="Normaallaad"/>
    <w:link w:val="KommentaaritekstMrk"/>
    <w:uiPriority w:val="99"/>
    <w:unhideWhenUsed/>
    <w:rsid w:val="009B3025"/>
    <w:pPr>
      <w:spacing w:line="240" w:lineRule="auto"/>
    </w:pPr>
    <w:rPr>
      <w:sz w:val="20"/>
      <w:szCs w:val="20"/>
    </w:rPr>
  </w:style>
  <w:style w:type="character" w:customStyle="1" w:styleId="KommentaaritekstMrk">
    <w:name w:val="Kommentaari tekst Märk"/>
    <w:basedOn w:val="Liguvaikefont"/>
    <w:link w:val="Kommentaaritekst"/>
    <w:uiPriority w:val="99"/>
    <w:rsid w:val="009B3025"/>
    <w:rPr>
      <w:sz w:val="20"/>
      <w:szCs w:val="20"/>
    </w:rPr>
  </w:style>
  <w:style w:type="paragraph" w:styleId="Kommentaariteema">
    <w:name w:val="annotation subject"/>
    <w:basedOn w:val="Kommentaaritekst"/>
    <w:next w:val="Kommentaaritekst"/>
    <w:link w:val="KommentaariteemaMrk"/>
    <w:uiPriority w:val="99"/>
    <w:semiHidden/>
    <w:unhideWhenUsed/>
    <w:rsid w:val="009B3025"/>
    <w:rPr>
      <w:b/>
      <w:bCs/>
    </w:rPr>
  </w:style>
  <w:style w:type="character" w:customStyle="1" w:styleId="KommentaariteemaMrk">
    <w:name w:val="Kommentaari teema Märk"/>
    <w:basedOn w:val="KommentaaritekstMrk"/>
    <w:link w:val="Kommentaariteema"/>
    <w:uiPriority w:val="99"/>
    <w:semiHidden/>
    <w:rsid w:val="009B3025"/>
    <w:rPr>
      <w:b/>
      <w:bCs/>
      <w:sz w:val="20"/>
      <w:szCs w:val="20"/>
    </w:rPr>
  </w:style>
  <w:style w:type="character" w:customStyle="1" w:styleId="Pealkiri3Mrk">
    <w:name w:val="Pealkiri 3 Märk"/>
    <w:basedOn w:val="Liguvaikefont"/>
    <w:link w:val="Pealkiri3"/>
    <w:uiPriority w:val="9"/>
    <w:semiHidden/>
    <w:rsid w:val="00F12902"/>
    <w:rPr>
      <w:rFonts w:asciiTheme="majorHAnsi" w:eastAsiaTheme="majorEastAsia" w:hAnsiTheme="majorHAnsi" w:cstheme="majorBidi"/>
      <w:color w:val="1F3763" w:themeColor="accent1" w:themeShade="7F"/>
      <w:sz w:val="24"/>
      <w:szCs w:val="24"/>
    </w:rPr>
  </w:style>
  <w:style w:type="paragraph" w:styleId="Loendilik">
    <w:name w:val="List Paragraph"/>
    <w:basedOn w:val="Normaallaad"/>
    <w:uiPriority w:val="34"/>
    <w:qFormat/>
    <w:rsid w:val="00FF51FA"/>
    <w:pPr>
      <w:ind w:left="720"/>
      <w:contextualSpacing/>
    </w:pPr>
  </w:style>
  <w:style w:type="paragraph" w:styleId="Redaktsioon">
    <w:name w:val="Revision"/>
    <w:hidden/>
    <w:uiPriority w:val="99"/>
    <w:semiHidden/>
    <w:rsid w:val="00500CA6"/>
    <w:pPr>
      <w:spacing w:after="0" w:line="240" w:lineRule="auto"/>
    </w:pPr>
  </w:style>
  <w:style w:type="character" w:styleId="Lahendamatamainimine">
    <w:name w:val="Unresolved Mention"/>
    <w:basedOn w:val="Liguvaikefont"/>
    <w:uiPriority w:val="99"/>
    <w:semiHidden/>
    <w:unhideWhenUsed/>
    <w:rsid w:val="00EE6C50"/>
    <w:rPr>
      <w:color w:val="605E5C"/>
      <w:shd w:val="clear" w:color="auto" w:fill="E1DFDD"/>
    </w:rPr>
  </w:style>
  <w:style w:type="character" w:customStyle="1" w:styleId="m">
    <w:name w:val="m"/>
    <w:basedOn w:val="Liguvaikefont"/>
    <w:rsid w:val="000769BA"/>
  </w:style>
  <w:style w:type="character" w:customStyle="1" w:styleId="grg">
    <w:name w:val="grg"/>
    <w:basedOn w:val="Liguvaikefont"/>
    <w:rsid w:val="000769BA"/>
  </w:style>
  <w:style w:type="character" w:customStyle="1" w:styleId="mt">
    <w:name w:val="mt"/>
    <w:basedOn w:val="Liguvaikefont"/>
    <w:rsid w:val="000769BA"/>
  </w:style>
  <w:style w:type="character" w:customStyle="1" w:styleId="mvq">
    <w:name w:val="mvq"/>
    <w:basedOn w:val="Liguvaikefont"/>
    <w:rsid w:val="000769BA"/>
  </w:style>
  <w:style w:type="character" w:customStyle="1" w:styleId="d">
    <w:name w:val="d"/>
    <w:basedOn w:val="Liguvaikefont"/>
    <w:rsid w:val="000769BA"/>
  </w:style>
  <w:style w:type="paragraph" w:styleId="Pis">
    <w:name w:val="header"/>
    <w:basedOn w:val="Normaallaad"/>
    <w:link w:val="PisMrk"/>
    <w:uiPriority w:val="99"/>
    <w:unhideWhenUsed/>
    <w:rsid w:val="00CC27DC"/>
    <w:pPr>
      <w:tabs>
        <w:tab w:val="center" w:pos="4536"/>
        <w:tab w:val="right" w:pos="9072"/>
      </w:tabs>
      <w:spacing w:after="0" w:line="240" w:lineRule="auto"/>
    </w:pPr>
  </w:style>
  <w:style w:type="character" w:customStyle="1" w:styleId="PisMrk">
    <w:name w:val="Päis Märk"/>
    <w:basedOn w:val="Liguvaikefont"/>
    <w:link w:val="Pis"/>
    <w:uiPriority w:val="99"/>
    <w:rsid w:val="00CC27DC"/>
  </w:style>
  <w:style w:type="paragraph" w:styleId="Jalus">
    <w:name w:val="footer"/>
    <w:basedOn w:val="Normaallaad"/>
    <w:link w:val="JalusMrk"/>
    <w:uiPriority w:val="99"/>
    <w:unhideWhenUsed/>
    <w:rsid w:val="00CC27DC"/>
    <w:pPr>
      <w:tabs>
        <w:tab w:val="center" w:pos="4536"/>
        <w:tab w:val="right" w:pos="9072"/>
      </w:tabs>
      <w:spacing w:after="0" w:line="240" w:lineRule="auto"/>
    </w:pPr>
  </w:style>
  <w:style w:type="character" w:customStyle="1" w:styleId="JalusMrk">
    <w:name w:val="Jalus Märk"/>
    <w:basedOn w:val="Liguvaikefont"/>
    <w:link w:val="Jalus"/>
    <w:uiPriority w:val="99"/>
    <w:rsid w:val="00CC27DC"/>
  </w:style>
  <w:style w:type="character" w:styleId="Klastatudhperlink">
    <w:name w:val="FollowedHyperlink"/>
    <w:basedOn w:val="Liguvaikefont"/>
    <w:uiPriority w:val="99"/>
    <w:semiHidden/>
    <w:unhideWhenUsed/>
    <w:rsid w:val="006E1232"/>
    <w:rPr>
      <w:color w:val="0070C0" w:themeColor="followedHyperlink"/>
      <w:u w:val="single"/>
    </w:rPr>
  </w:style>
  <w:style w:type="table" w:styleId="Kontuurtabel">
    <w:name w:val="Table Grid"/>
    <w:basedOn w:val="Normaaltabel"/>
    <w:uiPriority w:val="39"/>
    <w:rsid w:val="00B4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hutus">
    <w:name w:val="Emphasis"/>
    <w:basedOn w:val="Liguvaikefont"/>
    <w:uiPriority w:val="20"/>
    <w:qFormat/>
    <w:rsid w:val="00725B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2891">
      <w:bodyDiv w:val="1"/>
      <w:marLeft w:val="0"/>
      <w:marRight w:val="0"/>
      <w:marTop w:val="0"/>
      <w:marBottom w:val="0"/>
      <w:divBdr>
        <w:top w:val="none" w:sz="0" w:space="0" w:color="auto"/>
        <w:left w:val="none" w:sz="0" w:space="0" w:color="auto"/>
        <w:bottom w:val="none" w:sz="0" w:space="0" w:color="auto"/>
        <w:right w:val="none" w:sz="0" w:space="0" w:color="auto"/>
      </w:divBdr>
    </w:div>
    <w:div w:id="120003667">
      <w:bodyDiv w:val="1"/>
      <w:marLeft w:val="0"/>
      <w:marRight w:val="0"/>
      <w:marTop w:val="0"/>
      <w:marBottom w:val="0"/>
      <w:divBdr>
        <w:top w:val="none" w:sz="0" w:space="0" w:color="auto"/>
        <w:left w:val="none" w:sz="0" w:space="0" w:color="auto"/>
        <w:bottom w:val="none" w:sz="0" w:space="0" w:color="auto"/>
        <w:right w:val="none" w:sz="0" w:space="0" w:color="auto"/>
      </w:divBdr>
    </w:div>
    <w:div w:id="190265929">
      <w:bodyDiv w:val="1"/>
      <w:marLeft w:val="0"/>
      <w:marRight w:val="0"/>
      <w:marTop w:val="0"/>
      <w:marBottom w:val="0"/>
      <w:divBdr>
        <w:top w:val="none" w:sz="0" w:space="0" w:color="auto"/>
        <w:left w:val="none" w:sz="0" w:space="0" w:color="auto"/>
        <w:bottom w:val="none" w:sz="0" w:space="0" w:color="auto"/>
        <w:right w:val="none" w:sz="0" w:space="0" w:color="auto"/>
      </w:divBdr>
    </w:div>
    <w:div w:id="351347862">
      <w:bodyDiv w:val="1"/>
      <w:marLeft w:val="0"/>
      <w:marRight w:val="0"/>
      <w:marTop w:val="0"/>
      <w:marBottom w:val="0"/>
      <w:divBdr>
        <w:top w:val="none" w:sz="0" w:space="0" w:color="auto"/>
        <w:left w:val="none" w:sz="0" w:space="0" w:color="auto"/>
        <w:bottom w:val="none" w:sz="0" w:space="0" w:color="auto"/>
        <w:right w:val="none" w:sz="0" w:space="0" w:color="auto"/>
      </w:divBdr>
    </w:div>
    <w:div w:id="482432699">
      <w:bodyDiv w:val="1"/>
      <w:marLeft w:val="0"/>
      <w:marRight w:val="0"/>
      <w:marTop w:val="0"/>
      <w:marBottom w:val="0"/>
      <w:divBdr>
        <w:top w:val="none" w:sz="0" w:space="0" w:color="auto"/>
        <w:left w:val="none" w:sz="0" w:space="0" w:color="auto"/>
        <w:bottom w:val="none" w:sz="0" w:space="0" w:color="auto"/>
        <w:right w:val="none" w:sz="0" w:space="0" w:color="auto"/>
      </w:divBdr>
    </w:div>
    <w:div w:id="494763075">
      <w:bodyDiv w:val="1"/>
      <w:marLeft w:val="0"/>
      <w:marRight w:val="0"/>
      <w:marTop w:val="0"/>
      <w:marBottom w:val="0"/>
      <w:divBdr>
        <w:top w:val="none" w:sz="0" w:space="0" w:color="auto"/>
        <w:left w:val="none" w:sz="0" w:space="0" w:color="auto"/>
        <w:bottom w:val="none" w:sz="0" w:space="0" w:color="auto"/>
        <w:right w:val="none" w:sz="0" w:space="0" w:color="auto"/>
      </w:divBdr>
    </w:div>
    <w:div w:id="545990635">
      <w:bodyDiv w:val="1"/>
      <w:marLeft w:val="0"/>
      <w:marRight w:val="0"/>
      <w:marTop w:val="0"/>
      <w:marBottom w:val="0"/>
      <w:divBdr>
        <w:top w:val="none" w:sz="0" w:space="0" w:color="auto"/>
        <w:left w:val="none" w:sz="0" w:space="0" w:color="auto"/>
        <w:bottom w:val="none" w:sz="0" w:space="0" w:color="auto"/>
        <w:right w:val="none" w:sz="0" w:space="0" w:color="auto"/>
      </w:divBdr>
    </w:div>
    <w:div w:id="581257869">
      <w:bodyDiv w:val="1"/>
      <w:marLeft w:val="0"/>
      <w:marRight w:val="0"/>
      <w:marTop w:val="0"/>
      <w:marBottom w:val="0"/>
      <w:divBdr>
        <w:top w:val="none" w:sz="0" w:space="0" w:color="auto"/>
        <w:left w:val="none" w:sz="0" w:space="0" w:color="auto"/>
        <w:bottom w:val="none" w:sz="0" w:space="0" w:color="auto"/>
        <w:right w:val="none" w:sz="0" w:space="0" w:color="auto"/>
      </w:divBdr>
    </w:div>
    <w:div w:id="1340156272">
      <w:bodyDiv w:val="1"/>
      <w:marLeft w:val="0"/>
      <w:marRight w:val="0"/>
      <w:marTop w:val="0"/>
      <w:marBottom w:val="0"/>
      <w:divBdr>
        <w:top w:val="none" w:sz="0" w:space="0" w:color="auto"/>
        <w:left w:val="none" w:sz="0" w:space="0" w:color="auto"/>
        <w:bottom w:val="none" w:sz="0" w:space="0" w:color="auto"/>
        <w:right w:val="none" w:sz="0" w:space="0" w:color="auto"/>
      </w:divBdr>
    </w:div>
    <w:div w:id="1825244010">
      <w:bodyDiv w:val="1"/>
      <w:marLeft w:val="0"/>
      <w:marRight w:val="0"/>
      <w:marTop w:val="0"/>
      <w:marBottom w:val="0"/>
      <w:divBdr>
        <w:top w:val="none" w:sz="0" w:space="0" w:color="auto"/>
        <w:left w:val="none" w:sz="0" w:space="0" w:color="auto"/>
        <w:bottom w:val="none" w:sz="0" w:space="0" w:color="auto"/>
        <w:right w:val="none" w:sz="0" w:space="0" w:color="auto"/>
      </w:divBdr>
    </w:div>
    <w:div w:id="2016570381">
      <w:bodyDiv w:val="1"/>
      <w:marLeft w:val="0"/>
      <w:marRight w:val="0"/>
      <w:marTop w:val="0"/>
      <w:marBottom w:val="0"/>
      <w:divBdr>
        <w:top w:val="none" w:sz="0" w:space="0" w:color="auto"/>
        <w:left w:val="none" w:sz="0" w:space="0" w:color="auto"/>
        <w:bottom w:val="none" w:sz="0" w:space="0" w:color="auto"/>
        <w:right w:val="none" w:sz="0" w:space="0" w:color="auto"/>
      </w:divBdr>
    </w:div>
    <w:div w:id="2026590021">
      <w:bodyDiv w:val="1"/>
      <w:marLeft w:val="0"/>
      <w:marRight w:val="0"/>
      <w:marTop w:val="0"/>
      <w:marBottom w:val="0"/>
      <w:divBdr>
        <w:top w:val="none" w:sz="0" w:space="0" w:color="auto"/>
        <w:left w:val="none" w:sz="0" w:space="0" w:color="auto"/>
        <w:bottom w:val="none" w:sz="0" w:space="0" w:color="auto"/>
        <w:right w:val="none" w:sz="0" w:space="0" w:color="auto"/>
      </w:divBdr>
    </w:div>
    <w:div w:id="2086680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liis.aas@mkm.ee"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kristina.jerjomina@mkm.ee" TargetMode="External"/><Relationship Id="rId17" Type="http://schemas.openxmlformats.org/officeDocument/2006/relationships/hyperlink" Target="mailto:airi.kapanen@just.ee" TargetMode="External"/><Relationship Id="rId2" Type="http://schemas.openxmlformats.org/officeDocument/2006/relationships/numbering" Target="numbering.xml"/><Relationship Id="rId16" Type="http://schemas.openxmlformats.org/officeDocument/2006/relationships/hyperlink" Target="mailto:juriidika@luisa.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veiko.kopamees@ttja.ee" TargetMode="Externa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merike.koppel@mkm.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11032023086?leiaKehtiv" TargetMode="External"/><Relationship Id="rId13" Type="http://schemas.openxmlformats.org/officeDocument/2006/relationships/hyperlink" Target="https://www.riigiteataja.ee/akt/TvLS" TargetMode="External"/><Relationship Id="rId18" Type="http://schemas.openxmlformats.org/officeDocument/2006/relationships/hyperlink" Target="https://kpkoda.ee/wp-content/uploads/2020/07/Arengukava-2020-2024-1.pdf" TargetMode="External"/><Relationship Id="rId3" Type="http://schemas.openxmlformats.org/officeDocument/2006/relationships/hyperlink" Target="https://op.europa.eu/et/publication-detail/-/publication/8c4649b6-1258-11ea-8c1f-01aa75ed71a1" TargetMode="External"/><Relationship Id="rId7" Type="http://schemas.openxmlformats.org/officeDocument/2006/relationships/hyperlink" Target="https://eur-lex.europa.eu/legal-content/ET/ALL/?uri=celex%3A32012R1215" TargetMode="External"/><Relationship Id="rId12" Type="http://schemas.openxmlformats.org/officeDocument/2006/relationships/hyperlink" Target="https://eur-lex.europa.eu/legal-content/ET/ALL/?uri=celex%3A32008R0593" TargetMode="External"/><Relationship Id="rId17" Type="http://schemas.openxmlformats.org/officeDocument/2006/relationships/hyperlink" Target="https://ttja.ee/komisjoni-otsused" TargetMode="External"/><Relationship Id="rId2" Type="http://schemas.openxmlformats.org/officeDocument/2006/relationships/hyperlink" Target="https://eelnoud.valitsus.ee/main" TargetMode="External"/><Relationship Id="rId16" Type="http://schemas.openxmlformats.org/officeDocument/2006/relationships/hyperlink" Target="https://lkf.ee/sites/default/files/Lepitusorgan_aruanne_2022%287%29.pdf?865" TargetMode="External"/><Relationship Id="rId1" Type="http://schemas.openxmlformats.org/officeDocument/2006/relationships/hyperlink" Target="https://eur-lex.europa.eu/legal-content/ET/TXT/?uri=CELEX%3A32013L0011&amp;qid=1623054021029" TargetMode="External"/><Relationship Id="rId6" Type="http://schemas.openxmlformats.org/officeDocument/2006/relationships/hyperlink" Target="https://www.riigiteataja.ee/akt/TMS" TargetMode="External"/><Relationship Id="rId11" Type="http://schemas.openxmlformats.org/officeDocument/2006/relationships/hyperlink" Target="https://eur-lex.europa.eu/legal-content/ET/TXT/?uri=celex%3A32013L0011" TargetMode="External"/><Relationship Id="rId5" Type="http://schemas.openxmlformats.org/officeDocument/2006/relationships/hyperlink" Target="https://www.riigiteataja.ee/akt/110122021002?leiaKehtiv" TargetMode="External"/><Relationship Id="rId15" Type="http://schemas.openxmlformats.org/officeDocument/2006/relationships/hyperlink" Target="https://ttja.ee/komisjoni-otsused?view_instance=0&amp;current_page=1" TargetMode="External"/><Relationship Id="rId10" Type="http://schemas.openxmlformats.org/officeDocument/2006/relationships/hyperlink" Target="https://www.riigiteataja.ee/akt/111032023019?leiaKehtiv" TargetMode="External"/><Relationship Id="rId19" Type="http://schemas.openxmlformats.org/officeDocument/2006/relationships/hyperlink" Target="https://www.just.ee/uuringud" TargetMode="External"/><Relationship Id="rId4" Type="http://schemas.openxmlformats.org/officeDocument/2006/relationships/hyperlink" Target="https://commission.europa.eu/system/files/2023-03/ccs_factsheet_estonia.pdf" TargetMode="External"/><Relationship Id="rId9" Type="http://schemas.openxmlformats.org/officeDocument/2006/relationships/hyperlink" Target="https://www.riigiteataja.ee/akt/106072023021?leiaKehtiv" TargetMode="External"/><Relationship Id="rId14" Type="http://schemas.openxmlformats.org/officeDocument/2006/relationships/hyperlink" Target="https://www.riigiteataja.ee/akt/128122011044?leiaKehtiv" TargetMode="External"/></Relationships>
</file>

<file path=word/theme/theme1.xml><?xml version="1.0" encoding="utf-8"?>
<a:theme xmlns:a="http://schemas.openxmlformats.org/drawingml/2006/main" name="Office'i kujundus">
  <a:themeElements>
    <a:clrScheme name="Kohandatud 3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0070C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E874D-BB5F-4F42-BA2B-AC7D85D8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16723</Words>
  <Characters>97000</Characters>
  <Application>Microsoft Office Word</Application>
  <DocSecurity>0</DocSecurity>
  <Lines>808</Lines>
  <Paragraphs>226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Piliste</dc:creator>
  <cp:keywords/>
  <dc:description/>
  <cp:lastModifiedBy>Katariina Kärsten</cp:lastModifiedBy>
  <cp:revision>8</cp:revision>
  <dcterms:created xsi:type="dcterms:W3CDTF">2024-02-29T07:55:00Z</dcterms:created>
  <dcterms:modified xsi:type="dcterms:W3CDTF">2024-03-08T12:17:00Z</dcterms:modified>
</cp:coreProperties>
</file>